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4633B" w14:textId="2B97646E" w:rsidR="00C26E41" w:rsidRPr="004B0FC2" w:rsidRDefault="00C26E41" w:rsidP="008567B0">
      <w:pPr>
        <w:spacing w:line="276" w:lineRule="auto"/>
        <w:jc w:val="center"/>
        <w:rPr>
          <w:rFonts w:ascii="GHEA Grapalat" w:hAnsi="GHEA Grapalat"/>
          <w:b/>
          <w:color w:val="000000" w:themeColor="text1"/>
          <w:sz w:val="22"/>
          <w:szCs w:val="22"/>
        </w:rPr>
      </w:pPr>
      <w:r w:rsidRPr="004B0FC2">
        <w:rPr>
          <w:rFonts w:ascii="GHEA Grapalat" w:hAnsi="GHEA Grapalat"/>
          <w:b/>
          <w:color w:val="000000" w:themeColor="text1"/>
          <w:sz w:val="22"/>
          <w:szCs w:val="22"/>
        </w:rPr>
        <w:t>ՀԱՅՏԱՐԱՐՈՒԹՅՈՒՆ</w:t>
      </w:r>
    </w:p>
    <w:p w14:paraId="768FD05B" w14:textId="70E8DF48" w:rsidR="00C26E41" w:rsidRPr="004B0FC2" w:rsidRDefault="00C26E41" w:rsidP="008567B0">
      <w:pPr>
        <w:spacing w:line="276" w:lineRule="auto"/>
        <w:jc w:val="center"/>
        <w:rPr>
          <w:rFonts w:ascii="GHEA Grapalat" w:hAnsi="GHEA Grapalat"/>
          <w:b/>
          <w:color w:val="000000" w:themeColor="text1"/>
          <w:sz w:val="22"/>
          <w:szCs w:val="22"/>
        </w:rPr>
      </w:pPr>
      <w:r w:rsidRPr="004B0FC2">
        <w:rPr>
          <w:rFonts w:ascii="GHEA Grapalat" w:hAnsi="GHEA Grapalat"/>
          <w:b/>
          <w:color w:val="000000" w:themeColor="text1"/>
          <w:sz w:val="22"/>
          <w:szCs w:val="22"/>
        </w:rPr>
        <w:t>ԳՆԱՆՇՄԱՆ ՀԱՐՑՄԱՆ ՄԱՍԻՆ</w:t>
      </w:r>
    </w:p>
    <w:p w14:paraId="648CC7D3" w14:textId="77777777" w:rsidR="0052752C" w:rsidRPr="004B0FC2" w:rsidRDefault="00E952FE" w:rsidP="008567B0">
      <w:pPr>
        <w:pStyle w:val="a3"/>
        <w:spacing w:line="276" w:lineRule="auto"/>
        <w:ind w:firstLine="0"/>
        <w:jc w:val="center"/>
        <w:rPr>
          <w:rFonts w:ascii="GHEA Grapalat" w:hAnsi="GHEA Grapalat"/>
          <w:i w:val="0"/>
          <w:color w:val="000000" w:themeColor="text1"/>
          <w:sz w:val="22"/>
          <w:szCs w:val="22"/>
          <w:lang w:val="hy-AM"/>
        </w:rPr>
      </w:pPr>
      <w:r w:rsidRPr="004B0FC2">
        <w:rPr>
          <w:rFonts w:ascii="GHEA Grapalat" w:hAnsi="GHEA Grapalat"/>
          <w:i w:val="0"/>
          <w:color w:val="000000" w:themeColor="text1"/>
          <w:sz w:val="22"/>
          <w:szCs w:val="22"/>
          <w:lang w:val="af-ZA"/>
        </w:rPr>
        <w:t>Հայտարարության սույն տեքստը հաստատված է</w:t>
      </w:r>
      <w:r w:rsidR="00197849" w:rsidRPr="004B0FC2">
        <w:rPr>
          <w:rFonts w:ascii="GHEA Grapalat" w:hAnsi="GHEA Grapalat"/>
          <w:i w:val="0"/>
          <w:color w:val="000000" w:themeColor="text1"/>
          <w:sz w:val="22"/>
          <w:szCs w:val="22"/>
          <w:lang w:val="hy-AM"/>
        </w:rPr>
        <w:t xml:space="preserve"> </w:t>
      </w:r>
    </w:p>
    <w:p w14:paraId="0E1F95C7" w14:textId="112BE286" w:rsidR="00E952FE" w:rsidRPr="004B0FC2" w:rsidRDefault="00E952FE" w:rsidP="008567B0">
      <w:pPr>
        <w:pStyle w:val="a3"/>
        <w:spacing w:line="276" w:lineRule="auto"/>
        <w:ind w:firstLine="0"/>
        <w:jc w:val="center"/>
        <w:rPr>
          <w:rFonts w:ascii="GHEA Grapalat" w:hAnsi="GHEA Grapalat"/>
          <w:i w:val="0"/>
          <w:color w:val="000000" w:themeColor="text1"/>
          <w:sz w:val="22"/>
          <w:szCs w:val="22"/>
          <w:lang w:val="hy-AM"/>
        </w:rPr>
      </w:pPr>
      <w:r w:rsidRPr="004B0FC2">
        <w:rPr>
          <w:rFonts w:ascii="GHEA Grapalat" w:hAnsi="GHEA Grapalat"/>
          <w:i w:val="0"/>
          <w:color w:val="000000" w:themeColor="text1"/>
          <w:sz w:val="22"/>
          <w:szCs w:val="22"/>
          <w:lang w:val="af-ZA"/>
        </w:rPr>
        <w:t xml:space="preserve">«ՀրազՋԷԿ» ԲԲԸ </w:t>
      </w:r>
      <w:r w:rsidR="0052752C" w:rsidRPr="004B0FC2">
        <w:rPr>
          <w:rFonts w:ascii="GHEA Grapalat" w:hAnsi="GHEA Grapalat"/>
          <w:i w:val="0"/>
          <w:color w:val="000000" w:themeColor="text1"/>
          <w:sz w:val="22"/>
          <w:szCs w:val="22"/>
          <w:lang w:val="hy-AM"/>
        </w:rPr>
        <w:t xml:space="preserve">Կենտրոնական գնումային մարմնի </w:t>
      </w:r>
    </w:p>
    <w:p w14:paraId="6CC1A39F" w14:textId="6C99FB20" w:rsidR="00E952FE" w:rsidRPr="004B0FC2" w:rsidRDefault="00E952FE" w:rsidP="008567B0">
      <w:pPr>
        <w:pStyle w:val="a3"/>
        <w:spacing w:line="276" w:lineRule="auto"/>
        <w:ind w:firstLine="0"/>
        <w:jc w:val="center"/>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2025 թվականի </w:t>
      </w:r>
      <w:r w:rsidR="0072776F" w:rsidRPr="004B0FC2">
        <w:rPr>
          <w:rFonts w:ascii="GHEA Grapalat" w:hAnsi="GHEA Grapalat"/>
          <w:i w:val="0"/>
          <w:color w:val="000000" w:themeColor="text1"/>
          <w:sz w:val="22"/>
          <w:szCs w:val="22"/>
          <w:lang w:val="af-ZA"/>
        </w:rPr>
        <w:t>հունիսի 11</w:t>
      </w:r>
      <w:r w:rsidR="00253747" w:rsidRPr="004B0FC2">
        <w:rPr>
          <w:rFonts w:ascii="GHEA Grapalat" w:hAnsi="GHEA Grapalat"/>
          <w:i w:val="0"/>
          <w:color w:val="000000" w:themeColor="text1"/>
          <w:sz w:val="22"/>
          <w:szCs w:val="22"/>
          <w:lang w:val="af-ZA"/>
        </w:rPr>
        <w:t>-</w:t>
      </w:r>
      <w:r w:rsidRPr="004B0FC2">
        <w:rPr>
          <w:rFonts w:ascii="GHEA Grapalat" w:hAnsi="GHEA Grapalat"/>
          <w:i w:val="0"/>
          <w:color w:val="000000" w:themeColor="text1"/>
          <w:sz w:val="22"/>
          <w:szCs w:val="22"/>
          <w:lang w:val="af-ZA"/>
        </w:rPr>
        <w:t xml:space="preserve">ի </w:t>
      </w:r>
      <w:r w:rsidR="00A8544C" w:rsidRPr="004B0FC2">
        <w:rPr>
          <w:rFonts w:ascii="GHEA Grapalat" w:hAnsi="GHEA Grapalat"/>
          <w:i w:val="0"/>
          <w:color w:val="000000" w:themeColor="text1"/>
          <w:sz w:val="22"/>
          <w:szCs w:val="22"/>
          <w:lang w:val="af-ZA"/>
        </w:rPr>
        <w:t>№</w:t>
      </w:r>
      <w:r w:rsidRPr="004B0FC2">
        <w:rPr>
          <w:rFonts w:ascii="GHEA Grapalat" w:hAnsi="GHEA Grapalat"/>
          <w:i w:val="0"/>
          <w:color w:val="000000" w:themeColor="text1"/>
          <w:sz w:val="22"/>
          <w:szCs w:val="22"/>
          <w:lang w:val="af-ZA"/>
        </w:rPr>
        <w:t xml:space="preserve"> </w:t>
      </w:r>
      <w:r w:rsidR="0072776F" w:rsidRPr="004B0FC2">
        <w:rPr>
          <w:rFonts w:ascii="GHEA Grapalat" w:hAnsi="GHEA Grapalat"/>
          <w:i w:val="0"/>
          <w:color w:val="000000" w:themeColor="text1"/>
          <w:sz w:val="22"/>
          <w:szCs w:val="22"/>
          <w:lang w:val="af-ZA"/>
        </w:rPr>
        <w:t>11-11</w:t>
      </w:r>
      <w:r w:rsidR="0072776F" w:rsidRPr="004B0FC2">
        <w:rPr>
          <w:rFonts w:ascii="Cambria Math" w:hAnsi="Cambria Math" w:cs="Cambria Math"/>
          <w:i w:val="0"/>
          <w:color w:val="000000" w:themeColor="text1"/>
          <w:sz w:val="22"/>
          <w:szCs w:val="22"/>
          <w:lang w:val="af-ZA"/>
        </w:rPr>
        <w:t>․</w:t>
      </w:r>
      <w:r w:rsidR="0072776F" w:rsidRPr="004B0FC2">
        <w:rPr>
          <w:rFonts w:ascii="GHEA Grapalat" w:hAnsi="GHEA Grapalat"/>
          <w:i w:val="0"/>
          <w:color w:val="000000" w:themeColor="text1"/>
          <w:sz w:val="22"/>
          <w:szCs w:val="22"/>
          <w:lang w:val="af-ZA"/>
        </w:rPr>
        <w:t>06</w:t>
      </w:r>
      <w:r w:rsidR="0072776F" w:rsidRPr="004B0FC2">
        <w:rPr>
          <w:rFonts w:ascii="Cambria Math" w:hAnsi="Cambria Math" w:cs="Cambria Math"/>
          <w:i w:val="0"/>
          <w:color w:val="000000" w:themeColor="text1"/>
          <w:sz w:val="22"/>
          <w:szCs w:val="22"/>
          <w:lang w:val="af-ZA"/>
        </w:rPr>
        <w:t>․</w:t>
      </w:r>
      <w:r w:rsidR="0072776F" w:rsidRPr="004B0FC2">
        <w:rPr>
          <w:rFonts w:ascii="GHEA Grapalat" w:hAnsi="GHEA Grapalat"/>
          <w:i w:val="0"/>
          <w:color w:val="000000" w:themeColor="text1"/>
          <w:sz w:val="22"/>
          <w:szCs w:val="22"/>
          <w:lang w:val="af-ZA"/>
        </w:rPr>
        <w:t>2025</w:t>
      </w:r>
      <w:r w:rsidRPr="004B0FC2">
        <w:rPr>
          <w:rFonts w:ascii="GHEA Grapalat" w:hAnsi="GHEA Grapalat"/>
          <w:i w:val="0"/>
          <w:color w:val="000000" w:themeColor="text1"/>
          <w:sz w:val="22"/>
          <w:szCs w:val="22"/>
          <w:lang w:val="af-ZA"/>
        </w:rPr>
        <w:t xml:space="preserve"> արձանագրությամբ </w:t>
      </w:r>
    </w:p>
    <w:p w14:paraId="5BAEEAAB" w14:textId="1699F4AC" w:rsidR="00E952FE" w:rsidRPr="004B0FC2" w:rsidRDefault="00E952FE" w:rsidP="008567B0">
      <w:pPr>
        <w:pStyle w:val="a3"/>
        <w:spacing w:line="276" w:lineRule="auto"/>
        <w:ind w:firstLine="0"/>
        <w:jc w:val="center"/>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 և հրապարակվում է «Գնումների մասին» ՀՀ օրենքի 27-րդ հոդվածի համաձայն</w:t>
      </w:r>
    </w:p>
    <w:p w14:paraId="2B4C2681" w14:textId="77777777" w:rsidR="00253747" w:rsidRPr="004B0FC2" w:rsidRDefault="00253747" w:rsidP="008567B0">
      <w:pPr>
        <w:pStyle w:val="a3"/>
        <w:spacing w:line="276" w:lineRule="auto"/>
        <w:ind w:firstLine="0"/>
        <w:jc w:val="center"/>
        <w:rPr>
          <w:rFonts w:ascii="GHEA Grapalat" w:hAnsi="GHEA Grapalat"/>
          <w:i w:val="0"/>
          <w:color w:val="000000" w:themeColor="text1"/>
          <w:sz w:val="22"/>
          <w:szCs w:val="22"/>
          <w:lang w:val="af-ZA"/>
        </w:rPr>
      </w:pPr>
    </w:p>
    <w:p w14:paraId="4CA7B8F8" w14:textId="5009E4D4" w:rsidR="00253747" w:rsidRPr="004B0FC2" w:rsidRDefault="00E952FE" w:rsidP="00253747">
      <w:pPr>
        <w:pStyle w:val="a3"/>
        <w:spacing w:line="276" w:lineRule="auto"/>
        <w:ind w:firstLine="0"/>
        <w:jc w:val="center"/>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Ընթացակարգի ծածկագիրը</w:t>
      </w:r>
      <w:r w:rsidR="00A8544C" w:rsidRPr="004B0FC2">
        <w:rPr>
          <w:rFonts w:ascii="GHEA Grapalat" w:hAnsi="GHEA Grapalat"/>
          <w:i w:val="0"/>
          <w:color w:val="000000" w:themeColor="text1"/>
          <w:sz w:val="22"/>
          <w:szCs w:val="22"/>
          <w:lang w:val="af-ZA"/>
        </w:rPr>
        <w:t xml:space="preserve"> </w:t>
      </w:r>
      <w:r w:rsidR="00AB5914" w:rsidRPr="004B0FC2">
        <w:rPr>
          <w:rFonts w:ascii="GHEA Grapalat" w:hAnsi="GHEA Grapalat"/>
          <w:i w:val="0"/>
          <w:color w:val="000000" w:themeColor="text1"/>
          <w:sz w:val="22"/>
          <w:szCs w:val="22"/>
          <w:lang w:val="af-ZA"/>
        </w:rPr>
        <w:t>ՀՋ-ԳՀ-</w:t>
      </w:r>
      <w:r w:rsidR="001C4C12" w:rsidRPr="004B0FC2">
        <w:rPr>
          <w:rFonts w:ascii="GHEA Grapalat" w:hAnsi="GHEA Grapalat"/>
          <w:i w:val="0"/>
          <w:color w:val="000000" w:themeColor="text1"/>
          <w:sz w:val="22"/>
          <w:szCs w:val="22"/>
          <w:lang w:val="af-ZA"/>
        </w:rPr>
        <w:t>ՔԻՄ</w:t>
      </w:r>
      <w:r w:rsidR="00AB5914" w:rsidRPr="004B0FC2">
        <w:rPr>
          <w:rFonts w:ascii="GHEA Grapalat" w:hAnsi="GHEA Grapalat"/>
          <w:i w:val="0"/>
          <w:color w:val="000000" w:themeColor="text1"/>
          <w:sz w:val="22"/>
          <w:szCs w:val="22"/>
          <w:lang w:val="af-ZA"/>
        </w:rPr>
        <w:t>-</w:t>
      </w:r>
      <w:r w:rsidR="001C4C12" w:rsidRPr="004B0FC2">
        <w:rPr>
          <w:rFonts w:ascii="GHEA Grapalat" w:hAnsi="GHEA Grapalat"/>
          <w:i w:val="0"/>
          <w:color w:val="000000" w:themeColor="text1"/>
          <w:sz w:val="22"/>
          <w:szCs w:val="22"/>
          <w:lang w:val="af-ZA"/>
        </w:rPr>
        <w:t>2025</w:t>
      </w:r>
    </w:p>
    <w:p w14:paraId="37EE0BA2" w14:textId="690FE8CC" w:rsidR="00AB07EE" w:rsidRPr="004B0FC2" w:rsidRDefault="00E952FE" w:rsidP="00AB07EE">
      <w:pPr>
        <w:pStyle w:val="a3"/>
        <w:spacing w:line="240" w:lineRule="auto"/>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Պատվիրատուն` </w:t>
      </w:r>
      <w:r w:rsidRPr="004B0FC2">
        <w:rPr>
          <w:rFonts w:ascii="GHEA Grapalat" w:hAnsi="GHEA Grapalat"/>
          <w:i w:val="0"/>
          <w:color w:val="000000" w:themeColor="text1"/>
          <w:sz w:val="22"/>
          <w:szCs w:val="22"/>
          <w:lang w:val="hy-AM"/>
        </w:rPr>
        <w:t>«</w:t>
      </w:r>
      <w:r w:rsidRPr="004B0FC2">
        <w:rPr>
          <w:rFonts w:ascii="GHEA Grapalat" w:hAnsi="GHEA Grapalat"/>
          <w:i w:val="0"/>
          <w:color w:val="000000" w:themeColor="text1"/>
          <w:sz w:val="22"/>
          <w:szCs w:val="22"/>
          <w:lang w:val="af-ZA"/>
        </w:rPr>
        <w:t>ՀրազՋԷԿ» ԲԲԸ, որը գտնվում է ՀՀ, ք</w:t>
      </w:r>
      <w:r w:rsidRPr="004B0FC2">
        <w:rPr>
          <w:rFonts w:ascii="Cambria Math" w:hAnsi="Cambria Math" w:cs="Cambria Math"/>
          <w:i w:val="0"/>
          <w:color w:val="000000" w:themeColor="text1"/>
          <w:sz w:val="22"/>
          <w:szCs w:val="22"/>
          <w:lang w:val="af-ZA"/>
        </w:rPr>
        <w:t>․</w:t>
      </w:r>
      <w:r w:rsidRPr="004B0FC2">
        <w:rPr>
          <w:rFonts w:ascii="GHEA Grapalat" w:hAnsi="GHEA Grapalat"/>
          <w:i w:val="0"/>
          <w:color w:val="000000" w:themeColor="text1"/>
          <w:sz w:val="22"/>
          <w:szCs w:val="22"/>
          <w:lang w:val="af-ZA"/>
        </w:rPr>
        <w:t>Հրազդան, Գործարանային</w:t>
      </w:r>
      <w:r w:rsidR="00053DCF" w:rsidRPr="004B0FC2">
        <w:rPr>
          <w:rFonts w:ascii="GHEA Grapalat" w:hAnsi="GHEA Grapalat"/>
          <w:i w:val="0"/>
          <w:color w:val="000000" w:themeColor="text1"/>
          <w:sz w:val="22"/>
          <w:szCs w:val="22"/>
          <w:lang w:val="af-ZA"/>
        </w:rPr>
        <w:t xml:space="preserve"> </w:t>
      </w:r>
      <w:r w:rsidRPr="004B0FC2">
        <w:rPr>
          <w:rFonts w:ascii="GHEA Grapalat" w:hAnsi="GHEA Grapalat"/>
          <w:i w:val="0"/>
          <w:color w:val="000000" w:themeColor="text1"/>
          <w:sz w:val="22"/>
          <w:szCs w:val="22"/>
          <w:lang w:val="af-ZA"/>
        </w:rPr>
        <w:t xml:space="preserve">1 հասցեում հայտարարում է գնանշման հարցում </w:t>
      </w:r>
      <w:r w:rsidR="00AB07EE" w:rsidRPr="004B0FC2">
        <w:rPr>
          <w:rFonts w:ascii="GHEA Grapalat" w:hAnsi="GHEA Grapalat"/>
          <w:i w:val="0"/>
          <w:color w:val="000000" w:themeColor="text1"/>
          <w:sz w:val="22"/>
          <w:szCs w:val="22"/>
          <w:lang w:val="af-ZA"/>
        </w:rPr>
        <w:t xml:space="preserve">պայմանագիր կնքելու իրավունքով՝  </w:t>
      </w:r>
      <w:r w:rsidR="001C4C12" w:rsidRPr="004B0FC2">
        <w:rPr>
          <w:rFonts w:ascii="GHEA Grapalat" w:hAnsi="GHEA Grapalat"/>
          <w:i w:val="0"/>
          <w:color w:val="000000" w:themeColor="text1"/>
          <w:sz w:val="22"/>
          <w:szCs w:val="22"/>
          <w:lang w:val="af-ZA"/>
        </w:rPr>
        <w:t>քիմիկատների մատակարարման</w:t>
      </w:r>
      <w:r w:rsidR="00AB07EE" w:rsidRPr="004B0FC2">
        <w:rPr>
          <w:rFonts w:ascii="GHEA Grapalat" w:hAnsi="GHEA Grapalat"/>
          <w:i w:val="0"/>
          <w:color w:val="000000" w:themeColor="text1"/>
          <w:sz w:val="22"/>
          <w:szCs w:val="22"/>
          <w:lang w:val="af-ZA"/>
        </w:rPr>
        <w:t xml:space="preserve">  հետևյալ </w:t>
      </w:r>
      <w:r w:rsidR="001C4C12" w:rsidRPr="004B0FC2">
        <w:rPr>
          <w:rFonts w:ascii="GHEA Grapalat" w:hAnsi="GHEA Grapalat"/>
          <w:i w:val="0"/>
          <w:color w:val="000000" w:themeColor="text1"/>
          <w:sz w:val="22"/>
          <w:szCs w:val="22"/>
          <w:lang w:val="hy-AM"/>
        </w:rPr>
        <w:t>2</w:t>
      </w:r>
      <w:r w:rsidR="00AB07EE" w:rsidRPr="004B0FC2">
        <w:rPr>
          <w:rFonts w:ascii="GHEA Grapalat" w:hAnsi="GHEA Grapalat"/>
          <w:i w:val="0"/>
          <w:color w:val="000000" w:themeColor="text1"/>
          <w:sz w:val="22"/>
          <w:szCs w:val="22"/>
          <w:lang w:val="af-ZA"/>
        </w:rPr>
        <w:t xml:space="preserve"> չափաբաժիններով`</w:t>
      </w:r>
    </w:p>
    <w:p w14:paraId="4471128C" w14:textId="25F64468" w:rsidR="00A1199F" w:rsidRPr="00381426" w:rsidRDefault="00AB07EE" w:rsidP="001C4C12">
      <w:pPr>
        <w:ind w:left="450" w:hanging="180"/>
        <w:jc w:val="both"/>
        <w:rPr>
          <w:rFonts w:ascii="GHEA Grapalat" w:hAnsi="GHEA Grapalat"/>
          <w:color w:val="000000" w:themeColor="text1"/>
          <w:sz w:val="20"/>
          <w:szCs w:val="20"/>
          <w:lang w:val="hy-AM"/>
        </w:rPr>
      </w:pPr>
      <w:r w:rsidRPr="004E7E01">
        <w:rPr>
          <w:rFonts w:ascii="GHEA Grapalat" w:hAnsi="GHEA Grapalat"/>
          <w:b/>
          <w:bCs/>
          <w:color w:val="000000" w:themeColor="text1"/>
          <w:sz w:val="22"/>
          <w:szCs w:val="22"/>
          <w:lang w:val="af-ZA"/>
        </w:rPr>
        <w:t>Չափաբաժին 1</w:t>
      </w:r>
      <w:r w:rsidR="00A8544C" w:rsidRPr="004E7E01">
        <w:rPr>
          <w:rFonts w:ascii="GHEA Grapalat" w:hAnsi="GHEA Grapalat"/>
          <w:b/>
          <w:bCs/>
          <w:color w:val="000000" w:themeColor="text1"/>
          <w:sz w:val="22"/>
          <w:szCs w:val="22"/>
          <w:lang w:val="af-ZA"/>
        </w:rPr>
        <w:t>.</w:t>
      </w:r>
      <w:r w:rsidRPr="004E7E01">
        <w:rPr>
          <w:rFonts w:ascii="GHEA Grapalat" w:hAnsi="GHEA Grapalat"/>
          <w:b/>
          <w:bCs/>
          <w:color w:val="000000" w:themeColor="text1"/>
          <w:sz w:val="22"/>
          <w:szCs w:val="22"/>
          <w:lang w:val="af-ZA"/>
        </w:rPr>
        <w:t xml:space="preserve">  </w:t>
      </w:r>
      <w:r w:rsidR="001C4C12" w:rsidRPr="004E7E01">
        <w:rPr>
          <w:rFonts w:ascii="GHEA Grapalat" w:hAnsi="GHEA Grapalat"/>
          <w:b/>
          <w:bCs/>
          <w:color w:val="000000" w:themeColor="text1"/>
          <w:sz w:val="22"/>
          <w:szCs w:val="22"/>
          <w:lang w:val="hy-AM"/>
        </w:rPr>
        <w:t xml:space="preserve">Ծծմբական թթվի </w:t>
      </w:r>
      <w:r w:rsidR="004E7E01">
        <w:rPr>
          <w:rFonts w:ascii="GHEA Grapalat" w:hAnsi="GHEA Grapalat"/>
          <w:b/>
          <w:bCs/>
          <w:color w:val="000000" w:themeColor="text1"/>
          <w:sz w:val="22"/>
          <w:szCs w:val="22"/>
          <w:lang w:val="hy-AM"/>
        </w:rPr>
        <w:t>մատակարարում</w:t>
      </w:r>
      <w:r w:rsidR="00A1199F" w:rsidRPr="004B0FC2">
        <w:rPr>
          <w:rFonts w:ascii="GHEA Grapalat" w:hAnsi="GHEA Grapalat"/>
          <w:color w:val="000000" w:themeColor="text1"/>
          <w:sz w:val="22"/>
          <w:szCs w:val="22"/>
          <w:lang w:val="hy-AM"/>
        </w:rPr>
        <w:t xml:space="preserve"> - 35 տոննա </w:t>
      </w:r>
      <w:r w:rsidR="00381426" w:rsidRPr="00381426">
        <w:rPr>
          <w:rFonts w:ascii="GHEA Grapalat" w:hAnsi="GHEA Grapalat"/>
          <w:color w:val="000000" w:themeColor="text1"/>
          <w:sz w:val="20"/>
          <w:szCs w:val="20"/>
          <w:lang w:val="af-ZA"/>
        </w:rPr>
        <w:t>/</w:t>
      </w:r>
      <w:r w:rsidR="00381426" w:rsidRPr="00381426">
        <w:rPr>
          <w:rFonts w:ascii="GHEA Grapalat" w:hAnsi="GHEA Grapalat"/>
          <w:color w:val="000000" w:themeColor="text1"/>
          <w:sz w:val="20"/>
          <w:szCs w:val="20"/>
          <w:lang w:val="hy-AM"/>
        </w:rPr>
        <w:t xml:space="preserve">տեխնիկական, </w:t>
      </w:r>
      <w:r w:rsidR="00381426" w:rsidRPr="00381426">
        <w:rPr>
          <w:rFonts w:ascii="GHEA Grapalat" w:hAnsi="GHEA Grapalat"/>
          <w:color w:val="000000" w:themeColor="text1"/>
          <w:sz w:val="20"/>
          <w:szCs w:val="20"/>
          <w:lang w:val="af-ZA"/>
        </w:rPr>
        <w:t xml:space="preserve">ГОСТ 2184-74, </w:t>
      </w:r>
      <w:r w:rsidR="00381426" w:rsidRPr="00381426">
        <w:rPr>
          <w:rFonts w:ascii="GHEA Grapalat" w:hAnsi="GHEA Grapalat"/>
          <w:color w:val="000000" w:themeColor="text1"/>
          <w:sz w:val="20"/>
          <w:szCs w:val="20"/>
          <w:lang w:val="hy-AM"/>
        </w:rPr>
        <w:t>վերահաշվարկված 100</w:t>
      </w:r>
      <w:r w:rsidR="00381426" w:rsidRPr="00381426">
        <w:rPr>
          <w:rFonts w:ascii="GHEA Grapalat" w:hAnsi="GHEA Grapalat"/>
          <w:color w:val="000000" w:themeColor="text1"/>
          <w:sz w:val="20"/>
          <w:szCs w:val="20"/>
          <w:lang w:val="af-ZA"/>
        </w:rPr>
        <w:t xml:space="preserve">% </w:t>
      </w:r>
      <w:r w:rsidR="00381426" w:rsidRPr="00381426">
        <w:rPr>
          <w:rFonts w:ascii="GHEA Grapalat" w:hAnsi="GHEA Grapalat"/>
          <w:color w:val="000000" w:themeColor="text1"/>
          <w:sz w:val="20"/>
          <w:szCs w:val="20"/>
          <w:lang w:val="hy-AM"/>
        </w:rPr>
        <w:t>կոնցենտրացիայի/</w:t>
      </w:r>
    </w:p>
    <w:p w14:paraId="01A33DEA" w14:textId="5B3D455A" w:rsidR="00A1199F" w:rsidRPr="00381426" w:rsidRDefault="00AB07EE" w:rsidP="00A1199F">
      <w:pPr>
        <w:ind w:left="450" w:hanging="180"/>
        <w:jc w:val="both"/>
        <w:rPr>
          <w:rFonts w:ascii="GHEA Grapalat" w:hAnsi="GHEA Grapalat"/>
          <w:color w:val="000000" w:themeColor="text1"/>
          <w:sz w:val="22"/>
          <w:szCs w:val="22"/>
          <w:lang w:val="af-ZA"/>
        </w:rPr>
      </w:pPr>
      <w:r w:rsidRPr="004E7E01">
        <w:rPr>
          <w:rFonts w:ascii="GHEA Grapalat" w:hAnsi="GHEA Grapalat"/>
          <w:b/>
          <w:bCs/>
          <w:color w:val="000000" w:themeColor="text1"/>
          <w:sz w:val="22"/>
          <w:szCs w:val="22"/>
          <w:lang w:val="af-ZA"/>
        </w:rPr>
        <w:t>Չափաբաժին 2</w:t>
      </w:r>
      <w:r w:rsidR="00A8544C" w:rsidRPr="004E7E01">
        <w:rPr>
          <w:rFonts w:ascii="GHEA Grapalat" w:hAnsi="GHEA Grapalat"/>
          <w:b/>
          <w:bCs/>
          <w:color w:val="000000" w:themeColor="text1"/>
          <w:sz w:val="22"/>
          <w:szCs w:val="22"/>
          <w:lang w:val="af-ZA"/>
        </w:rPr>
        <w:t>.</w:t>
      </w:r>
      <w:r w:rsidRPr="004E7E01">
        <w:rPr>
          <w:rFonts w:ascii="GHEA Grapalat" w:hAnsi="GHEA Grapalat"/>
          <w:b/>
          <w:bCs/>
          <w:color w:val="000000" w:themeColor="text1"/>
          <w:sz w:val="22"/>
          <w:szCs w:val="22"/>
          <w:lang w:val="af-ZA"/>
        </w:rPr>
        <w:t xml:space="preserve"> </w:t>
      </w:r>
      <w:r w:rsidR="001C4C12" w:rsidRPr="004E7E01">
        <w:rPr>
          <w:rFonts w:ascii="GHEA Grapalat" w:hAnsi="GHEA Grapalat"/>
          <w:b/>
          <w:bCs/>
          <w:color w:val="000000" w:themeColor="text1"/>
          <w:sz w:val="22"/>
          <w:szCs w:val="22"/>
          <w:lang w:val="hy-AM"/>
        </w:rPr>
        <w:t>Կաուստիկ սոդա</w:t>
      </w:r>
      <w:r w:rsidR="001C4C12" w:rsidRPr="004B0FC2">
        <w:rPr>
          <w:rFonts w:ascii="GHEA Grapalat" w:hAnsi="GHEA Grapalat"/>
          <w:color w:val="000000" w:themeColor="text1"/>
          <w:sz w:val="22"/>
          <w:szCs w:val="22"/>
          <w:lang w:val="hy-AM"/>
        </w:rPr>
        <w:t xml:space="preserve">յի </w:t>
      </w:r>
      <w:r w:rsidR="004E7E01">
        <w:rPr>
          <w:rFonts w:ascii="GHEA Grapalat" w:hAnsi="GHEA Grapalat"/>
          <w:b/>
          <w:bCs/>
          <w:color w:val="000000" w:themeColor="text1"/>
          <w:sz w:val="22"/>
          <w:szCs w:val="22"/>
          <w:lang w:val="hy-AM"/>
        </w:rPr>
        <w:t>մատակարարում</w:t>
      </w:r>
      <w:r w:rsidR="004E7E01" w:rsidRPr="004B0FC2">
        <w:rPr>
          <w:rFonts w:ascii="GHEA Grapalat" w:hAnsi="GHEA Grapalat"/>
          <w:color w:val="000000" w:themeColor="text1"/>
          <w:sz w:val="22"/>
          <w:szCs w:val="22"/>
          <w:lang w:val="hy-AM"/>
        </w:rPr>
        <w:t xml:space="preserve"> </w:t>
      </w:r>
      <w:r w:rsidR="00A1199F" w:rsidRPr="004B0FC2">
        <w:rPr>
          <w:rFonts w:ascii="GHEA Grapalat" w:hAnsi="GHEA Grapalat"/>
          <w:color w:val="000000" w:themeColor="text1"/>
          <w:sz w:val="22"/>
          <w:szCs w:val="22"/>
          <w:lang w:val="hy-AM"/>
        </w:rPr>
        <w:t xml:space="preserve">- 35 տոննա </w:t>
      </w:r>
      <w:r w:rsidR="00381426">
        <w:rPr>
          <w:rFonts w:ascii="GHEA Grapalat" w:hAnsi="GHEA Grapalat"/>
          <w:color w:val="000000" w:themeColor="text1"/>
          <w:sz w:val="22"/>
          <w:szCs w:val="22"/>
          <w:lang w:val="hy-AM"/>
        </w:rPr>
        <w:t xml:space="preserve">/տեխնիկական կծու նատրիում, </w:t>
      </w:r>
      <w:r w:rsidR="00381426" w:rsidRPr="00381426">
        <w:rPr>
          <w:rFonts w:ascii="GHEA Grapalat" w:hAnsi="GHEA Grapalat"/>
          <w:color w:val="000000" w:themeColor="text1"/>
          <w:sz w:val="22"/>
          <w:szCs w:val="22"/>
          <w:lang w:val="af-ZA"/>
        </w:rPr>
        <w:t xml:space="preserve">ГОСТ 2263-79, </w:t>
      </w:r>
      <w:r w:rsidR="00381426" w:rsidRPr="00381426">
        <w:rPr>
          <w:rFonts w:ascii="GHEA Grapalat" w:hAnsi="GHEA Grapalat"/>
          <w:color w:val="000000" w:themeColor="text1"/>
          <w:sz w:val="20"/>
          <w:szCs w:val="20"/>
          <w:lang w:val="hy-AM"/>
        </w:rPr>
        <w:t>վերահաշվարկված 100</w:t>
      </w:r>
      <w:r w:rsidR="00381426" w:rsidRPr="00381426">
        <w:rPr>
          <w:rFonts w:ascii="GHEA Grapalat" w:hAnsi="GHEA Grapalat"/>
          <w:color w:val="000000" w:themeColor="text1"/>
          <w:sz w:val="20"/>
          <w:szCs w:val="20"/>
          <w:lang w:val="af-ZA"/>
        </w:rPr>
        <w:t xml:space="preserve">% </w:t>
      </w:r>
      <w:r w:rsidR="00381426" w:rsidRPr="00381426">
        <w:rPr>
          <w:rFonts w:ascii="GHEA Grapalat" w:hAnsi="GHEA Grapalat"/>
          <w:color w:val="000000" w:themeColor="text1"/>
          <w:sz w:val="20"/>
          <w:szCs w:val="20"/>
          <w:lang w:val="hy-AM"/>
        </w:rPr>
        <w:t>կոնցենտրացիայի</w:t>
      </w:r>
      <w:r w:rsidR="00381426" w:rsidRPr="00381426">
        <w:rPr>
          <w:rFonts w:ascii="GHEA Grapalat" w:hAnsi="GHEA Grapalat"/>
          <w:color w:val="000000" w:themeColor="text1"/>
          <w:sz w:val="20"/>
          <w:szCs w:val="20"/>
          <w:lang w:val="af-ZA"/>
        </w:rPr>
        <w:t>/</w:t>
      </w:r>
    </w:p>
    <w:p w14:paraId="02800EF2" w14:textId="6E8AF799" w:rsidR="001C4C12" w:rsidRPr="004B0FC2" w:rsidRDefault="001C4C12" w:rsidP="001C4C12">
      <w:pPr>
        <w:ind w:left="450" w:hanging="180"/>
        <w:jc w:val="both"/>
        <w:rPr>
          <w:rFonts w:ascii="GHEA Grapalat" w:hAnsi="GHEA Grapalat"/>
          <w:color w:val="000000" w:themeColor="text1"/>
          <w:sz w:val="22"/>
          <w:szCs w:val="22"/>
          <w:lang w:val="hy-AM"/>
        </w:rPr>
      </w:pPr>
    </w:p>
    <w:p w14:paraId="5DF8BA39" w14:textId="429252D2" w:rsidR="00C26E41" w:rsidRPr="004B0FC2" w:rsidRDefault="00C83250" w:rsidP="001C4C12">
      <w:pPr>
        <w:ind w:left="450" w:hanging="180"/>
        <w:jc w:val="both"/>
        <w:rPr>
          <w:rFonts w:ascii="GHEA Grapalat" w:hAnsi="GHEA Grapalat"/>
          <w:color w:val="000000" w:themeColor="text1"/>
          <w:sz w:val="22"/>
          <w:szCs w:val="22"/>
          <w:lang w:val="hy-AM"/>
        </w:rPr>
      </w:pPr>
      <w:r w:rsidRPr="004B0FC2">
        <w:rPr>
          <w:rFonts w:ascii="GHEA Grapalat" w:hAnsi="GHEA Grapalat"/>
          <w:bCs/>
          <w:color w:val="000000" w:themeColor="text1"/>
          <w:sz w:val="22"/>
          <w:szCs w:val="22"/>
          <w:lang w:val="hy-AM"/>
        </w:rPr>
        <w:t>Գնանշման հարցումը իրականացվում է 1 փուլով</w:t>
      </w:r>
      <w:r w:rsidRPr="004B0FC2">
        <w:rPr>
          <w:rFonts w:ascii="GHEA Grapalat" w:hAnsi="GHEA Grapalat"/>
          <w:bCs/>
          <w:color w:val="000000" w:themeColor="text1"/>
          <w:sz w:val="22"/>
          <w:szCs w:val="22"/>
          <w:lang w:val="af-ZA"/>
        </w:rPr>
        <w:t>:</w:t>
      </w:r>
      <w:r w:rsidR="008B68E1" w:rsidRPr="004B0FC2">
        <w:rPr>
          <w:rFonts w:ascii="GHEA Grapalat" w:hAnsi="GHEA Grapalat"/>
          <w:bCs/>
          <w:color w:val="000000" w:themeColor="text1"/>
          <w:sz w:val="22"/>
          <w:szCs w:val="22"/>
          <w:lang w:val="hy-AM"/>
        </w:rPr>
        <w:t xml:space="preserve"> </w:t>
      </w:r>
      <w:r w:rsidR="00C26E41" w:rsidRPr="004B0FC2">
        <w:rPr>
          <w:rFonts w:ascii="GHEA Grapalat" w:hAnsi="GHEA Grapalat"/>
          <w:color w:val="000000" w:themeColor="text1"/>
          <w:sz w:val="22"/>
          <w:szCs w:val="22"/>
          <w:lang w:val="hy-AM"/>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14:paraId="235253BA" w14:textId="77777777" w:rsidR="002656D4" w:rsidRPr="004B0FC2" w:rsidRDefault="002656D4"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14:paraId="0EE03B30" w14:textId="5535F077" w:rsidR="00E952FE" w:rsidRPr="004B0FC2" w:rsidRDefault="00E952FE" w:rsidP="008567B0">
      <w:pPr>
        <w:pStyle w:val="a3"/>
        <w:spacing w:line="276" w:lineRule="auto"/>
        <w:ind w:firstLine="0"/>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Ընտրված </w:t>
      </w:r>
      <w:r w:rsidR="00850519" w:rsidRPr="004B0FC2">
        <w:rPr>
          <w:rFonts w:ascii="GHEA Grapalat" w:hAnsi="GHEA Grapalat"/>
          <w:i w:val="0"/>
          <w:color w:val="000000" w:themeColor="text1"/>
          <w:sz w:val="22"/>
          <w:szCs w:val="22"/>
          <w:lang w:val="af-ZA"/>
        </w:rPr>
        <w:t>Մասնակիցը</w:t>
      </w:r>
      <w:r w:rsidRPr="004B0FC2">
        <w:rPr>
          <w:rFonts w:ascii="GHEA Grapalat" w:hAnsi="GHEA Grapalat"/>
          <w:i w:val="0"/>
          <w:color w:val="000000" w:themeColor="text1"/>
          <w:sz w:val="22"/>
          <w:szCs w:val="22"/>
          <w:lang w:val="af-ZA"/>
        </w:rPr>
        <w:t xml:space="preserve"> որոշվում է </w:t>
      </w:r>
      <w:bookmarkStart w:id="0" w:name="_Hlk23167512"/>
      <w:r w:rsidRPr="004B0FC2">
        <w:rPr>
          <w:rFonts w:ascii="GHEA Grapalat" w:hAnsi="GHEA Grapalat"/>
          <w:i w:val="0"/>
          <w:color w:val="000000" w:themeColor="text1"/>
          <w:sz w:val="22"/>
          <w:szCs w:val="22"/>
          <w:lang w:val="af-ZA"/>
        </w:rPr>
        <w:t xml:space="preserve">ոչ գնային պայմաններով բավարար գնահատված </w:t>
      </w:r>
      <w:bookmarkEnd w:id="0"/>
      <w:r w:rsidRPr="004B0FC2">
        <w:rPr>
          <w:rFonts w:ascii="GHEA Grapalat" w:hAnsi="GHEA Grapalat"/>
          <w:i w:val="0"/>
          <w:color w:val="000000" w:themeColor="text1"/>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0C28175" w14:textId="40ED0A5E" w:rsidR="00932770" w:rsidRPr="004B0FC2" w:rsidRDefault="00932770" w:rsidP="008567B0">
      <w:pPr>
        <w:pStyle w:val="a3"/>
        <w:spacing w:line="276" w:lineRule="auto"/>
        <w:ind w:firstLine="0"/>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hy-AM"/>
        </w:rPr>
        <w:t>Հայտերը, հայերենից բացի, կարող են ներկայացվել նաև անգլերեն կամ ռուսերեն:</w:t>
      </w:r>
    </w:p>
    <w:p w14:paraId="5C671AA3" w14:textId="3F6D35A2" w:rsidR="00E952FE" w:rsidRPr="004B0FC2" w:rsidRDefault="00E952FE" w:rsidP="008567B0">
      <w:pPr>
        <w:pStyle w:val="a3"/>
        <w:spacing w:line="276" w:lineRule="auto"/>
        <w:ind w:firstLine="0"/>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Սույն ընթացակարգին մասնակցության հայտերն անհրաժեշտ է </w:t>
      </w:r>
      <w:r w:rsidR="0052752C" w:rsidRPr="004B0FC2">
        <w:rPr>
          <w:rFonts w:ascii="GHEA Grapalat" w:hAnsi="GHEA Grapalat"/>
          <w:i w:val="0"/>
          <w:color w:val="000000" w:themeColor="text1"/>
          <w:sz w:val="22"/>
          <w:szCs w:val="22"/>
          <w:lang w:val="af-ZA"/>
        </w:rPr>
        <w:t>ներկայացնել</w:t>
      </w:r>
      <w:r w:rsidR="0052752C" w:rsidRPr="004B0FC2">
        <w:rPr>
          <w:rFonts w:ascii="GHEA Grapalat" w:hAnsi="GHEA Grapalat"/>
          <w:i w:val="0"/>
          <w:color w:val="000000" w:themeColor="text1"/>
          <w:sz w:val="22"/>
          <w:szCs w:val="22"/>
          <w:lang w:val="af-ZA" w:eastAsia="ru-RU"/>
        </w:rPr>
        <w:t xml:space="preserve"> </w:t>
      </w:r>
      <w:r w:rsidR="0052752C" w:rsidRPr="004B0FC2">
        <w:rPr>
          <w:rFonts w:ascii="GHEA Grapalat" w:hAnsi="GHEA Grapalat"/>
          <w:i w:val="0"/>
          <w:color w:val="000000" w:themeColor="text1"/>
          <w:sz w:val="22"/>
          <w:szCs w:val="22"/>
          <w:lang w:val="hy-AM" w:eastAsia="ru-RU"/>
        </w:rPr>
        <w:t xml:space="preserve"> </w:t>
      </w:r>
      <w:r w:rsidRPr="004B0FC2">
        <w:rPr>
          <w:rFonts w:ascii="GHEA Grapalat" w:hAnsi="GHEA Grapalat"/>
          <w:i w:val="0"/>
          <w:color w:val="000000" w:themeColor="text1"/>
          <w:sz w:val="22"/>
          <w:szCs w:val="22"/>
          <w:lang w:val="af-ZA"/>
        </w:rPr>
        <w:t xml:space="preserve">ՀՀ, </w:t>
      </w:r>
      <w:r w:rsidRPr="004B0FC2">
        <w:rPr>
          <w:rFonts w:ascii="GHEA Grapalat" w:hAnsi="GHEA Grapalat"/>
          <w:i w:val="0"/>
          <w:color w:val="000000" w:themeColor="text1"/>
          <w:sz w:val="22"/>
          <w:szCs w:val="22"/>
          <w:lang w:val="hy-AM"/>
        </w:rPr>
        <w:t>ք</w:t>
      </w:r>
      <w:r w:rsidRPr="004B0FC2">
        <w:rPr>
          <w:rFonts w:ascii="Cambria Math" w:hAnsi="Cambria Math" w:cs="Cambria Math"/>
          <w:i w:val="0"/>
          <w:color w:val="000000" w:themeColor="text1"/>
          <w:sz w:val="22"/>
          <w:szCs w:val="22"/>
          <w:lang w:val="hy-AM"/>
        </w:rPr>
        <w:t>․</w:t>
      </w:r>
      <w:r w:rsidRPr="004B0FC2">
        <w:rPr>
          <w:rFonts w:ascii="GHEA Grapalat" w:hAnsi="GHEA Grapalat" w:cs="Sylfaen"/>
          <w:i w:val="0"/>
          <w:color w:val="000000" w:themeColor="text1"/>
          <w:sz w:val="22"/>
          <w:szCs w:val="22"/>
          <w:lang w:val="hy-AM"/>
        </w:rPr>
        <w:t>Հրազդան</w:t>
      </w:r>
      <w:r w:rsidRPr="004B0FC2">
        <w:rPr>
          <w:rFonts w:ascii="GHEA Grapalat" w:hAnsi="GHEA Grapalat"/>
          <w:i w:val="0"/>
          <w:color w:val="000000" w:themeColor="text1"/>
          <w:sz w:val="22"/>
          <w:szCs w:val="22"/>
          <w:lang w:val="hy-AM"/>
        </w:rPr>
        <w:t xml:space="preserve">, </w:t>
      </w:r>
      <w:r w:rsidRPr="004B0FC2">
        <w:rPr>
          <w:rFonts w:ascii="GHEA Grapalat" w:hAnsi="GHEA Grapalat" w:cs="Sylfaen"/>
          <w:i w:val="0"/>
          <w:color w:val="000000" w:themeColor="text1"/>
          <w:sz w:val="22"/>
          <w:szCs w:val="22"/>
          <w:lang w:val="hy-AM"/>
        </w:rPr>
        <w:t>Գործարանային</w:t>
      </w:r>
      <w:r w:rsidR="00053DCF" w:rsidRPr="004B0FC2">
        <w:rPr>
          <w:rFonts w:ascii="GHEA Grapalat" w:hAnsi="GHEA Grapalat"/>
          <w:i w:val="0"/>
          <w:color w:val="000000" w:themeColor="text1"/>
          <w:sz w:val="22"/>
          <w:szCs w:val="22"/>
          <w:lang w:val="hy-AM"/>
        </w:rPr>
        <w:t xml:space="preserve"> </w:t>
      </w:r>
      <w:r w:rsidRPr="004B0FC2">
        <w:rPr>
          <w:rFonts w:ascii="GHEA Grapalat" w:hAnsi="GHEA Grapalat"/>
          <w:i w:val="0"/>
          <w:color w:val="000000" w:themeColor="text1"/>
          <w:sz w:val="22"/>
          <w:szCs w:val="22"/>
          <w:lang w:val="hy-AM"/>
        </w:rPr>
        <w:t xml:space="preserve">1 </w:t>
      </w:r>
      <w:r w:rsidRPr="004B0FC2">
        <w:rPr>
          <w:rFonts w:ascii="GHEA Grapalat" w:hAnsi="GHEA Grapalat"/>
          <w:i w:val="0"/>
          <w:color w:val="000000" w:themeColor="text1"/>
          <w:sz w:val="22"/>
          <w:szCs w:val="22"/>
          <w:lang w:val="af-ZA"/>
        </w:rPr>
        <w:t>հասցեով, փաստաթղթային</w:t>
      </w:r>
      <w:r w:rsidR="00F352A0" w:rsidRPr="004B0FC2">
        <w:rPr>
          <w:rFonts w:ascii="GHEA Grapalat" w:hAnsi="GHEA Grapalat"/>
          <w:i w:val="0"/>
          <w:color w:val="000000" w:themeColor="text1"/>
          <w:sz w:val="22"/>
          <w:szCs w:val="22"/>
          <w:lang w:val="hy-AM"/>
        </w:rPr>
        <w:t xml:space="preserve"> </w:t>
      </w:r>
      <w:r w:rsidR="00AB07EE" w:rsidRPr="004B0FC2">
        <w:rPr>
          <w:rFonts w:ascii="GHEA Grapalat" w:hAnsi="GHEA Grapalat"/>
          <w:i w:val="0"/>
          <w:color w:val="000000" w:themeColor="text1"/>
          <w:sz w:val="22"/>
          <w:szCs w:val="22"/>
          <w:lang w:val="hy-AM"/>
        </w:rPr>
        <w:t xml:space="preserve">տեսքով </w:t>
      </w:r>
      <w:r w:rsidR="00F352A0" w:rsidRPr="004B0FC2">
        <w:rPr>
          <w:rFonts w:ascii="GHEA Grapalat" w:hAnsi="GHEA Grapalat"/>
          <w:i w:val="0"/>
          <w:color w:val="000000" w:themeColor="text1"/>
          <w:sz w:val="22"/>
          <w:szCs w:val="22"/>
          <w:lang w:val="hy-AM"/>
        </w:rPr>
        <w:t>կամ էլեկտրոնային</w:t>
      </w:r>
      <w:r w:rsidRPr="004B0FC2">
        <w:rPr>
          <w:rFonts w:ascii="GHEA Grapalat" w:hAnsi="GHEA Grapalat"/>
          <w:i w:val="0"/>
          <w:color w:val="000000" w:themeColor="text1"/>
          <w:sz w:val="22"/>
          <w:szCs w:val="22"/>
          <w:lang w:val="af-ZA"/>
        </w:rPr>
        <w:t xml:space="preserve"> ձևով</w:t>
      </w:r>
      <w:r w:rsidR="00F352A0" w:rsidRPr="004B0FC2">
        <w:rPr>
          <w:rFonts w:ascii="GHEA Grapalat" w:hAnsi="GHEA Grapalat"/>
          <w:i w:val="0"/>
          <w:color w:val="000000" w:themeColor="text1"/>
          <w:sz w:val="22"/>
          <w:szCs w:val="22"/>
          <w:lang w:val="hy-AM"/>
        </w:rPr>
        <w:t xml:space="preserve">` </w:t>
      </w:r>
      <w:r w:rsidR="00F352A0" w:rsidRPr="004B0FC2">
        <w:rPr>
          <w:rFonts w:ascii="GHEA Grapalat" w:hAnsi="GHEA Grapalat"/>
          <w:i w:val="0"/>
          <w:color w:val="000000" w:themeColor="text1"/>
          <w:sz w:val="22"/>
          <w:szCs w:val="22"/>
          <w:lang w:val="af-ZA"/>
        </w:rPr>
        <w:t xml:space="preserve">Էլ. փոստ </w:t>
      </w:r>
      <w:hyperlink r:id="rId9" w:history="1">
        <w:r w:rsidR="00AB07EE" w:rsidRPr="004B0FC2">
          <w:rPr>
            <w:rStyle w:val="a9"/>
            <w:rFonts w:ascii="GHEA Grapalat" w:hAnsi="GHEA Grapalat"/>
            <w:i w:val="0"/>
            <w:color w:val="000000" w:themeColor="text1"/>
            <w:sz w:val="22"/>
            <w:szCs w:val="22"/>
            <w:lang w:val="af-ZA"/>
          </w:rPr>
          <w:t>info@raztes.am</w:t>
        </w:r>
      </w:hyperlink>
      <w:r w:rsidR="00AB07EE" w:rsidRPr="004B0FC2">
        <w:rPr>
          <w:rFonts w:ascii="GHEA Grapalat" w:hAnsi="GHEA Grapalat"/>
          <w:i w:val="0"/>
          <w:color w:val="000000" w:themeColor="text1"/>
          <w:sz w:val="22"/>
          <w:szCs w:val="22"/>
          <w:lang w:val="hy-AM"/>
        </w:rPr>
        <w:t xml:space="preserve"> </w:t>
      </w:r>
      <w:r w:rsidRPr="004B0FC2">
        <w:rPr>
          <w:rFonts w:ascii="GHEA Grapalat" w:hAnsi="GHEA Grapalat"/>
          <w:i w:val="0"/>
          <w:color w:val="000000" w:themeColor="text1"/>
          <w:sz w:val="22"/>
          <w:szCs w:val="22"/>
          <w:lang w:val="af-ZA"/>
        </w:rPr>
        <w:t xml:space="preserve"> մինչև</w:t>
      </w:r>
      <w:r w:rsidRPr="004B0FC2">
        <w:rPr>
          <w:rFonts w:ascii="GHEA Grapalat" w:hAnsi="GHEA Grapalat"/>
          <w:i w:val="0"/>
          <w:color w:val="000000" w:themeColor="text1"/>
          <w:sz w:val="22"/>
          <w:szCs w:val="22"/>
          <w:lang w:val="hy-AM"/>
        </w:rPr>
        <w:t xml:space="preserve"> 2025թ. </w:t>
      </w:r>
      <w:r w:rsidR="0072776F" w:rsidRPr="004B0FC2">
        <w:rPr>
          <w:rFonts w:ascii="GHEA Grapalat" w:hAnsi="GHEA Grapalat"/>
          <w:i w:val="0"/>
          <w:color w:val="000000" w:themeColor="text1"/>
          <w:sz w:val="22"/>
          <w:szCs w:val="22"/>
          <w:lang w:val="hy-AM"/>
        </w:rPr>
        <w:t>հունիսի 19</w:t>
      </w:r>
      <w:r w:rsidR="00253747" w:rsidRPr="004B0FC2">
        <w:rPr>
          <w:rFonts w:ascii="GHEA Grapalat" w:hAnsi="GHEA Grapalat"/>
          <w:i w:val="0"/>
          <w:color w:val="000000" w:themeColor="text1"/>
          <w:sz w:val="22"/>
          <w:szCs w:val="22"/>
          <w:lang w:val="hy-AM"/>
        </w:rPr>
        <w:t>-ը</w:t>
      </w:r>
      <w:r w:rsidR="00A8544C" w:rsidRPr="004B0FC2">
        <w:rPr>
          <w:rFonts w:ascii="GHEA Grapalat" w:hAnsi="GHEA Grapalat"/>
          <w:i w:val="0"/>
          <w:color w:val="000000" w:themeColor="text1"/>
          <w:sz w:val="22"/>
          <w:szCs w:val="22"/>
          <w:lang w:val="af-ZA"/>
        </w:rPr>
        <w:t xml:space="preserve"> </w:t>
      </w:r>
      <w:r w:rsidRPr="004B0FC2">
        <w:rPr>
          <w:rFonts w:ascii="GHEA Grapalat" w:hAnsi="GHEA Grapalat"/>
          <w:i w:val="0"/>
          <w:color w:val="000000" w:themeColor="text1"/>
          <w:sz w:val="22"/>
          <w:szCs w:val="22"/>
          <w:lang w:val="hy-AM"/>
        </w:rPr>
        <w:t xml:space="preserve">ժամը </w:t>
      </w:r>
      <w:r w:rsidR="0072776F" w:rsidRPr="004B0FC2">
        <w:rPr>
          <w:rFonts w:ascii="GHEA Grapalat" w:hAnsi="GHEA Grapalat"/>
          <w:i w:val="0"/>
          <w:color w:val="000000" w:themeColor="text1"/>
          <w:sz w:val="22"/>
          <w:szCs w:val="22"/>
          <w:lang w:val="hy-AM"/>
        </w:rPr>
        <w:t>15</w:t>
      </w:r>
      <w:r w:rsidR="0072776F" w:rsidRPr="004B0FC2">
        <w:rPr>
          <w:rFonts w:ascii="GHEA Grapalat" w:hAnsi="GHEA Grapalat"/>
          <w:i w:val="0"/>
          <w:color w:val="000000" w:themeColor="text1"/>
          <w:sz w:val="22"/>
          <w:szCs w:val="22"/>
          <w:vertAlign w:val="superscript"/>
          <w:lang w:val="hy-AM"/>
        </w:rPr>
        <w:t>20</w:t>
      </w:r>
      <w:r w:rsidRPr="004B0FC2">
        <w:rPr>
          <w:rFonts w:ascii="GHEA Grapalat" w:hAnsi="GHEA Grapalat"/>
          <w:i w:val="0"/>
          <w:color w:val="000000" w:themeColor="text1"/>
          <w:sz w:val="22"/>
          <w:szCs w:val="22"/>
          <w:lang w:val="af-ZA"/>
        </w:rPr>
        <w:t xml:space="preserve">: </w:t>
      </w:r>
    </w:p>
    <w:p w14:paraId="7A75CBA2" w14:textId="42110734" w:rsidR="00E952FE" w:rsidRPr="004B0FC2" w:rsidRDefault="00E952FE" w:rsidP="008567B0">
      <w:pPr>
        <w:pStyle w:val="a3"/>
        <w:spacing w:line="276" w:lineRule="auto"/>
        <w:ind w:firstLine="0"/>
        <w:rPr>
          <w:rFonts w:ascii="GHEA Grapalat" w:hAnsi="GHEA Grapalat"/>
          <w:i w:val="0"/>
          <w:color w:val="000000" w:themeColor="text1"/>
          <w:sz w:val="22"/>
          <w:szCs w:val="22"/>
          <w:lang w:val="af-ZA"/>
        </w:rPr>
      </w:pPr>
      <w:r w:rsidRPr="004B0FC2">
        <w:rPr>
          <w:rFonts w:ascii="GHEA Grapalat" w:hAnsi="GHEA Grapalat"/>
          <w:i w:val="0"/>
          <w:color w:val="000000" w:themeColor="text1"/>
          <w:sz w:val="22"/>
          <w:szCs w:val="22"/>
          <w:lang w:val="af-ZA"/>
        </w:rPr>
        <w:t xml:space="preserve">Հայտերի բացումը տեղի կունենա ՀՀ, </w:t>
      </w:r>
      <w:r w:rsidRPr="004B0FC2">
        <w:rPr>
          <w:rFonts w:ascii="GHEA Grapalat" w:hAnsi="GHEA Grapalat"/>
          <w:i w:val="0"/>
          <w:color w:val="000000" w:themeColor="text1"/>
          <w:sz w:val="22"/>
          <w:szCs w:val="22"/>
          <w:lang w:val="hy-AM"/>
        </w:rPr>
        <w:t>ք</w:t>
      </w:r>
      <w:r w:rsidRPr="004B0FC2">
        <w:rPr>
          <w:rFonts w:ascii="Cambria Math" w:hAnsi="Cambria Math" w:cs="Cambria Math"/>
          <w:i w:val="0"/>
          <w:color w:val="000000" w:themeColor="text1"/>
          <w:sz w:val="22"/>
          <w:szCs w:val="22"/>
          <w:lang w:val="hy-AM"/>
        </w:rPr>
        <w:t>․</w:t>
      </w:r>
      <w:r w:rsidRPr="004B0FC2">
        <w:rPr>
          <w:rFonts w:ascii="GHEA Grapalat" w:hAnsi="GHEA Grapalat" w:cs="Sylfaen"/>
          <w:i w:val="0"/>
          <w:color w:val="000000" w:themeColor="text1"/>
          <w:sz w:val="22"/>
          <w:szCs w:val="22"/>
          <w:lang w:val="hy-AM"/>
        </w:rPr>
        <w:t>Հրազդան</w:t>
      </w:r>
      <w:r w:rsidRPr="004B0FC2">
        <w:rPr>
          <w:rFonts w:ascii="GHEA Grapalat" w:hAnsi="GHEA Grapalat"/>
          <w:i w:val="0"/>
          <w:color w:val="000000" w:themeColor="text1"/>
          <w:sz w:val="22"/>
          <w:szCs w:val="22"/>
          <w:lang w:val="hy-AM"/>
        </w:rPr>
        <w:t xml:space="preserve">, </w:t>
      </w:r>
      <w:r w:rsidRPr="004B0FC2">
        <w:rPr>
          <w:rFonts w:ascii="GHEA Grapalat" w:hAnsi="GHEA Grapalat" w:cs="Sylfaen"/>
          <w:i w:val="0"/>
          <w:color w:val="000000" w:themeColor="text1"/>
          <w:sz w:val="22"/>
          <w:szCs w:val="22"/>
          <w:lang w:val="hy-AM"/>
        </w:rPr>
        <w:t>Գործարանային</w:t>
      </w:r>
      <w:r w:rsidR="00053DCF" w:rsidRPr="004B0FC2">
        <w:rPr>
          <w:rFonts w:ascii="GHEA Grapalat" w:hAnsi="GHEA Grapalat"/>
          <w:i w:val="0"/>
          <w:color w:val="000000" w:themeColor="text1"/>
          <w:sz w:val="22"/>
          <w:szCs w:val="22"/>
          <w:lang w:val="hy-AM"/>
        </w:rPr>
        <w:t xml:space="preserve"> </w:t>
      </w:r>
      <w:r w:rsidRPr="004B0FC2">
        <w:rPr>
          <w:rFonts w:ascii="GHEA Grapalat" w:hAnsi="GHEA Grapalat"/>
          <w:i w:val="0"/>
          <w:color w:val="000000" w:themeColor="text1"/>
          <w:sz w:val="22"/>
          <w:szCs w:val="22"/>
          <w:lang w:val="hy-AM"/>
        </w:rPr>
        <w:t xml:space="preserve">1 </w:t>
      </w:r>
      <w:r w:rsidRPr="004B0FC2">
        <w:rPr>
          <w:rFonts w:ascii="GHEA Grapalat" w:hAnsi="GHEA Grapalat"/>
          <w:i w:val="0"/>
          <w:color w:val="000000" w:themeColor="text1"/>
          <w:sz w:val="22"/>
          <w:szCs w:val="22"/>
          <w:lang w:val="af-ZA"/>
        </w:rPr>
        <w:t xml:space="preserve">հասցեում,  </w:t>
      </w:r>
      <w:r w:rsidR="0072776F" w:rsidRPr="004B0FC2">
        <w:rPr>
          <w:rFonts w:ascii="GHEA Grapalat" w:hAnsi="GHEA Grapalat"/>
          <w:i w:val="0"/>
          <w:color w:val="000000" w:themeColor="text1"/>
          <w:sz w:val="22"/>
          <w:szCs w:val="22"/>
          <w:lang w:val="af-ZA"/>
        </w:rPr>
        <w:t>հունիսի 19-</w:t>
      </w:r>
      <w:r w:rsidR="00B10508" w:rsidRPr="004B0FC2">
        <w:rPr>
          <w:rFonts w:ascii="GHEA Grapalat" w:hAnsi="GHEA Grapalat"/>
          <w:i w:val="0"/>
          <w:color w:val="000000" w:themeColor="text1"/>
          <w:sz w:val="22"/>
          <w:szCs w:val="22"/>
          <w:lang w:val="hy-AM"/>
        </w:rPr>
        <w:t>ին</w:t>
      </w:r>
      <w:r w:rsidR="0072776F" w:rsidRPr="004B0FC2">
        <w:rPr>
          <w:rFonts w:ascii="GHEA Grapalat" w:hAnsi="GHEA Grapalat"/>
          <w:i w:val="0"/>
          <w:color w:val="000000" w:themeColor="text1"/>
          <w:sz w:val="22"/>
          <w:szCs w:val="22"/>
          <w:lang w:val="af-ZA"/>
        </w:rPr>
        <w:t xml:space="preserve"> ժամը 15</w:t>
      </w:r>
      <w:r w:rsidR="0072776F" w:rsidRPr="004B0FC2">
        <w:rPr>
          <w:rFonts w:ascii="GHEA Grapalat" w:hAnsi="GHEA Grapalat"/>
          <w:i w:val="0"/>
          <w:color w:val="000000" w:themeColor="text1"/>
          <w:sz w:val="22"/>
          <w:szCs w:val="22"/>
          <w:vertAlign w:val="superscript"/>
          <w:lang w:val="af-ZA"/>
        </w:rPr>
        <w:t>20</w:t>
      </w:r>
      <w:r w:rsidR="0072776F" w:rsidRPr="004B0FC2">
        <w:rPr>
          <w:rFonts w:ascii="GHEA Grapalat" w:hAnsi="GHEA Grapalat"/>
          <w:i w:val="0"/>
          <w:color w:val="000000" w:themeColor="text1"/>
          <w:sz w:val="22"/>
          <w:szCs w:val="22"/>
          <w:lang w:val="hy-AM"/>
        </w:rPr>
        <w:t>-ին։</w:t>
      </w:r>
      <w:r w:rsidR="0072776F" w:rsidRPr="004B0FC2">
        <w:rPr>
          <w:rFonts w:ascii="GHEA Grapalat" w:hAnsi="GHEA Grapalat"/>
          <w:i w:val="0"/>
          <w:color w:val="000000" w:themeColor="text1"/>
          <w:sz w:val="22"/>
          <w:szCs w:val="22"/>
          <w:lang w:val="af-ZA"/>
        </w:rPr>
        <w:t xml:space="preserve"> </w:t>
      </w:r>
      <w:r w:rsidRPr="004B0FC2">
        <w:rPr>
          <w:rFonts w:ascii="GHEA Grapalat" w:hAnsi="GHEA Grapalat"/>
          <w:i w:val="0"/>
          <w:color w:val="000000" w:themeColor="text1"/>
          <w:sz w:val="22"/>
          <w:szCs w:val="22"/>
          <w:lang w:val="af-ZA"/>
        </w:rPr>
        <w:t xml:space="preserve">  </w:t>
      </w:r>
    </w:p>
    <w:p w14:paraId="514E42EA" w14:textId="15047F3B" w:rsidR="00E40841" w:rsidRPr="004B0FC2" w:rsidRDefault="00E40841" w:rsidP="002C6F2A">
      <w:pPr>
        <w:pStyle w:val="01"/>
        <w:spacing w:before="0" w:after="0" w:line="276" w:lineRule="auto"/>
        <w:ind w:left="0"/>
        <w:jc w:val="center"/>
        <w:rPr>
          <w:rFonts w:ascii="GHEA Grapalat" w:hAnsi="GHEA Grapalat"/>
          <w:color w:val="000000" w:themeColor="text1"/>
          <w:sz w:val="22"/>
          <w:lang w:eastAsia="en-US"/>
        </w:rPr>
      </w:pPr>
      <w:r w:rsidRPr="004B0FC2">
        <w:rPr>
          <w:rFonts w:ascii="GHEA Grapalat" w:hAnsi="GHEA Grapalat"/>
          <w:color w:val="000000" w:themeColor="text1"/>
          <w:sz w:val="22"/>
          <w:lang w:val="af-ZA"/>
        </w:rPr>
        <w:t>Սույն ընթացակարգի վերաբերյալ բողոք</w:t>
      </w:r>
      <w:r w:rsidRPr="004B0FC2">
        <w:rPr>
          <w:rFonts w:ascii="GHEA Grapalat" w:hAnsi="GHEA Grapalat"/>
          <w:color w:val="000000" w:themeColor="text1"/>
          <w:sz w:val="22"/>
        </w:rPr>
        <w:t xml:space="preserve">արկումն իրականացվում է </w:t>
      </w:r>
      <w:r w:rsidR="0052752C" w:rsidRPr="004B0FC2">
        <w:rPr>
          <w:rFonts w:ascii="GHEA Grapalat" w:hAnsi="GHEA Grapalat"/>
          <w:color w:val="000000" w:themeColor="text1"/>
          <w:sz w:val="22"/>
        </w:rPr>
        <w:t xml:space="preserve"> </w:t>
      </w:r>
      <w:r w:rsidRPr="004B0FC2">
        <w:rPr>
          <w:rFonts w:ascii="GHEA Grapalat" w:hAnsi="GHEA Grapalat"/>
          <w:color w:val="000000" w:themeColor="text1"/>
          <w:sz w:val="22"/>
        </w:rPr>
        <w:t>«ՀրազՋԷԿ» ԲԲԸ</w:t>
      </w:r>
      <w:r w:rsidRPr="004B0FC2">
        <w:rPr>
          <w:rFonts w:ascii="GHEA Grapalat" w:hAnsi="GHEA Grapalat"/>
          <w:color w:val="000000" w:themeColor="text1"/>
          <w:sz w:val="22"/>
          <w:lang w:val="af-ZA"/>
        </w:rPr>
        <w:t xml:space="preserve"> </w:t>
      </w:r>
      <w:r w:rsidRPr="004B0FC2">
        <w:rPr>
          <w:rFonts w:ascii="GHEA Grapalat" w:hAnsi="GHEA Grapalat"/>
          <w:color w:val="000000" w:themeColor="text1"/>
          <w:sz w:val="22"/>
          <w:lang w:eastAsia="en-US"/>
        </w:rPr>
        <w:t xml:space="preserve">ապրանքների, աշխատանքների, ծառայությունների կանոնակարգված գնումների իրականացման </w:t>
      </w:r>
      <w:r w:rsidR="0052752C" w:rsidRPr="004B0FC2">
        <w:rPr>
          <w:rFonts w:ascii="GHEA Grapalat" w:hAnsi="GHEA Grapalat"/>
          <w:color w:val="000000" w:themeColor="text1"/>
          <w:sz w:val="22"/>
          <w:lang w:eastAsia="en-US"/>
        </w:rPr>
        <w:t>կանոնակարգով</w:t>
      </w:r>
      <w:r w:rsidRPr="004B0FC2">
        <w:rPr>
          <w:rFonts w:ascii="GHEA Grapalat" w:hAnsi="GHEA Grapalat"/>
          <w:color w:val="000000" w:themeColor="text1"/>
          <w:sz w:val="22"/>
          <w:lang w:eastAsia="en-US"/>
        </w:rPr>
        <w:t>,</w:t>
      </w:r>
    </w:p>
    <w:p w14:paraId="41039447" w14:textId="018ACBFB" w:rsidR="00E40841" w:rsidRPr="004B0FC2" w:rsidRDefault="00E40841"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af-ZA"/>
        </w:rPr>
        <w:t>«</w:t>
      </w:r>
      <w:r w:rsidRPr="004B0FC2">
        <w:rPr>
          <w:rFonts w:ascii="GHEA Grapalat" w:hAnsi="GHEA Grapalat"/>
          <w:color w:val="000000" w:themeColor="text1"/>
          <w:sz w:val="22"/>
          <w:szCs w:val="22"/>
          <w:lang w:val="hy-AM"/>
        </w:rPr>
        <w:t>Գնումների</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lang w:val="hy-AM"/>
        </w:rPr>
        <w:t>մասին</w:t>
      </w:r>
      <w:r w:rsidRPr="004B0FC2">
        <w:rPr>
          <w:rFonts w:ascii="GHEA Grapalat" w:hAnsi="GHEA Grapalat"/>
          <w:color w:val="000000" w:themeColor="text1"/>
          <w:sz w:val="22"/>
          <w:szCs w:val="22"/>
          <w:lang w:val="af-ZA"/>
        </w:rPr>
        <w:t>»</w:t>
      </w:r>
      <w:r w:rsidRPr="004B0FC2">
        <w:rPr>
          <w:rFonts w:ascii="GHEA Grapalat" w:hAnsi="GHEA Grapalat"/>
          <w:color w:val="000000" w:themeColor="text1"/>
          <w:sz w:val="22"/>
          <w:szCs w:val="22"/>
          <w:lang w:val="hy-AM"/>
        </w:rPr>
        <w:t xml:space="preserve"> ՀՀ</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lang w:val="hy-AM"/>
        </w:rPr>
        <w:t>օրենքով</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lang w:val="hy-AM"/>
        </w:rPr>
        <w:t>սահմանված կարգով։</w:t>
      </w:r>
    </w:p>
    <w:p w14:paraId="0BCFE151" w14:textId="77777777" w:rsidR="00E40841" w:rsidRPr="004B0FC2" w:rsidRDefault="00E40841" w:rsidP="008567B0">
      <w:pPr>
        <w:spacing w:line="276" w:lineRule="auto"/>
        <w:jc w:val="both"/>
        <w:rPr>
          <w:rFonts w:ascii="GHEA Grapalat" w:hAnsi="GHEA Grapalat"/>
          <w:color w:val="000000" w:themeColor="text1"/>
          <w:sz w:val="22"/>
          <w:szCs w:val="22"/>
          <w:lang w:val="hy-AM"/>
        </w:rPr>
      </w:pPr>
    </w:p>
    <w:p w14:paraId="6F977AC0" w14:textId="6891AB5C" w:rsidR="00197849" w:rsidRPr="004B0FC2" w:rsidRDefault="00C26E41"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Սույն հայտարարության հետ կապված լրացուցիչ տեղեկություններ ստանալու համար կարող եք </w:t>
      </w:r>
      <w:r w:rsidR="001258F0" w:rsidRPr="004B0FC2">
        <w:rPr>
          <w:rFonts w:ascii="GHEA Grapalat" w:hAnsi="GHEA Grapalat"/>
          <w:color w:val="000000" w:themeColor="text1"/>
          <w:sz w:val="22"/>
          <w:szCs w:val="22"/>
          <w:lang w:val="hy-AM"/>
        </w:rPr>
        <w:t xml:space="preserve">դիմել </w:t>
      </w:r>
      <w:r w:rsidR="0052752C" w:rsidRPr="004B0FC2">
        <w:rPr>
          <w:rFonts w:ascii="GHEA Grapalat" w:hAnsi="GHEA Grapalat"/>
          <w:color w:val="000000" w:themeColor="text1"/>
          <w:sz w:val="22"/>
          <w:szCs w:val="22"/>
          <w:lang w:val="hy-AM"/>
        </w:rPr>
        <w:t xml:space="preserve">Կենտրոնական գնումային մարմնի  </w:t>
      </w:r>
      <w:r w:rsidR="001258F0" w:rsidRPr="004B0FC2">
        <w:rPr>
          <w:rFonts w:ascii="GHEA Grapalat" w:hAnsi="GHEA Grapalat"/>
          <w:color w:val="000000" w:themeColor="text1"/>
          <w:sz w:val="22"/>
          <w:szCs w:val="22"/>
          <w:lang w:val="hy-AM"/>
        </w:rPr>
        <w:t xml:space="preserve">քարտուղար՝ </w:t>
      </w:r>
      <w:r w:rsidR="003E3566" w:rsidRPr="004B0FC2">
        <w:rPr>
          <w:rFonts w:ascii="GHEA Grapalat" w:hAnsi="GHEA Grapalat"/>
          <w:color w:val="000000" w:themeColor="text1"/>
          <w:sz w:val="22"/>
          <w:szCs w:val="22"/>
          <w:lang w:val="hy-AM"/>
        </w:rPr>
        <w:t>Է</w:t>
      </w:r>
      <w:r w:rsidR="008E417B" w:rsidRPr="004B0FC2">
        <w:rPr>
          <w:rFonts w:ascii="GHEA Grapalat" w:hAnsi="GHEA Grapalat"/>
          <w:color w:val="000000" w:themeColor="text1"/>
          <w:sz w:val="22"/>
          <w:szCs w:val="22"/>
          <w:lang w:val="hy-AM"/>
        </w:rPr>
        <w:t>դիտա</w:t>
      </w:r>
      <w:r w:rsidR="003E3566" w:rsidRPr="004B0FC2">
        <w:rPr>
          <w:rFonts w:ascii="GHEA Grapalat" w:hAnsi="GHEA Grapalat"/>
          <w:color w:val="000000" w:themeColor="text1"/>
          <w:sz w:val="22"/>
          <w:szCs w:val="22"/>
          <w:lang w:val="hy-AM"/>
        </w:rPr>
        <w:t xml:space="preserve"> Ավետիսյան</w:t>
      </w:r>
      <w:r w:rsidR="00E13588" w:rsidRPr="004B0FC2">
        <w:rPr>
          <w:rFonts w:ascii="GHEA Grapalat" w:hAnsi="GHEA Grapalat"/>
          <w:color w:val="000000" w:themeColor="text1"/>
          <w:sz w:val="22"/>
          <w:szCs w:val="22"/>
          <w:lang w:val="hy-AM"/>
        </w:rPr>
        <w:t>ին</w:t>
      </w:r>
      <w:r w:rsidR="00197849" w:rsidRPr="004B0FC2">
        <w:rPr>
          <w:rFonts w:ascii="GHEA Grapalat" w:hAnsi="GHEA Grapalat"/>
          <w:color w:val="000000" w:themeColor="text1"/>
          <w:sz w:val="22"/>
          <w:szCs w:val="22"/>
          <w:lang w:val="hy-AM"/>
        </w:rPr>
        <w:t>։</w:t>
      </w:r>
    </w:p>
    <w:p w14:paraId="00709C98" w14:textId="26180D89" w:rsidR="001258F0" w:rsidRPr="004B0FC2" w:rsidRDefault="00197849"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af-ZA"/>
        </w:rPr>
        <w:t>Հեռախոս</w:t>
      </w:r>
      <w:r w:rsidRPr="004B0FC2" w:rsidDel="00197849">
        <w:rPr>
          <w:rFonts w:ascii="GHEA Grapalat" w:hAnsi="GHEA Grapalat"/>
          <w:color w:val="000000" w:themeColor="text1"/>
          <w:sz w:val="22"/>
          <w:szCs w:val="22"/>
          <w:lang w:val="hy-AM"/>
        </w:rPr>
        <w:t xml:space="preserve"> </w:t>
      </w:r>
      <w:r w:rsidR="001258F0" w:rsidRPr="004B0FC2">
        <w:rPr>
          <w:rFonts w:ascii="GHEA Grapalat" w:hAnsi="GHEA Grapalat"/>
          <w:color w:val="000000" w:themeColor="text1"/>
          <w:sz w:val="22"/>
          <w:szCs w:val="22"/>
          <w:lang w:val="hy-AM"/>
        </w:rPr>
        <w:t>+</w:t>
      </w:r>
      <w:r w:rsidR="00653F90" w:rsidRPr="004B0FC2">
        <w:rPr>
          <w:rFonts w:ascii="GHEA Grapalat" w:hAnsi="GHEA Grapalat"/>
          <w:color w:val="000000" w:themeColor="text1"/>
          <w:sz w:val="22"/>
          <w:szCs w:val="22"/>
          <w:lang w:val="hy-AM"/>
        </w:rPr>
        <w:t>374 93 900</w:t>
      </w:r>
      <w:r w:rsidR="00E13588" w:rsidRPr="004B0FC2">
        <w:rPr>
          <w:rFonts w:ascii="GHEA Grapalat" w:hAnsi="GHEA Grapalat"/>
          <w:color w:val="000000" w:themeColor="text1"/>
          <w:sz w:val="22"/>
          <w:szCs w:val="22"/>
          <w:lang w:val="hy-AM"/>
        </w:rPr>
        <w:t xml:space="preserve"> </w:t>
      </w:r>
      <w:r w:rsidR="00653F90" w:rsidRPr="004B0FC2">
        <w:rPr>
          <w:rFonts w:ascii="GHEA Grapalat" w:hAnsi="GHEA Grapalat"/>
          <w:color w:val="000000" w:themeColor="text1"/>
          <w:sz w:val="22"/>
          <w:szCs w:val="22"/>
          <w:lang w:val="hy-AM"/>
        </w:rPr>
        <w:t>652</w:t>
      </w:r>
      <w:r w:rsidR="001258F0" w:rsidRPr="004B0FC2">
        <w:rPr>
          <w:rFonts w:ascii="GHEA Grapalat" w:hAnsi="GHEA Grapalat"/>
          <w:color w:val="000000" w:themeColor="text1"/>
          <w:sz w:val="22"/>
          <w:szCs w:val="22"/>
          <w:lang w:val="hy-AM"/>
        </w:rPr>
        <w:t>:</w:t>
      </w:r>
      <w:r w:rsidR="001258F0" w:rsidRPr="004B0FC2">
        <w:rPr>
          <w:rFonts w:ascii="GHEA Grapalat" w:hAnsi="GHEA Grapalat"/>
          <w:color w:val="000000" w:themeColor="text1"/>
          <w:sz w:val="22"/>
          <w:szCs w:val="22"/>
          <w:lang w:val="hy-AM"/>
        </w:rPr>
        <w:tab/>
        <w:t xml:space="preserve"> </w:t>
      </w:r>
    </w:p>
    <w:p w14:paraId="5BE04349" w14:textId="181383E0" w:rsidR="00E5639D" w:rsidRPr="004B0FC2" w:rsidRDefault="00197849"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Էլ. փոստ info@raztes.am</w:t>
      </w:r>
      <w:r w:rsidRPr="004B0FC2" w:rsidDel="00197849">
        <w:rPr>
          <w:rFonts w:ascii="GHEA Grapalat" w:hAnsi="GHEA Grapalat"/>
          <w:color w:val="000000" w:themeColor="text1"/>
          <w:sz w:val="22"/>
          <w:szCs w:val="22"/>
          <w:lang w:val="hy-AM"/>
        </w:rPr>
        <w:t xml:space="preserve"> </w:t>
      </w:r>
    </w:p>
    <w:p w14:paraId="2ED5FA9C" w14:textId="61FBF92D" w:rsidR="00E5639D" w:rsidRPr="004B0FC2" w:rsidRDefault="00E5639D" w:rsidP="008567B0">
      <w:pPr>
        <w:spacing w:line="276" w:lineRule="auto"/>
        <w:jc w:val="both"/>
        <w:rPr>
          <w:rFonts w:ascii="GHEA Grapalat" w:hAnsi="GHEA Grapalat"/>
          <w:color w:val="000000" w:themeColor="text1"/>
          <w:sz w:val="22"/>
          <w:szCs w:val="22"/>
          <w:lang w:val="hy-AM"/>
        </w:rPr>
      </w:pPr>
    </w:p>
    <w:p w14:paraId="1A9330A1" w14:textId="3BE5A685" w:rsidR="00E5639D" w:rsidRDefault="00E5639D" w:rsidP="008567B0">
      <w:pPr>
        <w:spacing w:line="276" w:lineRule="auto"/>
        <w:jc w:val="both"/>
        <w:rPr>
          <w:rFonts w:ascii="GHEA Grapalat" w:hAnsi="GHEA Grapalat"/>
          <w:color w:val="000000" w:themeColor="text1"/>
          <w:sz w:val="22"/>
          <w:szCs w:val="22"/>
          <w:lang w:val="hy-AM"/>
        </w:rPr>
      </w:pPr>
    </w:p>
    <w:p w14:paraId="743214A7" w14:textId="77777777" w:rsidR="004B0FC2" w:rsidRPr="004B0FC2" w:rsidRDefault="004B0FC2" w:rsidP="008567B0">
      <w:pPr>
        <w:spacing w:line="276" w:lineRule="auto"/>
        <w:jc w:val="both"/>
        <w:rPr>
          <w:rFonts w:ascii="GHEA Grapalat" w:hAnsi="GHEA Grapalat"/>
          <w:color w:val="000000" w:themeColor="text1"/>
          <w:sz w:val="22"/>
          <w:szCs w:val="22"/>
          <w:lang w:val="hy-AM"/>
        </w:rPr>
      </w:pPr>
    </w:p>
    <w:p w14:paraId="4AEFFDD8" w14:textId="73EA2D71" w:rsidR="00E5639D" w:rsidRPr="004B0FC2" w:rsidRDefault="00E5639D" w:rsidP="008567B0">
      <w:pPr>
        <w:spacing w:line="276" w:lineRule="auto"/>
        <w:jc w:val="both"/>
        <w:rPr>
          <w:rFonts w:ascii="GHEA Grapalat" w:hAnsi="GHEA Grapalat"/>
          <w:color w:val="000000" w:themeColor="text1"/>
          <w:sz w:val="22"/>
          <w:szCs w:val="22"/>
          <w:lang w:val="hy-AM"/>
        </w:rPr>
      </w:pPr>
    </w:p>
    <w:p w14:paraId="79DE506B" w14:textId="60C00930" w:rsidR="00E5639D" w:rsidRPr="004B0FC2" w:rsidRDefault="00E5639D" w:rsidP="008567B0">
      <w:pPr>
        <w:spacing w:line="276" w:lineRule="auto"/>
        <w:jc w:val="both"/>
        <w:rPr>
          <w:rFonts w:ascii="GHEA Grapalat" w:hAnsi="GHEA Grapalat"/>
          <w:color w:val="000000" w:themeColor="text1"/>
          <w:sz w:val="22"/>
          <w:szCs w:val="22"/>
          <w:lang w:val="hy-AM"/>
        </w:rPr>
      </w:pPr>
    </w:p>
    <w:p w14:paraId="4EA08DDA" w14:textId="77777777" w:rsidR="0052752C" w:rsidRPr="004B0FC2" w:rsidRDefault="0052752C" w:rsidP="008567B0">
      <w:pPr>
        <w:spacing w:line="276" w:lineRule="auto"/>
        <w:jc w:val="both"/>
        <w:rPr>
          <w:rFonts w:ascii="GHEA Grapalat" w:hAnsi="GHEA Grapalat"/>
          <w:color w:val="000000" w:themeColor="text1"/>
          <w:sz w:val="22"/>
          <w:szCs w:val="22"/>
          <w:lang w:val="hy-AM"/>
        </w:rPr>
      </w:pPr>
    </w:p>
    <w:p w14:paraId="551412E8" w14:textId="36BCD8DD" w:rsidR="00B52F99" w:rsidRPr="004B0FC2" w:rsidRDefault="00B52F99" w:rsidP="00110B48">
      <w:pPr>
        <w:pStyle w:val="aa"/>
        <w:spacing w:after="0" w:line="276" w:lineRule="auto"/>
        <w:ind w:left="4320" w:firstLine="720"/>
        <w:jc w:val="center"/>
        <w:rPr>
          <w:rFonts w:ascii="GHEA Grapalat" w:hAnsi="GHEA Grapalat" w:cs="Calibri"/>
          <w:color w:val="000000" w:themeColor="text1"/>
          <w:sz w:val="22"/>
          <w:szCs w:val="22"/>
          <w:lang w:val="af-ZA"/>
        </w:rPr>
      </w:pPr>
      <w:r w:rsidRPr="004B0FC2">
        <w:rPr>
          <w:rFonts w:ascii="GHEA Grapalat" w:hAnsi="GHEA Grapalat" w:cs="Calibri"/>
          <w:color w:val="000000" w:themeColor="text1"/>
          <w:sz w:val="22"/>
          <w:szCs w:val="22"/>
          <w:lang w:val="hy-AM"/>
        </w:rPr>
        <w:t>Հաստատված</w:t>
      </w:r>
      <w:r w:rsidRPr="004B0FC2">
        <w:rPr>
          <w:rFonts w:ascii="GHEA Grapalat" w:hAnsi="GHEA Grapalat" w:cs="Calibri"/>
          <w:color w:val="000000" w:themeColor="text1"/>
          <w:sz w:val="22"/>
          <w:szCs w:val="22"/>
          <w:lang w:val="af-ZA"/>
        </w:rPr>
        <w:t xml:space="preserve"> </w:t>
      </w:r>
      <w:r w:rsidRPr="004B0FC2">
        <w:rPr>
          <w:rFonts w:ascii="GHEA Grapalat" w:hAnsi="GHEA Grapalat" w:cs="Calibri"/>
          <w:color w:val="000000" w:themeColor="text1"/>
          <w:sz w:val="22"/>
          <w:szCs w:val="22"/>
          <w:lang w:val="hy-AM"/>
        </w:rPr>
        <w:t>է</w:t>
      </w:r>
    </w:p>
    <w:p w14:paraId="7E2633F5" w14:textId="2C0BC6C7" w:rsidR="00B52F99" w:rsidRPr="004B0FC2" w:rsidRDefault="001C4C12" w:rsidP="001C4C12">
      <w:pPr>
        <w:pStyle w:val="a3"/>
        <w:spacing w:line="276" w:lineRule="auto"/>
        <w:ind w:firstLine="0"/>
        <w:jc w:val="center"/>
        <w:rPr>
          <w:rFonts w:ascii="GHEA Grapalat" w:hAnsi="GHEA Grapalat"/>
          <w:iCs/>
          <w:color w:val="000000" w:themeColor="text1"/>
          <w:sz w:val="22"/>
          <w:szCs w:val="22"/>
          <w:lang w:val="af-ZA"/>
        </w:rPr>
      </w:pPr>
      <w:r w:rsidRPr="004B0FC2">
        <w:rPr>
          <w:rFonts w:ascii="GHEA Grapalat" w:hAnsi="GHEA Grapalat"/>
          <w:i w:val="0"/>
          <w:color w:val="000000" w:themeColor="text1"/>
          <w:sz w:val="22"/>
          <w:szCs w:val="22"/>
          <w:lang w:val="hy-AM"/>
        </w:rPr>
        <w:t xml:space="preserve">                                                                                    </w:t>
      </w:r>
      <w:r w:rsidRPr="004B0FC2">
        <w:rPr>
          <w:rFonts w:ascii="GHEA Grapalat" w:hAnsi="GHEA Grapalat"/>
          <w:iCs/>
          <w:color w:val="000000" w:themeColor="text1"/>
          <w:sz w:val="22"/>
          <w:szCs w:val="22"/>
          <w:lang w:val="af-ZA"/>
        </w:rPr>
        <w:t>ՀՋ-ԳՀ-ՔԻՄ-2025</w:t>
      </w:r>
      <w:r w:rsidRPr="004B0FC2">
        <w:rPr>
          <w:rFonts w:ascii="GHEA Grapalat" w:hAnsi="GHEA Grapalat"/>
          <w:iCs/>
          <w:color w:val="000000" w:themeColor="text1"/>
          <w:sz w:val="22"/>
          <w:szCs w:val="22"/>
          <w:lang w:val="hy-AM"/>
        </w:rPr>
        <w:t xml:space="preserve"> </w:t>
      </w:r>
      <w:r w:rsidR="00B52F99" w:rsidRPr="004B0FC2">
        <w:rPr>
          <w:rFonts w:ascii="GHEA Grapalat" w:hAnsi="GHEA Grapalat" w:cs="Calibri"/>
          <w:iCs/>
          <w:color w:val="000000" w:themeColor="text1"/>
          <w:sz w:val="22"/>
          <w:szCs w:val="22"/>
          <w:lang w:val="hy-AM"/>
        </w:rPr>
        <w:t>ծածկագրով</w:t>
      </w:r>
      <w:r w:rsidR="00B52F99" w:rsidRPr="004B0FC2">
        <w:rPr>
          <w:rFonts w:ascii="GHEA Grapalat" w:hAnsi="GHEA Grapalat" w:cs="Calibri"/>
          <w:iCs/>
          <w:color w:val="000000" w:themeColor="text1"/>
          <w:sz w:val="22"/>
          <w:szCs w:val="22"/>
          <w:lang w:val="af-ZA"/>
        </w:rPr>
        <w:t xml:space="preserve"> </w:t>
      </w:r>
    </w:p>
    <w:p w14:paraId="1AA42A81" w14:textId="1E80CAA5" w:rsidR="00B52F99" w:rsidRPr="004B0FC2" w:rsidRDefault="00B52F99" w:rsidP="00110B48">
      <w:pPr>
        <w:pStyle w:val="aa"/>
        <w:spacing w:after="0" w:line="276" w:lineRule="auto"/>
        <w:ind w:firstLine="6521"/>
        <w:rPr>
          <w:rFonts w:ascii="GHEA Grapalat" w:hAnsi="GHEA Grapalat" w:cs="Calibri"/>
          <w:i/>
          <w:iCs/>
          <w:color w:val="000000" w:themeColor="text1"/>
          <w:sz w:val="22"/>
          <w:szCs w:val="22"/>
          <w:lang w:val="af-ZA"/>
        </w:rPr>
      </w:pPr>
      <w:r w:rsidRPr="004B0FC2">
        <w:rPr>
          <w:rFonts w:ascii="GHEA Grapalat" w:hAnsi="GHEA Grapalat" w:cs="Calibri"/>
          <w:i/>
          <w:iCs/>
          <w:color w:val="000000" w:themeColor="text1"/>
          <w:sz w:val="22"/>
          <w:szCs w:val="22"/>
          <w:lang w:val="hy-AM"/>
        </w:rPr>
        <w:t>ընթացակարգի</w:t>
      </w:r>
      <w:r w:rsidRPr="004B0FC2">
        <w:rPr>
          <w:rFonts w:ascii="GHEA Grapalat" w:hAnsi="GHEA Grapalat" w:cs="Calibri"/>
          <w:i/>
          <w:iCs/>
          <w:color w:val="000000" w:themeColor="text1"/>
          <w:sz w:val="22"/>
          <w:szCs w:val="22"/>
          <w:lang w:val="af-ZA"/>
        </w:rPr>
        <w:t xml:space="preserve"> </w:t>
      </w:r>
      <w:r w:rsidRPr="004B0FC2">
        <w:rPr>
          <w:rFonts w:ascii="GHEA Grapalat" w:hAnsi="GHEA Grapalat" w:cs="Calibri"/>
          <w:i/>
          <w:iCs/>
          <w:color w:val="000000" w:themeColor="text1"/>
          <w:sz w:val="22"/>
          <w:szCs w:val="22"/>
          <w:lang w:val="hy-AM"/>
        </w:rPr>
        <w:t>հանձնաժողովի</w:t>
      </w:r>
    </w:p>
    <w:p w14:paraId="25996BB9" w14:textId="578F831C" w:rsidR="00253747" w:rsidRPr="004B0FC2" w:rsidRDefault="00253747" w:rsidP="00110B48">
      <w:pPr>
        <w:pStyle w:val="aa"/>
        <w:spacing w:after="0" w:line="276" w:lineRule="auto"/>
        <w:ind w:firstLine="6521"/>
        <w:rPr>
          <w:rFonts w:ascii="GHEA Grapalat" w:hAnsi="GHEA Grapalat"/>
          <w:i/>
          <w:iCs/>
          <w:color w:val="000000" w:themeColor="text1"/>
          <w:sz w:val="22"/>
          <w:szCs w:val="22"/>
          <w:lang w:val="af-ZA"/>
        </w:rPr>
      </w:pPr>
      <w:r w:rsidRPr="004B0FC2">
        <w:rPr>
          <w:rFonts w:ascii="GHEA Grapalat" w:hAnsi="GHEA Grapalat"/>
          <w:i/>
          <w:iCs/>
          <w:color w:val="000000" w:themeColor="text1"/>
          <w:sz w:val="22"/>
          <w:szCs w:val="22"/>
          <w:lang w:val="af-ZA"/>
        </w:rPr>
        <w:t xml:space="preserve">2025 թվականի </w:t>
      </w:r>
      <w:r w:rsidR="00704ABF" w:rsidRPr="004B0FC2">
        <w:rPr>
          <w:rFonts w:ascii="GHEA Grapalat" w:hAnsi="GHEA Grapalat"/>
          <w:i/>
          <w:iCs/>
          <w:color w:val="000000" w:themeColor="text1"/>
          <w:sz w:val="22"/>
          <w:szCs w:val="22"/>
          <w:lang w:val="hy-AM"/>
        </w:rPr>
        <w:t>հունիսի 11</w:t>
      </w:r>
      <w:r w:rsidRPr="004B0FC2">
        <w:rPr>
          <w:rFonts w:ascii="GHEA Grapalat" w:hAnsi="GHEA Grapalat"/>
          <w:i/>
          <w:iCs/>
          <w:color w:val="000000" w:themeColor="text1"/>
          <w:sz w:val="22"/>
          <w:szCs w:val="22"/>
          <w:lang w:val="hy-AM"/>
        </w:rPr>
        <w:t>-</w:t>
      </w:r>
      <w:r w:rsidRPr="004B0FC2">
        <w:rPr>
          <w:rFonts w:ascii="GHEA Grapalat" w:hAnsi="GHEA Grapalat"/>
          <w:i/>
          <w:iCs/>
          <w:color w:val="000000" w:themeColor="text1"/>
          <w:sz w:val="22"/>
          <w:szCs w:val="22"/>
          <w:lang w:val="af-ZA"/>
        </w:rPr>
        <w:t xml:space="preserve">ի </w:t>
      </w:r>
    </w:p>
    <w:p w14:paraId="26FF4AF1" w14:textId="4345B4C7" w:rsidR="00B52F99" w:rsidRPr="004B0FC2" w:rsidRDefault="00253747" w:rsidP="00110B48">
      <w:pPr>
        <w:pStyle w:val="aa"/>
        <w:spacing w:after="0" w:line="276" w:lineRule="auto"/>
        <w:ind w:firstLine="6521"/>
        <w:rPr>
          <w:rFonts w:ascii="GHEA Grapalat" w:hAnsi="GHEA Grapalat"/>
          <w:i/>
          <w:iCs/>
          <w:color w:val="000000" w:themeColor="text1"/>
          <w:sz w:val="22"/>
          <w:szCs w:val="22"/>
          <w:lang w:val="af-ZA"/>
        </w:rPr>
      </w:pPr>
      <w:r w:rsidRPr="004B0FC2">
        <w:rPr>
          <w:rFonts w:ascii="GHEA Grapalat" w:hAnsi="GHEA Grapalat"/>
          <w:i/>
          <w:iCs/>
          <w:color w:val="000000" w:themeColor="text1"/>
          <w:sz w:val="22"/>
          <w:szCs w:val="22"/>
          <w:lang w:val="af-ZA"/>
        </w:rPr>
        <w:t xml:space="preserve">№ </w:t>
      </w:r>
      <w:r w:rsidR="00704ABF" w:rsidRPr="004B0FC2">
        <w:rPr>
          <w:rFonts w:ascii="GHEA Grapalat" w:hAnsi="GHEA Grapalat"/>
          <w:i/>
          <w:iCs/>
          <w:color w:val="000000" w:themeColor="text1"/>
          <w:sz w:val="22"/>
          <w:szCs w:val="22"/>
          <w:lang w:val="af-ZA"/>
        </w:rPr>
        <w:t>11-11</w:t>
      </w:r>
      <w:r w:rsidR="00704ABF" w:rsidRPr="004B0FC2">
        <w:rPr>
          <w:rFonts w:ascii="Cambria Math" w:hAnsi="Cambria Math" w:cs="Cambria Math"/>
          <w:i/>
          <w:iCs/>
          <w:color w:val="000000" w:themeColor="text1"/>
          <w:sz w:val="22"/>
          <w:szCs w:val="22"/>
          <w:lang w:val="af-ZA"/>
        </w:rPr>
        <w:t>․</w:t>
      </w:r>
      <w:r w:rsidR="00704ABF" w:rsidRPr="004B0FC2">
        <w:rPr>
          <w:rFonts w:ascii="GHEA Grapalat" w:hAnsi="GHEA Grapalat"/>
          <w:i/>
          <w:iCs/>
          <w:color w:val="000000" w:themeColor="text1"/>
          <w:sz w:val="22"/>
          <w:szCs w:val="22"/>
          <w:lang w:val="af-ZA"/>
        </w:rPr>
        <w:t>06</w:t>
      </w:r>
      <w:r w:rsidR="00704ABF" w:rsidRPr="004B0FC2">
        <w:rPr>
          <w:rFonts w:ascii="Cambria Math" w:hAnsi="Cambria Math" w:cs="Cambria Math"/>
          <w:i/>
          <w:iCs/>
          <w:color w:val="000000" w:themeColor="text1"/>
          <w:sz w:val="22"/>
          <w:szCs w:val="22"/>
          <w:lang w:val="af-ZA"/>
        </w:rPr>
        <w:t>․</w:t>
      </w:r>
      <w:r w:rsidR="00704ABF" w:rsidRPr="004B0FC2">
        <w:rPr>
          <w:rFonts w:ascii="GHEA Grapalat" w:hAnsi="GHEA Grapalat"/>
          <w:i/>
          <w:iCs/>
          <w:color w:val="000000" w:themeColor="text1"/>
          <w:sz w:val="22"/>
          <w:szCs w:val="22"/>
          <w:lang w:val="af-ZA"/>
        </w:rPr>
        <w:t>2025</w:t>
      </w:r>
      <w:r w:rsidR="00B52F99" w:rsidRPr="004B0FC2">
        <w:rPr>
          <w:rFonts w:ascii="GHEA Grapalat" w:hAnsi="GHEA Grapalat"/>
          <w:i/>
          <w:iCs/>
          <w:color w:val="000000" w:themeColor="text1"/>
          <w:sz w:val="22"/>
          <w:szCs w:val="22"/>
          <w:lang w:val="af-ZA"/>
        </w:rPr>
        <w:t xml:space="preserve">  </w:t>
      </w:r>
      <w:r w:rsidRPr="004B0FC2">
        <w:rPr>
          <w:rFonts w:ascii="GHEA Grapalat" w:hAnsi="GHEA Grapalat"/>
          <w:i/>
          <w:iCs/>
          <w:color w:val="000000" w:themeColor="text1"/>
          <w:sz w:val="22"/>
          <w:szCs w:val="22"/>
          <w:lang w:val="af-ZA"/>
        </w:rPr>
        <w:t>արձանագրությամբ</w:t>
      </w:r>
    </w:p>
    <w:p w14:paraId="2AEABC3F" w14:textId="21E30910" w:rsidR="00B52F99" w:rsidRPr="004B0FC2" w:rsidRDefault="00B52F99" w:rsidP="008567B0">
      <w:pPr>
        <w:spacing w:line="276" w:lineRule="auto"/>
        <w:rPr>
          <w:rFonts w:ascii="GHEA Grapalat" w:hAnsi="GHEA Grapalat"/>
          <w:color w:val="000000" w:themeColor="text1"/>
          <w:sz w:val="22"/>
          <w:szCs w:val="22"/>
          <w:lang w:val="af-ZA"/>
        </w:rPr>
      </w:pPr>
    </w:p>
    <w:p w14:paraId="522B44B7" w14:textId="77777777" w:rsidR="00830E7E" w:rsidRPr="004B0FC2" w:rsidRDefault="00830E7E" w:rsidP="008567B0">
      <w:pPr>
        <w:spacing w:line="276" w:lineRule="auto"/>
        <w:jc w:val="center"/>
        <w:rPr>
          <w:rFonts w:ascii="GHEA Grapalat" w:hAnsi="GHEA Grapalat"/>
          <w:b/>
          <w:color w:val="000000" w:themeColor="text1"/>
          <w:sz w:val="22"/>
          <w:szCs w:val="22"/>
          <w:lang w:val="hy-AM"/>
        </w:rPr>
      </w:pPr>
    </w:p>
    <w:p w14:paraId="5F079467" w14:textId="6C166022" w:rsidR="00CD347F" w:rsidRPr="004B0FC2" w:rsidRDefault="00142FBD" w:rsidP="008567B0">
      <w:pPr>
        <w:spacing w:line="276" w:lineRule="auto"/>
        <w:jc w:val="center"/>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Հ</w:t>
      </w:r>
      <w:r w:rsidR="006661B5" w:rsidRPr="004B0FC2">
        <w:rPr>
          <w:rFonts w:ascii="GHEA Grapalat" w:hAnsi="GHEA Grapalat"/>
          <w:b/>
          <w:color w:val="000000" w:themeColor="text1"/>
          <w:sz w:val="22"/>
          <w:szCs w:val="22"/>
          <w:lang w:val="hy-AM"/>
        </w:rPr>
        <w:t xml:space="preserve"> </w:t>
      </w:r>
      <w:r w:rsidRPr="004B0FC2">
        <w:rPr>
          <w:rFonts w:ascii="GHEA Grapalat" w:hAnsi="GHEA Grapalat"/>
          <w:b/>
          <w:color w:val="000000" w:themeColor="text1"/>
          <w:sz w:val="22"/>
          <w:szCs w:val="22"/>
          <w:lang w:val="hy-AM"/>
        </w:rPr>
        <w:t>Ր</w:t>
      </w:r>
      <w:r w:rsidR="006661B5" w:rsidRPr="004B0FC2">
        <w:rPr>
          <w:rFonts w:ascii="GHEA Grapalat" w:hAnsi="GHEA Grapalat"/>
          <w:b/>
          <w:color w:val="000000" w:themeColor="text1"/>
          <w:sz w:val="22"/>
          <w:szCs w:val="22"/>
          <w:lang w:val="hy-AM"/>
        </w:rPr>
        <w:t xml:space="preserve"> </w:t>
      </w:r>
      <w:r w:rsidRPr="004B0FC2">
        <w:rPr>
          <w:rFonts w:ascii="GHEA Grapalat" w:hAnsi="GHEA Grapalat"/>
          <w:b/>
          <w:color w:val="000000" w:themeColor="text1"/>
          <w:sz w:val="22"/>
          <w:szCs w:val="22"/>
          <w:lang w:val="hy-AM"/>
        </w:rPr>
        <w:t>Ա</w:t>
      </w:r>
      <w:r w:rsidR="006661B5" w:rsidRPr="004B0FC2">
        <w:rPr>
          <w:rFonts w:ascii="GHEA Grapalat" w:hAnsi="GHEA Grapalat"/>
          <w:b/>
          <w:color w:val="000000" w:themeColor="text1"/>
          <w:sz w:val="22"/>
          <w:szCs w:val="22"/>
          <w:lang w:val="hy-AM"/>
        </w:rPr>
        <w:t xml:space="preserve"> </w:t>
      </w:r>
      <w:r w:rsidRPr="004B0FC2">
        <w:rPr>
          <w:rFonts w:ascii="GHEA Grapalat" w:hAnsi="GHEA Grapalat"/>
          <w:b/>
          <w:color w:val="000000" w:themeColor="text1"/>
          <w:sz w:val="22"/>
          <w:szCs w:val="22"/>
          <w:lang w:val="hy-AM"/>
        </w:rPr>
        <w:t>Վ</w:t>
      </w:r>
      <w:r w:rsidR="006661B5" w:rsidRPr="004B0FC2">
        <w:rPr>
          <w:rFonts w:ascii="GHEA Grapalat" w:hAnsi="GHEA Grapalat"/>
          <w:b/>
          <w:color w:val="000000" w:themeColor="text1"/>
          <w:sz w:val="22"/>
          <w:szCs w:val="22"/>
          <w:lang w:val="hy-AM"/>
        </w:rPr>
        <w:t xml:space="preserve"> </w:t>
      </w:r>
      <w:r w:rsidRPr="004B0FC2">
        <w:rPr>
          <w:rFonts w:ascii="GHEA Grapalat" w:hAnsi="GHEA Grapalat"/>
          <w:b/>
          <w:color w:val="000000" w:themeColor="text1"/>
          <w:sz w:val="22"/>
          <w:szCs w:val="22"/>
          <w:lang w:val="hy-AM"/>
        </w:rPr>
        <w:t>Ե</w:t>
      </w:r>
      <w:r w:rsidR="006661B5" w:rsidRPr="004B0FC2">
        <w:rPr>
          <w:rFonts w:ascii="GHEA Grapalat" w:hAnsi="GHEA Grapalat"/>
          <w:b/>
          <w:color w:val="000000" w:themeColor="text1"/>
          <w:sz w:val="22"/>
          <w:szCs w:val="22"/>
          <w:lang w:val="hy-AM"/>
        </w:rPr>
        <w:t xml:space="preserve"> </w:t>
      </w:r>
      <w:r w:rsidRPr="004B0FC2">
        <w:rPr>
          <w:rFonts w:ascii="GHEA Grapalat" w:hAnsi="GHEA Grapalat"/>
          <w:b/>
          <w:color w:val="000000" w:themeColor="text1"/>
          <w:sz w:val="22"/>
          <w:szCs w:val="22"/>
          <w:lang w:val="hy-AM"/>
        </w:rPr>
        <w:t>Ր</w:t>
      </w:r>
    </w:p>
    <w:p w14:paraId="3172E9A5" w14:textId="77777777" w:rsidR="00E27E0B" w:rsidRPr="004B0FC2" w:rsidRDefault="00E27E0B" w:rsidP="008567B0">
      <w:pPr>
        <w:spacing w:line="276" w:lineRule="auto"/>
        <w:jc w:val="center"/>
        <w:rPr>
          <w:rFonts w:ascii="GHEA Grapalat" w:hAnsi="GHEA Grapalat"/>
          <w:b/>
          <w:color w:val="000000" w:themeColor="text1"/>
          <w:sz w:val="22"/>
          <w:szCs w:val="22"/>
          <w:lang w:val="hy-AM"/>
        </w:rPr>
      </w:pPr>
    </w:p>
    <w:p w14:paraId="145DCE40" w14:textId="579DDB68" w:rsidR="00197849" w:rsidRPr="004B0FC2" w:rsidRDefault="00197849" w:rsidP="008567B0">
      <w:pPr>
        <w:pStyle w:val="aa"/>
        <w:tabs>
          <w:tab w:val="left" w:pos="5968"/>
        </w:tabs>
        <w:spacing w:after="0" w:line="276" w:lineRule="auto"/>
        <w:ind w:right="-7"/>
        <w:jc w:val="center"/>
        <w:rPr>
          <w:rFonts w:ascii="GHEA Grapalat" w:hAnsi="GHEA Grapalat" w:cs="Times Armenian"/>
          <w:b/>
          <w:bCs/>
          <w:iCs/>
          <w:color w:val="000000" w:themeColor="text1"/>
          <w:sz w:val="22"/>
          <w:szCs w:val="22"/>
          <w:lang w:val="af-ZA"/>
        </w:rPr>
      </w:pPr>
      <w:r w:rsidRPr="004B0FC2">
        <w:rPr>
          <w:rFonts w:ascii="GHEA Grapalat" w:hAnsi="GHEA Grapalat" w:cs="Times Armenian"/>
          <w:b/>
          <w:bCs/>
          <w:iCs/>
          <w:color w:val="000000" w:themeColor="text1"/>
          <w:sz w:val="22"/>
          <w:szCs w:val="22"/>
          <w:lang w:val="af-ZA"/>
        </w:rPr>
        <w:t xml:space="preserve">« ՀրազՋԷԿ» </w:t>
      </w:r>
      <w:r w:rsidRPr="004B0FC2">
        <w:rPr>
          <w:rFonts w:ascii="GHEA Grapalat" w:hAnsi="GHEA Grapalat" w:cs="Times Armenian"/>
          <w:b/>
          <w:bCs/>
          <w:iCs/>
          <w:color w:val="000000" w:themeColor="text1"/>
          <w:sz w:val="22"/>
          <w:szCs w:val="22"/>
          <w:lang w:val="hy-AM"/>
        </w:rPr>
        <w:t>ԲԲ</w:t>
      </w:r>
      <w:r w:rsidR="00E83A18" w:rsidRPr="004B0FC2">
        <w:rPr>
          <w:rFonts w:ascii="GHEA Grapalat" w:hAnsi="GHEA Grapalat" w:cs="Times Armenian"/>
          <w:b/>
          <w:bCs/>
          <w:iCs/>
          <w:color w:val="000000" w:themeColor="text1"/>
          <w:sz w:val="22"/>
          <w:szCs w:val="22"/>
          <w:lang w:val="hy-AM"/>
        </w:rPr>
        <w:t xml:space="preserve"> Ը</w:t>
      </w:r>
      <w:r w:rsidR="00E83A18" w:rsidRPr="004B0FC2">
        <w:rPr>
          <w:rFonts w:ascii="GHEA Grapalat" w:hAnsi="GHEA Grapalat" w:cs="Times Armenian"/>
          <w:b/>
          <w:bCs/>
          <w:iCs/>
          <w:color w:val="000000" w:themeColor="text1"/>
          <w:sz w:val="22"/>
          <w:szCs w:val="22"/>
          <w:lang w:val="af-ZA"/>
        </w:rPr>
        <w:t>նկերության կարիքների համար</w:t>
      </w:r>
      <w:r w:rsidRPr="004B0FC2">
        <w:rPr>
          <w:rFonts w:ascii="GHEA Grapalat" w:hAnsi="GHEA Grapalat" w:cs="Times Armenian"/>
          <w:b/>
          <w:bCs/>
          <w:iCs/>
          <w:color w:val="000000" w:themeColor="text1"/>
          <w:sz w:val="22"/>
          <w:szCs w:val="22"/>
          <w:lang w:val="af-ZA"/>
        </w:rPr>
        <w:t xml:space="preserve">` </w:t>
      </w:r>
      <w:r w:rsidR="007B1B27" w:rsidRPr="004B0FC2">
        <w:rPr>
          <w:rFonts w:ascii="GHEA Grapalat" w:hAnsi="GHEA Grapalat" w:cs="Times Armenian"/>
          <w:b/>
          <w:bCs/>
          <w:iCs/>
          <w:color w:val="000000" w:themeColor="text1"/>
          <w:sz w:val="22"/>
          <w:szCs w:val="22"/>
          <w:lang w:val="hy-AM"/>
        </w:rPr>
        <w:t>քիմիկատների</w:t>
      </w:r>
      <w:r w:rsidR="00E83A18" w:rsidRPr="004B0FC2">
        <w:rPr>
          <w:rFonts w:ascii="GHEA Grapalat" w:hAnsi="GHEA Grapalat" w:cs="Times Armenian"/>
          <w:b/>
          <w:bCs/>
          <w:iCs/>
          <w:color w:val="000000" w:themeColor="text1"/>
          <w:sz w:val="22"/>
          <w:szCs w:val="22"/>
          <w:lang w:val="hy-AM"/>
        </w:rPr>
        <w:t xml:space="preserve"> </w:t>
      </w:r>
      <w:r w:rsidR="002F7C70" w:rsidRPr="004B0FC2">
        <w:rPr>
          <w:rFonts w:ascii="GHEA Grapalat" w:hAnsi="GHEA Grapalat" w:cs="Times Armenian"/>
          <w:b/>
          <w:bCs/>
          <w:iCs/>
          <w:color w:val="000000" w:themeColor="text1"/>
          <w:sz w:val="22"/>
          <w:szCs w:val="22"/>
          <w:lang w:val="hy-AM"/>
        </w:rPr>
        <w:t>(</w:t>
      </w:r>
      <w:r w:rsidR="007B1B27" w:rsidRPr="004B0FC2">
        <w:rPr>
          <w:rFonts w:ascii="GHEA Grapalat" w:hAnsi="GHEA Grapalat" w:cs="Times Armenian"/>
          <w:b/>
          <w:bCs/>
          <w:iCs/>
          <w:color w:val="000000" w:themeColor="text1"/>
          <w:sz w:val="22"/>
          <w:szCs w:val="22"/>
          <w:lang w:val="hy-AM"/>
        </w:rPr>
        <w:t xml:space="preserve">Ծծմբական թթու, կաուստիկ </w:t>
      </w:r>
      <w:r w:rsidR="004E7E01">
        <w:rPr>
          <w:rFonts w:ascii="GHEA Grapalat" w:hAnsi="GHEA Grapalat" w:cs="Times Armenian"/>
          <w:b/>
          <w:bCs/>
          <w:iCs/>
          <w:color w:val="000000" w:themeColor="text1"/>
          <w:sz w:val="22"/>
          <w:szCs w:val="22"/>
          <w:lang w:val="hy-AM"/>
        </w:rPr>
        <w:t>սո</w:t>
      </w:r>
      <w:r w:rsidR="007B1B27" w:rsidRPr="004B0FC2">
        <w:rPr>
          <w:rFonts w:ascii="GHEA Grapalat" w:hAnsi="GHEA Grapalat" w:cs="Times Armenian"/>
          <w:b/>
          <w:bCs/>
          <w:iCs/>
          <w:color w:val="000000" w:themeColor="text1"/>
          <w:sz w:val="22"/>
          <w:szCs w:val="22"/>
          <w:lang w:val="hy-AM"/>
        </w:rPr>
        <w:t>դա</w:t>
      </w:r>
      <w:r w:rsidR="002F7C70" w:rsidRPr="004B0FC2">
        <w:rPr>
          <w:rFonts w:ascii="GHEA Grapalat" w:hAnsi="GHEA Grapalat" w:cs="Times Armenian"/>
          <w:b/>
          <w:bCs/>
          <w:iCs/>
          <w:color w:val="000000" w:themeColor="text1"/>
          <w:sz w:val="22"/>
          <w:szCs w:val="22"/>
          <w:lang w:val="hy-AM"/>
        </w:rPr>
        <w:t>)</w:t>
      </w:r>
      <w:r w:rsidRPr="004B0FC2">
        <w:rPr>
          <w:rFonts w:ascii="GHEA Grapalat" w:hAnsi="GHEA Grapalat" w:cs="Times Armenian"/>
          <w:b/>
          <w:bCs/>
          <w:iCs/>
          <w:color w:val="000000" w:themeColor="text1"/>
          <w:sz w:val="22"/>
          <w:szCs w:val="22"/>
          <w:lang w:val="hy-AM"/>
        </w:rPr>
        <w:t xml:space="preserve"> </w:t>
      </w:r>
      <w:r w:rsidR="00E83A18" w:rsidRPr="004B0FC2">
        <w:rPr>
          <w:rFonts w:ascii="GHEA Grapalat" w:hAnsi="GHEA Grapalat" w:cs="Times Armenian"/>
          <w:b/>
          <w:bCs/>
          <w:iCs/>
          <w:color w:val="000000" w:themeColor="text1"/>
          <w:sz w:val="22"/>
          <w:szCs w:val="22"/>
          <w:lang w:val="af-ZA"/>
        </w:rPr>
        <w:t>ձեռքբերման նպատակով  հայտարարված գնանշման հարցման</w:t>
      </w:r>
    </w:p>
    <w:p w14:paraId="0F8F1003" w14:textId="68971EEB" w:rsidR="003B4CC9" w:rsidRPr="004B0FC2" w:rsidRDefault="003B4CC9" w:rsidP="008567B0">
      <w:pPr>
        <w:pStyle w:val="aff3"/>
        <w:numPr>
          <w:ilvl w:val="0"/>
          <w:numId w:val="43"/>
        </w:numPr>
        <w:spacing w:line="276" w:lineRule="auto"/>
        <w:ind w:left="0" w:firstLine="0"/>
        <w:contextualSpacing/>
        <w:jc w:val="both"/>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Ընդհանուր  դրույթներ</w:t>
      </w:r>
      <w:r w:rsidR="0052752C" w:rsidRPr="004B0FC2">
        <w:rPr>
          <w:rFonts w:ascii="GHEA Grapalat" w:hAnsi="GHEA Grapalat"/>
          <w:color w:val="000000" w:themeColor="text1"/>
          <w:sz w:val="22"/>
          <w:szCs w:val="22"/>
          <w:lang w:val="hy-AM"/>
        </w:rPr>
        <w:t>.</w:t>
      </w:r>
    </w:p>
    <w:p w14:paraId="1B060E12" w14:textId="7D7E4EDA" w:rsidR="00A55CB9" w:rsidRPr="004B0FC2" w:rsidRDefault="00A55CB9" w:rsidP="008567B0">
      <w:pPr>
        <w:pStyle w:val="aff3"/>
        <w:numPr>
          <w:ilvl w:val="1"/>
          <w:numId w:val="24"/>
        </w:numPr>
        <w:spacing w:line="276" w:lineRule="auto"/>
        <w:ind w:left="0" w:firstLine="0"/>
        <w:contextualSpacing/>
        <w:jc w:val="both"/>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Առաջարկների հարցման վերաբերյալ ընդհանուր տեղեկություններ</w:t>
      </w:r>
      <w:r w:rsidRPr="004B0FC2">
        <w:rPr>
          <w:rFonts w:ascii="GHEA Grapalat" w:hAnsi="GHEA Grapalat"/>
          <w:color w:val="000000" w:themeColor="text1"/>
          <w:sz w:val="22"/>
          <w:szCs w:val="22"/>
          <w:lang w:val="hy-AM"/>
        </w:rPr>
        <w:t>.</w:t>
      </w:r>
    </w:p>
    <w:p w14:paraId="2C66C751" w14:textId="2C366B5B" w:rsidR="001C4C12" w:rsidRPr="004B0FC2" w:rsidRDefault="00B90523" w:rsidP="001C4C12">
      <w:pPr>
        <w:pStyle w:val="a3"/>
        <w:spacing w:line="240" w:lineRule="auto"/>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Պատվիրատու</w:t>
      </w:r>
      <w:r w:rsidR="008B68E1" w:rsidRPr="004B0FC2">
        <w:rPr>
          <w:rFonts w:ascii="GHEA Grapalat" w:hAnsi="GHEA Grapalat"/>
          <w:color w:val="000000" w:themeColor="text1"/>
          <w:sz w:val="22"/>
          <w:szCs w:val="22"/>
          <w:lang w:val="hy-AM"/>
        </w:rPr>
        <w:t>ն</w:t>
      </w:r>
      <w:r w:rsidRPr="004B0FC2">
        <w:rPr>
          <w:rFonts w:ascii="GHEA Grapalat" w:hAnsi="GHEA Grapalat"/>
          <w:color w:val="000000" w:themeColor="text1"/>
          <w:sz w:val="22"/>
          <w:szCs w:val="22"/>
          <w:lang w:val="af-ZA"/>
        </w:rPr>
        <w:t xml:space="preserve">` </w:t>
      </w:r>
      <w:r w:rsidRPr="004B0FC2">
        <w:rPr>
          <w:rFonts w:ascii="GHEA Grapalat" w:hAnsi="GHEA Grapalat" w:cs="Times Armenian"/>
          <w:color w:val="000000" w:themeColor="text1"/>
          <w:sz w:val="22"/>
          <w:szCs w:val="22"/>
          <w:lang w:val="af-ZA"/>
        </w:rPr>
        <w:t>«</w:t>
      </w:r>
      <w:r w:rsidRPr="004B0FC2">
        <w:rPr>
          <w:rFonts w:ascii="GHEA Grapalat" w:hAnsi="GHEA Grapalat"/>
          <w:color w:val="000000" w:themeColor="text1"/>
          <w:sz w:val="22"/>
          <w:szCs w:val="22"/>
          <w:lang w:val="hy-AM"/>
        </w:rPr>
        <w:t>ՀրազՋԷԿ</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lang w:val="hy-AM"/>
        </w:rPr>
        <w:t>Բ</w:t>
      </w:r>
      <w:r w:rsidRPr="004B0FC2">
        <w:rPr>
          <w:rFonts w:ascii="GHEA Grapalat" w:hAnsi="GHEA Grapalat"/>
          <w:color w:val="000000" w:themeColor="text1"/>
          <w:sz w:val="22"/>
          <w:szCs w:val="22"/>
          <w:lang w:val="af-ZA"/>
        </w:rPr>
        <w:t>ԲԸ</w:t>
      </w:r>
      <w:r w:rsidR="00E27E0B" w:rsidRPr="004B0FC2">
        <w:rPr>
          <w:rFonts w:ascii="GHEA Grapalat" w:hAnsi="GHEA Grapalat"/>
          <w:color w:val="000000" w:themeColor="text1"/>
          <w:sz w:val="22"/>
          <w:szCs w:val="22"/>
          <w:lang w:val="af-ZA"/>
        </w:rPr>
        <w:t>-</w:t>
      </w:r>
      <w:r w:rsidR="00E27E0B" w:rsidRPr="004B0FC2">
        <w:rPr>
          <w:rFonts w:ascii="GHEA Grapalat" w:hAnsi="GHEA Grapalat"/>
          <w:color w:val="000000" w:themeColor="text1"/>
          <w:sz w:val="22"/>
          <w:szCs w:val="22"/>
          <w:lang w:val="hy-AM"/>
        </w:rPr>
        <w:t>ն</w:t>
      </w:r>
      <w:r w:rsidRPr="004B0FC2">
        <w:rPr>
          <w:rFonts w:ascii="GHEA Grapalat" w:hAnsi="GHEA Grapalat"/>
          <w:color w:val="000000" w:themeColor="text1"/>
          <w:sz w:val="22"/>
          <w:szCs w:val="22"/>
          <w:lang w:val="af-ZA"/>
        </w:rPr>
        <w:t xml:space="preserve"> (Հայաստանի Հանրապետություն, </w:t>
      </w:r>
      <w:r w:rsidRPr="004B0FC2">
        <w:rPr>
          <w:rFonts w:ascii="GHEA Grapalat" w:hAnsi="GHEA Grapalat"/>
          <w:color w:val="000000" w:themeColor="text1"/>
          <w:sz w:val="22"/>
          <w:szCs w:val="22"/>
          <w:lang w:val="hy-AM"/>
        </w:rPr>
        <w:t>ք</w:t>
      </w:r>
      <w:r w:rsidRPr="004B0FC2">
        <w:rPr>
          <w:rFonts w:ascii="Cambria Math" w:hAnsi="Cambria Math" w:cs="Cambria Math"/>
          <w:color w:val="000000" w:themeColor="text1"/>
          <w:sz w:val="22"/>
          <w:szCs w:val="22"/>
          <w:lang w:val="hy-AM"/>
        </w:rPr>
        <w:t>․</w:t>
      </w:r>
      <w:r w:rsidR="008B68E1" w:rsidRPr="004B0FC2">
        <w:rPr>
          <w:rFonts w:ascii="GHEA Grapalat" w:hAnsi="GHEA Grapalat" w:cs="Cambria Math"/>
          <w:color w:val="000000" w:themeColor="text1"/>
          <w:sz w:val="22"/>
          <w:szCs w:val="22"/>
          <w:lang w:val="hy-AM"/>
        </w:rPr>
        <w:t xml:space="preserve"> </w:t>
      </w:r>
      <w:r w:rsidRPr="004B0FC2">
        <w:rPr>
          <w:rFonts w:ascii="GHEA Grapalat" w:hAnsi="GHEA Grapalat" w:cs="Sylfaen"/>
          <w:color w:val="000000" w:themeColor="text1"/>
          <w:sz w:val="22"/>
          <w:szCs w:val="22"/>
          <w:lang w:val="hy-AM"/>
        </w:rPr>
        <w:t>Հրազդան</w:t>
      </w:r>
      <w:r w:rsidRPr="004B0FC2">
        <w:rPr>
          <w:rFonts w:ascii="GHEA Grapalat" w:hAnsi="GHEA Grapalat"/>
          <w:color w:val="000000" w:themeColor="text1"/>
          <w:sz w:val="22"/>
          <w:szCs w:val="22"/>
          <w:lang w:val="hy-AM"/>
        </w:rPr>
        <w:t xml:space="preserve">, </w:t>
      </w:r>
      <w:r w:rsidRPr="004B0FC2">
        <w:rPr>
          <w:rFonts w:ascii="GHEA Grapalat" w:hAnsi="GHEA Grapalat" w:cs="Sylfaen"/>
          <w:color w:val="000000" w:themeColor="text1"/>
          <w:sz w:val="22"/>
          <w:szCs w:val="22"/>
          <w:lang w:val="hy-AM"/>
        </w:rPr>
        <w:t>Գործարանային</w:t>
      </w:r>
      <w:r w:rsidR="0052752C"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lang w:val="hy-AM"/>
        </w:rPr>
        <w:t>1</w:t>
      </w:r>
      <w:r w:rsidRPr="004B0FC2">
        <w:rPr>
          <w:rFonts w:ascii="GHEA Grapalat" w:hAnsi="GHEA Grapalat"/>
          <w:color w:val="000000" w:themeColor="text1"/>
          <w:sz w:val="22"/>
          <w:szCs w:val="22"/>
          <w:lang w:val="af-ZA"/>
        </w:rPr>
        <w:t>, հեռախոս` +</w:t>
      </w:r>
      <w:r w:rsidR="00293441" w:rsidRPr="004B0FC2">
        <w:rPr>
          <w:rFonts w:ascii="GHEA Grapalat" w:hAnsi="GHEA Grapalat"/>
          <w:color w:val="000000" w:themeColor="text1"/>
          <w:sz w:val="22"/>
          <w:szCs w:val="22"/>
          <w:lang w:val="hy-AM"/>
        </w:rPr>
        <w:t>223 60712</w:t>
      </w:r>
      <w:r w:rsidRPr="004B0FC2">
        <w:rPr>
          <w:rFonts w:ascii="GHEA Grapalat" w:hAnsi="GHEA Grapalat"/>
          <w:color w:val="000000" w:themeColor="text1"/>
          <w:sz w:val="22"/>
          <w:szCs w:val="22"/>
          <w:lang w:val="af-ZA"/>
        </w:rPr>
        <w:t xml:space="preserve">, e-mail: </w:t>
      </w:r>
      <w:r w:rsidRPr="004B0FC2">
        <w:rPr>
          <w:rFonts w:ascii="GHEA Grapalat" w:hAnsi="GHEA Grapalat"/>
          <w:color w:val="000000" w:themeColor="text1"/>
          <w:sz w:val="22"/>
          <w:szCs w:val="22"/>
          <w:lang w:val="hy-AM"/>
        </w:rPr>
        <w:t>info</w:t>
      </w:r>
      <w:r w:rsidRPr="004B0FC2">
        <w:rPr>
          <w:rFonts w:ascii="GHEA Grapalat" w:hAnsi="GHEA Grapalat"/>
          <w:color w:val="000000" w:themeColor="text1"/>
          <w:sz w:val="22"/>
          <w:szCs w:val="22"/>
          <w:lang w:val="af-ZA"/>
        </w:rPr>
        <w:t>@raztes.am</w:t>
      </w:r>
      <w:r w:rsidR="00E27E0B" w:rsidRPr="004B0FC2">
        <w:rPr>
          <w:rFonts w:ascii="GHEA Grapalat" w:hAnsi="GHEA Grapalat"/>
          <w:color w:val="000000" w:themeColor="text1"/>
          <w:sz w:val="22"/>
          <w:szCs w:val="22"/>
          <w:lang w:val="af-ZA"/>
        </w:rPr>
        <w:t>)</w:t>
      </w:r>
      <w:r w:rsidR="00E27E0B"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af-ZA"/>
        </w:rPr>
        <w:t xml:space="preserve"> 202</w:t>
      </w:r>
      <w:r w:rsidR="004645EF" w:rsidRPr="004B0FC2">
        <w:rPr>
          <w:rFonts w:ascii="GHEA Grapalat" w:hAnsi="GHEA Grapalat"/>
          <w:color w:val="000000" w:themeColor="text1"/>
          <w:sz w:val="22"/>
          <w:szCs w:val="22"/>
          <w:lang w:val="af-ZA"/>
        </w:rPr>
        <w:t>5</w:t>
      </w:r>
      <w:r w:rsidRPr="004B0FC2">
        <w:rPr>
          <w:rFonts w:ascii="GHEA Grapalat" w:hAnsi="GHEA Grapalat"/>
          <w:color w:val="000000" w:themeColor="text1"/>
          <w:sz w:val="22"/>
          <w:szCs w:val="22"/>
          <w:lang w:val="af-ZA"/>
        </w:rPr>
        <w:t xml:space="preserve">թ.-ի   </w:t>
      </w:r>
      <w:r w:rsidR="0035154C" w:rsidRPr="004B0FC2">
        <w:rPr>
          <w:rFonts w:ascii="GHEA Grapalat" w:hAnsi="GHEA Grapalat"/>
          <w:color w:val="000000" w:themeColor="text1"/>
          <w:sz w:val="22"/>
          <w:szCs w:val="22"/>
          <w:lang w:val="hy-AM"/>
        </w:rPr>
        <w:t>հունիսի 12</w:t>
      </w:r>
      <w:r w:rsidR="002F7C70"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af-ZA"/>
        </w:rPr>
        <w:t xml:space="preserve">ին </w:t>
      </w:r>
      <w:r w:rsidR="008D4867" w:rsidRPr="004B0FC2">
        <w:rPr>
          <w:rFonts w:ascii="GHEA Grapalat" w:hAnsi="GHEA Grapalat"/>
          <w:color w:val="000000" w:themeColor="text1"/>
          <w:sz w:val="22"/>
          <w:szCs w:val="22"/>
          <w:lang w:val="hy-AM"/>
        </w:rPr>
        <w:t>info@raztes.am</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lang w:val="hy-AM"/>
        </w:rPr>
        <w:t>և</w:t>
      </w:r>
      <w:r w:rsidRPr="004B0FC2">
        <w:rPr>
          <w:rFonts w:ascii="GHEA Grapalat" w:hAnsi="GHEA Grapalat"/>
          <w:color w:val="000000" w:themeColor="text1"/>
          <w:sz w:val="22"/>
          <w:szCs w:val="22"/>
          <w:lang w:val="af-ZA"/>
        </w:rPr>
        <w:t xml:space="preserve"> «Գնումների մասին» օրենքով նախատեսված հրապարակման ենթակա տեղեկատվության հրապարակման նպատակով գործող ինտերնետային կայքում</w:t>
      </w:r>
      <w:r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lang w:val="af-ZA"/>
        </w:rPr>
        <w:t xml:space="preserve">(procurement.am) հրապարակված` </w:t>
      </w:r>
      <w:r w:rsidRPr="004B0FC2">
        <w:rPr>
          <w:rFonts w:ascii="GHEA Grapalat" w:hAnsi="GHEA Grapalat"/>
          <w:color w:val="000000" w:themeColor="text1"/>
          <w:sz w:val="22"/>
          <w:szCs w:val="22"/>
          <w:lang w:val="hy-AM"/>
        </w:rPr>
        <w:t>գնանշման հարցման</w:t>
      </w:r>
      <w:r w:rsidRPr="004B0FC2">
        <w:rPr>
          <w:rFonts w:ascii="GHEA Grapalat" w:hAnsi="GHEA Grapalat"/>
          <w:color w:val="000000" w:themeColor="text1"/>
          <w:sz w:val="22"/>
          <w:szCs w:val="22"/>
          <w:lang w:val="af-ZA"/>
        </w:rPr>
        <w:t xml:space="preserve"> անցկացման մասին ծանուցումով, հրավիրում է իրավաբանական և ֆիզիկական անձանց (այսուհետև` «Մասնակիցներ») մասնակցել </w:t>
      </w:r>
      <w:r w:rsidR="004645EF" w:rsidRPr="004B0FC2">
        <w:rPr>
          <w:rFonts w:ascii="GHEA Grapalat" w:hAnsi="GHEA Grapalat"/>
          <w:color w:val="000000" w:themeColor="text1"/>
          <w:sz w:val="22"/>
          <w:szCs w:val="22"/>
          <w:lang w:val="hy-AM"/>
        </w:rPr>
        <w:t>գնանշման</w:t>
      </w:r>
      <w:r w:rsidRPr="004B0FC2">
        <w:rPr>
          <w:rFonts w:ascii="GHEA Grapalat" w:hAnsi="GHEA Grapalat"/>
          <w:color w:val="000000" w:themeColor="text1"/>
          <w:sz w:val="22"/>
          <w:szCs w:val="22"/>
          <w:lang w:val="af-ZA"/>
        </w:rPr>
        <w:t xml:space="preserve"> հարցման ընթացակարգին (այսուհետ` «գնանշման հարցում») Պատվիրատուի կարիքների համար՝</w:t>
      </w:r>
      <w:r w:rsidR="004645EF" w:rsidRPr="004B0FC2">
        <w:rPr>
          <w:rFonts w:ascii="GHEA Grapalat" w:hAnsi="GHEA Grapalat"/>
          <w:color w:val="000000" w:themeColor="text1"/>
          <w:sz w:val="22"/>
          <w:szCs w:val="22"/>
          <w:lang w:val="af-ZA"/>
        </w:rPr>
        <w:t xml:space="preserve"> </w:t>
      </w:r>
      <w:r w:rsidR="001C4C12" w:rsidRPr="004B0FC2">
        <w:rPr>
          <w:rFonts w:ascii="GHEA Grapalat" w:hAnsi="GHEA Grapalat"/>
          <w:color w:val="000000" w:themeColor="text1"/>
          <w:sz w:val="22"/>
          <w:szCs w:val="22"/>
          <w:lang w:val="af-ZA"/>
        </w:rPr>
        <w:t>քիմիկատների մատակարարման (այսուհետև` «Մատակարարում»)  հետևյալ 2 չափաբաժիններով`</w:t>
      </w:r>
    </w:p>
    <w:p w14:paraId="7E541664" w14:textId="77777777" w:rsidR="004E7E01" w:rsidRPr="004E7E01" w:rsidRDefault="004E7E01" w:rsidP="004E7E01">
      <w:pPr>
        <w:spacing w:line="276" w:lineRule="auto"/>
        <w:contextualSpacing/>
        <w:jc w:val="both"/>
        <w:rPr>
          <w:rFonts w:ascii="GHEA Grapalat" w:hAnsi="GHEA Grapalat"/>
          <w:i/>
          <w:color w:val="000000" w:themeColor="text1"/>
          <w:sz w:val="22"/>
          <w:szCs w:val="22"/>
          <w:lang w:val="af-ZA"/>
        </w:rPr>
      </w:pPr>
      <w:r w:rsidRPr="004E7E01">
        <w:rPr>
          <w:rFonts w:ascii="GHEA Grapalat" w:hAnsi="GHEA Grapalat"/>
          <w:b/>
          <w:bCs/>
          <w:i/>
          <w:color w:val="000000" w:themeColor="text1"/>
          <w:sz w:val="22"/>
          <w:szCs w:val="22"/>
          <w:lang w:val="af-ZA"/>
        </w:rPr>
        <w:t>Չափաբաժին 1.</w:t>
      </w:r>
      <w:r w:rsidRPr="004E7E01">
        <w:rPr>
          <w:rFonts w:ascii="GHEA Grapalat" w:hAnsi="GHEA Grapalat"/>
          <w:i/>
          <w:color w:val="000000" w:themeColor="text1"/>
          <w:sz w:val="22"/>
          <w:szCs w:val="22"/>
          <w:lang w:val="af-ZA"/>
        </w:rPr>
        <w:t xml:space="preserve">  Ծծմբական թթվի մատակարարում - 35 տոննա /տեխնիկական, ГОСТ 2184-74, վերահաշվարկված 100% կոնցենտրացիայի/</w:t>
      </w:r>
    </w:p>
    <w:p w14:paraId="64E37CAE" w14:textId="77777777" w:rsidR="00821EEF" w:rsidRDefault="004E7E01" w:rsidP="004E7E01">
      <w:pPr>
        <w:pStyle w:val="aff3"/>
        <w:spacing w:line="276" w:lineRule="auto"/>
        <w:ind w:left="0"/>
        <w:contextualSpacing/>
        <w:jc w:val="both"/>
        <w:rPr>
          <w:rFonts w:ascii="GHEA Grapalat" w:hAnsi="GHEA Grapalat"/>
          <w:i/>
          <w:color w:val="000000" w:themeColor="text1"/>
          <w:sz w:val="22"/>
          <w:szCs w:val="22"/>
          <w:lang w:val="af-ZA" w:eastAsia="en-US"/>
        </w:rPr>
      </w:pPr>
      <w:r w:rsidRPr="004E7E01">
        <w:rPr>
          <w:rFonts w:ascii="GHEA Grapalat" w:hAnsi="GHEA Grapalat"/>
          <w:b/>
          <w:bCs/>
          <w:i/>
          <w:color w:val="000000" w:themeColor="text1"/>
          <w:sz w:val="22"/>
          <w:szCs w:val="22"/>
          <w:lang w:val="af-ZA" w:eastAsia="en-US"/>
        </w:rPr>
        <w:t>Չափաբաժին 2.</w:t>
      </w:r>
      <w:r w:rsidRPr="004E7E01">
        <w:rPr>
          <w:rFonts w:ascii="GHEA Grapalat" w:hAnsi="GHEA Grapalat"/>
          <w:i/>
          <w:color w:val="000000" w:themeColor="text1"/>
          <w:sz w:val="22"/>
          <w:szCs w:val="22"/>
          <w:lang w:val="af-ZA" w:eastAsia="en-US"/>
        </w:rPr>
        <w:t xml:space="preserve"> Կաուստիկ սոդայի մատակարարում - 35 տոննա /տեխնիկական կծու նատրիում, ГОСТ 2263-79, վերահաշվարկված 100% կոնցենտրացիայի/</w:t>
      </w:r>
    </w:p>
    <w:p w14:paraId="58B9CC91" w14:textId="7B64CB98" w:rsidR="004C00D4" w:rsidRPr="004B0FC2" w:rsidRDefault="004C00D4" w:rsidP="004E7E01">
      <w:pPr>
        <w:pStyle w:val="aff3"/>
        <w:spacing w:line="276" w:lineRule="auto"/>
        <w:ind w:left="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Գնման առարկայի</w:t>
      </w:r>
      <w:r w:rsidRPr="004B0FC2">
        <w:rPr>
          <w:rFonts w:ascii="GHEA Grapalat" w:hAnsi="GHEA Grapalat"/>
          <w:color w:val="000000" w:themeColor="text1"/>
          <w:sz w:val="22"/>
          <w:szCs w:val="22"/>
          <w:lang w:val="af-ZA"/>
        </w:rPr>
        <w:t xml:space="preserve"> </w:t>
      </w:r>
      <w:r w:rsidR="008C557D" w:rsidRPr="004B0FC2">
        <w:rPr>
          <w:rFonts w:ascii="GHEA Grapalat" w:hAnsi="GHEA Grapalat"/>
          <w:color w:val="000000" w:themeColor="text1"/>
          <w:sz w:val="22"/>
          <w:szCs w:val="22"/>
          <w:lang w:val="hy-AM"/>
        </w:rPr>
        <w:t>բնութագիրը</w:t>
      </w:r>
      <w:r w:rsidRPr="004B0FC2">
        <w:rPr>
          <w:rFonts w:ascii="GHEA Grapalat" w:hAnsi="GHEA Grapalat"/>
          <w:color w:val="000000" w:themeColor="text1"/>
          <w:sz w:val="22"/>
          <w:szCs w:val="22"/>
          <w:lang w:val="af-ZA"/>
        </w:rPr>
        <w:t xml:space="preserve"> շարադրված է № 1 Հավելվածում</w:t>
      </w:r>
      <w:r w:rsidR="00A55CB9" w:rsidRPr="004B0FC2">
        <w:rPr>
          <w:rFonts w:ascii="GHEA Grapalat" w:hAnsi="GHEA Grapalat"/>
          <w:color w:val="000000" w:themeColor="text1"/>
          <w:sz w:val="22"/>
          <w:szCs w:val="22"/>
          <w:lang w:val="hy-AM"/>
        </w:rPr>
        <w:t>։</w:t>
      </w:r>
    </w:p>
    <w:p w14:paraId="0941C53B" w14:textId="6A9B6AF7" w:rsidR="004F29AD" w:rsidRPr="004B0FC2" w:rsidRDefault="004F29AD" w:rsidP="008567B0">
      <w:pPr>
        <w:pStyle w:val="aff3"/>
        <w:spacing w:line="276" w:lineRule="auto"/>
        <w:ind w:left="0"/>
        <w:contextualSpacing/>
        <w:jc w:val="both"/>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 xml:space="preserve">Պայմանագրի նախագիծը, որը կկնքվի սույն առաջարկների հարցման արդյունքներով, ներկայացված է </w:t>
      </w:r>
      <w:r w:rsidR="00A55CB9" w:rsidRPr="004B0FC2">
        <w:rPr>
          <w:rFonts w:ascii="GHEA Grapalat" w:hAnsi="GHEA Grapalat"/>
          <w:color w:val="000000" w:themeColor="text1"/>
          <w:sz w:val="22"/>
          <w:szCs w:val="22"/>
          <w:lang w:val="af-ZA"/>
        </w:rPr>
        <w:t>№ 2 Հավելված</w:t>
      </w:r>
      <w:r w:rsidRPr="004B0FC2">
        <w:rPr>
          <w:rFonts w:ascii="GHEA Grapalat" w:hAnsi="GHEA Grapalat"/>
          <w:color w:val="000000" w:themeColor="text1"/>
          <w:sz w:val="22"/>
          <w:szCs w:val="22"/>
          <w:lang w:val="af-ZA"/>
        </w:rPr>
        <w:t>ում:</w:t>
      </w:r>
      <w:r w:rsidR="00B90523" w:rsidRPr="004B0FC2">
        <w:rPr>
          <w:rFonts w:ascii="GHEA Grapalat" w:hAnsi="GHEA Grapalat"/>
          <w:color w:val="000000" w:themeColor="text1"/>
          <w:sz w:val="22"/>
          <w:szCs w:val="22"/>
          <w:lang w:val="af-ZA"/>
        </w:rPr>
        <w:t xml:space="preserve"> Պայմանագրի նախագծի ոչ էական պայմանները կարող են փոփոխվել կողմերի համաձայնությամբ:</w:t>
      </w:r>
    </w:p>
    <w:p w14:paraId="57465928" w14:textId="77777777" w:rsidR="008C557D" w:rsidRPr="004B0FC2" w:rsidRDefault="008C557D" w:rsidP="008567B0">
      <w:pPr>
        <w:pStyle w:val="aff3"/>
        <w:spacing w:line="276" w:lineRule="auto"/>
        <w:ind w:left="0"/>
        <w:jc w:val="both"/>
        <w:rPr>
          <w:rFonts w:ascii="GHEA Grapalat" w:hAnsi="GHEA Grapalat"/>
          <w:color w:val="000000" w:themeColor="text1"/>
          <w:sz w:val="22"/>
          <w:szCs w:val="22"/>
          <w:lang w:val="hy-AM"/>
        </w:rPr>
      </w:pPr>
    </w:p>
    <w:p w14:paraId="533A7F1B"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3F393479"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390AF1A5"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3838A98E"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13E500BA"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2EE97F58" w14:textId="368B8B4B" w:rsidR="00E27E0B" w:rsidRPr="004B0FC2" w:rsidRDefault="00E27E0B" w:rsidP="008567B0">
      <w:pPr>
        <w:spacing w:line="276" w:lineRule="auto"/>
        <w:jc w:val="right"/>
        <w:rPr>
          <w:rFonts w:ascii="GHEA Grapalat" w:hAnsi="GHEA Grapalat"/>
          <w:color w:val="000000" w:themeColor="text1"/>
          <w:sz w:val="22"/>
          <w:szCs w:val="22"/>
          <w:lang w:val="af-ZA"/>
        </w:rPr>
      </w:pPr>
    </w:p>
    <w:p w14:paraId="226B9F01" w14:textId="77777777" w:rsidR="00267465" w:rsidRPr="004B0FC2" w:rsidRDefault="00267465" w:rsidP="008567B0">
      <w:pPr>
        <w:spacing w:line="276" w:lineRule="auto"/>
        <w:jc w:val="right"/>
        <w:rPr>
          <w:rFonts w:ascii="GHEA Grapalat" w:hAnsi="GHEA Grapalat"/>
          <w:color w:val="000000" w:themeColor="text1"/>
          <w:sz w:val="22"/>
          <w:szCs w:val="22"/>
          <w:lang w:val="af-ZA"/>
        </w:rPr>
      </w:pPr>
    </w:p>
    <w:p w14:paraId="45D043C2"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3F0166FF"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2D5BAA02" w14:textId="04EAA77F" w:rsidR="00E27E0B" w:rsidRPr="004B0FC2" w:rsidRDefault="00E27E0B" w:rsidP="008567B0">
      <w:pPr>
        <w:spacing w:line="276" w:lineRule="auto"/>
        <w:jc w:val="right"/>
        <w:rPr>
          <w:rFonts w:ascii="GHEA Grapalat" w:hAnsi="GHEA Grapalat"/>
          <w:color w:val="000000" w:themeColor="text1"/>
          <w:sz w:val="22"/>
          <w:szCs w:val="22"/>
          <w:lang w:val="af-ZA"/>
        </w:rPr>
      </w:pPr>
    </w:p>
    <w:p w14:paraId="392865A4" w14:textId="77777777" w:rsidR="007B1B27" w:rsidRPr="004B0FC2" w:rsidRDefault="007B1B27" w:rsidP="008567B0">
      <w:pPr>
        <w:spacing w:line="276" w:lineRule="auto"/>
        <w:jc w:val="right"/>
        <w:rPr>
          <w:rFonts w:ascii="GHEA Grapalat" w:hAnsi="GHEA Grapalat"/>
          <w:color w:val="000000" w:themeColor="text1"/>
          <w:sz w:val="22"/>
          <w:szCs w:val="22"/>
          <w:lang w:val="af-ZA"/>
        </w:rPr>
      </w:pPr>
    </w:p>
    <w:p w14:paraId="171A6EB9" w14:textId="77777777" w:rsidR="00E27E0B" w:rsidRPr="004B0FC2" w:rsidRDefault="00E27E0B" w:rsidP="008567B0">
      <w:pPr>
        <w:spacing w:line="276" w:lineRule="auto"/>
        <w:jc w:val="right"/>
        <w:rPr>
          <w:rFonts w:ascii="GHEA Grapalat" w:hAnsi="GHEA Grapalat"/>
          <w:color w:val="000000" w:themeColor="text1"/>
          <w:sz w:val="22"/>
          <w:szCs w:val="22"/>
          <w:lang w:val="af-ZA"/>
        </w:rPr>
      </w:pPr>
    </w:p>
    <w:p w14:paraId="1FE3FE3C" w14:textId="77777777" w:rsidR="001C4C12" w:rsidRPr="004B0FC2" w:rsidRDefault="001C4C12" w:rsidP="008567B0">
      <w:pPr>
        <w:spacing w:line="276" w:lineRule="auto"/>
        <w:jc w:val="right"/>
        <w:rPr>
          <w:rFonts w:ascii="GHEA Grapalat" w:hAnsi="GHEA Grapalat"/>
          <w:color w:val="000000" w:themeColor="text1"/>
          <w:sz w:val="22"/>
          <w:szCs w:val="22"/>
          <w:lang w:val="af-ZA"/>
        </w:rPr>
      </w:pPr>
    </w:p>
    <w:p w14:paraId="70B4A93A" w14:textId="6194ADFF" w:rsidR="009C751E" w:rsidRPr="004B0FC2" w:rsidRDefault="00DF2C69" w:rsidP="008567B0">
      <w:pPr>
        <w:spacing w:line="276" w:lineRule="auto"/>
        <w:jc w:val="right"/>
        <w:rPr>
          <w:rFonts w:ascii="GHEA Grapalat" w:hAnsi="GHEA Grapalat"/>
          <w:b/>
          <w:color w:val="000000" w:themeColor="text1"/>
          <w:sz w:val="22"/>
          <w:szCs w:val="22"/>
          <w:lang w:val="hy-AM"/>
        </w:rPr>
      </w:pPr>
      <w:r w:rsidRPr="004B0FC2">
        <w:rPr>
          <w:rFonts w:ascii="GHEA Grapalat" w:hAnsi="GHEA Grapalat"/>
          <w:color w:val="000000" w:themeColor="text1"/>
          <w:sz w:val="22"/>
          <w:szCs w:val="22"/>
          <w:lang w:val="af-ZA"/>
        </w:rPr>
        <w:t>Հավելված</w:t>
      </w:r>
      <w:r w:rsidR="004F29AD" w:rsidRPr="004B0FC2">
        <w:rPr>
          <w:rFonts w:ascii="GHEA Grapalat" w:hAnsi="GHEA Grapalat"/>
          <w:color w:val="000000" w:themeColor="text1"/>
          <w:sz w:val="22"/>
          <w:szCs w:val="22"/>
          <w:lang w:val="hy-AM"/>
        </w:rPr>
        <w:t xml:space="preserve"> </w:t>
      </w:r>
      <w:r w:rsidR="00451D16" w:rsidRPr="004B0FC2">
        <w:rPr>
          <w:rFonts w:ascii="GHEA Grapalat" w:hAnsi="GHEA Grapalat"/>
          <w:color w:val="000000" w:themeColor="text1"/>
          <w:sz w:val="22"/>
          <w:szCs w:val="22"/>
          <w:lang w:val="hy-AM"/>
        </w:rPr>
        <w:t>1</w:t>
      </w:r>
    </w:p>
    <w:p w14:paraId="57DD206F" w14:textId="59322348" w:rsidR="004D615F" w:rsidRPr="004B0FC2" w:rsidRDefault="004D615F" w:rsidP="008567B0">
      <w:pPr>
        <w:spacing w:line="276" w:lineRule="auto"/>
        <w:jc w:val="both"/>
        <w:rPr>
          <w:rFonts w:ascii="GHEA Grapalat" w:hAnsi="GHEA Grapalat"/>
          <w:bCs/>
          <w:color w:val="000000" w:themeColor="text1"/>
          <w:sz w:val="22"/>
          <w:szCs w:val="22"/>
          <w:lang w:val="hy-AM"/>
        </w:rPr>
      </w:pPr>
    </w:p>
    <w:p w14:paraId="7C976109" w14:textId="16C99061" w:rsidR="004D615F" w:rsidRPr="004B0FC2" w:rsidRDefault="00DB750D" w:rsidP="008567B0">
      <w:pPr>
        <w:spacing w:line="276" w:lineRule="auto"/>
        <w:jc w:val="center"/>
        <w:rPr>
          <w:rFonts w:ascii="GHEA Grapalat" w:hAnsi="GHEA Grapalat"/>
          <w:b/>
          <w:color w:val="000000" w:themeColor="text1"/>
          <w:sz w:val="22"/>
          <w:szCs w:val="22"/>
          <w:lang w:val="hy-AM" w:eastAsia="ru-RU"/>
        </w:rPr>
      </w:pPr>
      <w:r w:rsidRPr="004B0FC2">
        <w:rPr>
          <w:rFonts w:ascii="GHEA Grapalat" w:hAnsi="GHEA Grapalat"/>
          <w:b/>
          <w:color w:val="000000" w:themeColor="text1"/>
          <w:sz w:val="22"/>
          <w:szCs w:val="22"/>
          <w:lang w:val="hy-AM" w:eastAsia="ru-RU"/>
        </w:rPr>
        <w:t>ՏԵԽՆԻԿԱԿԱՆ ԱՌԱՋԱԴՐԱՆՔ</w:t>
      </w:r>
    </w:p>
    <w:p w14:paraId="411DFC49" w14:textId="600C773E" w:rsidR="001C4C12" w:rsidRPr="004B0FC2" w:rsidRDefault="001C4C12" w:rsidP="001C4C12">
      <w:pPr>
        <w:pStyle w:val="af"/>
        <w:rPr>
          <w:rFonts w:asciiTheme="minorHAnsi" w:hAnsiTheme="minorHAnsi"/>
          <w:color w:val="000000" w:themeColor="text1"/>
          <w:sz w:val="22"/>
          <w:szCs w:val="22"/>
          <w:lang w:val="hy-AM"/>
        </w:rPr>
      </w:pPr>
      <w:r w:rsidRPr="004B0FC2">
        <w:rPr>
          <w:rFonts w:ascii="Arial" w:hAnsi="Arial" w:cs="Arial"/>
          <w:color w:val="000000" w:themeColor="text1"/>
          <w:sz w:val="22"/>
          <w:szCs w:val="22"/>
          <w:lang w:val="hy-AM"/>
        </w:rPr>
        <w:t>Ծծմբական</w:t>
      </w:r>
      <w:r w:rsidRPr="004B0FC2">
        <w:rPr>
          <w:color w:val="000000" w:themeColor="text1"/>
          <w:sz w:val="22"/>
          <w:szCs w:val="22"/>
          <w:lang w:val="hy-AM"/>
        </w:rPr>
        <w:t xml:space="preserve"> </w:t>
      </w:r>
      <w:r w:rsidRPr="004B0FC2">
        <w:rPr>
          <w:rFonts w:ascii="Arial" w:hAnsi="Arial" w:cs="Arial"/>
          <w:color w:val="000000" w:themeColor="text1"/>
          <w:sz w:val="22"/>
          <w:szCs w:val="22"/>
          <w:lang w:val="hy-AM"/>
        </w:rPr>
        <w:t>թթու</w:t>
      </w:r>
      <w:r w:rsidRPr="004B0FC2">
        <w:rPr>
          <w:color w:val="000000" w:themeColor="text1"/>
          <w:sz w:val="22"/>
          <w:szCs w:val="22"/>
          <w:lang w:val="hy-AM"/>
        </w:rPr>
        <w:t xml:space="preserve"> (H</w:t>
      </w:r>
      <w:r w:rsidRPr="004B0FC2">
        <w:rPr>
          <w:rFonts w:ascii="Cambria Math" w:hAnsi="Cambria Math" w:cs="Cambria Math"/>
          <w:color w:val="000000" w:themeColor="text1"/>
          <w:sz w:val="22"/>
          <w:szCs w:val="22"/>
          <w:lang w:val="hy-AM"/>
        </w:rPr>
        <w:t>₂</w:t>
      </w:r>
      <w:r w:rsidRPr="004B0FC2">
        <w:rPr>
          <w:color w:val="000000" w:themeColor="text1"/>
          <w:sz w:val="22"/>
          <w:szCs w:val="22"/>
          <w:lang w:val="hy-AM"/>
        </w:rPr>
        <w:t>SO</w:t>
      </w:r>
      <w:r w:rsidRPr="004B0FC2">
        <w:rPr>
          <w:rFonts w:ascii="Cambria Math" w:hAnsi="Cambria Math" w:cs="Cambria Math"/>
          <w:color w:val="000000" w:themeColor="text1"/>
          <w:sz w:val="22"/>
          <w:szCs w:val="22"/>
          <w:lang w:val="hy-AM"/>
        </w:rPr>
        <w:t>₄</w:t>
      </w:r>
      <w:r w:rsidRPr="004B0FC2">
        <w:rPr>
          <w:color w:val="000000" w:themeColor="text1"/>
          <w:sz w:val="22"/>
          <w:szCs w:val="22"/>
          <w:lang w:val="hy-AM"/>
        </w:rPr>
        <w:t>)</w:t>
      </w:r>
    </w:p>
    <w:p w14:paraId="59477EFB" w14:textId="11811FA9" w:rsidR="001C4C12" w:rsidRPr="004B0FC2" w:rsidRDefault="00DB7810" w:rsidP="001C4C12">
      <w:pPr>
        <w:pStyle w:val="af"/>
        <w:rPr>
          <w:rFonts w:asciiTheme="minorHAnsi" w:hAnsiTheme="minorHAnsi"/>
          <w:b/>
          <w:i/>
          <w:color w:val="000000" w:themeColor="text1"/>
          <w:sz w:val="22"/>
          <w:szCs w:val="22"/>
          <w:lang w:val="hy-AM"/>
        </w:rPr>
      </w:pPr>
      <w:r w:rsidRPr="004B0FC2">
        <w:rPr>
          <w:rFonts w:asciiTheme="minorHAnsi" w:hAnsiTheme="minorHAnsi"/>
          <w:b/>
          <w:i/>
          <w:color w:val="000000" w:themeColor="text1"/>
          <w:sz w:val="22"/>
          <w:szCs w:val="22"/>
          <w:lang w:val="hy-AM"/>
        </w:rPr>
        <w:t>Չափաբաժին 1</w:t>
      </w:r>
    </w:p>
    <w:p w14:paraId="36645862" w14:textId="19066A30"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 xml:space="preserve">1. </w:t>
      </w:r>
      <w:r w:rsidR="00DE14D5" w:rsidRPr="004B0FC2">
        <w:rPr>
          <w:rFonts w:ascii="GHEA Grapalat" w:hAnsi="GHEA Grapalat"/>
          <w:i/>
          <w:color w:val="000000" w:themeColor="text1"/>
          <w:sz w:val="22"/>
          <w:szCs w:val="22"/>
          <w:lang w:val="hy-AM" w:eastAsia="en-US"/>
        </w:rPr>
        <w:t>Ապրանքի</w:t>
      </w:r>
      <w:r w:rsidRPr="004B0FC2">
        <w:rPr>
          <w:rFonts w:ascii="GHEA Grapalat" w:hAnsi="GHEA Grapalat"/>
          <w:i/>
          <w:color w:val="000000" w:themeColor="text1"/>
          <w:sz w:val="22"/>
          <w:szCs w:val="22"/>
          <w:lang w:val="af-ZA" w:eastAsia="en-US"/>
        </w:rPr>
        <w:t xml:space="preserve"> անվանումը</w:t>
      </w:r>
    </w:p>
    <w:p w14:paraId="429F759A" w14:textId="52DDA23A" w:rsidR="001C4C12" w:rsidRPr="005B5199" w:rsidRDefault="001C4C12" w:rsidP="00DE14D5">
      <w:pPr>
        <w:rPr>
          <w:rFonts w:ascii="GHEA Grapalat" w:hAnsi="GHEA Grapalat"/>
          <w:i/>
          <w:color w:val="000000" w:themeColor="text1"/>
          <w:sz w:val="22"/>
          <w:szCs w:val="22"/>
          <w:lang w:val="hy-AM"/>
        </w:rPr>
      </w:pPr>
      <w:r w:rsidRPr="004B0FC2">
        <w:rPr>
          <w:rFonts w:ascii="GHEA Grapalat" w:hAnsi="GHEA Grapalat"/>
          <w:i/>
          <w:color w:val="000000" w:themeColor="text1"/>
          <w:sz w:val="22"/>
          <w:szCs w:val="22"/>
          <w:lang w:val="af-ZA"/>
        </w:rPr>
        <w:t>Ծծմբական թթու (ծանր քիմիական հեղուկ՝ H₂SO₄)</w:t>
      </w:r>
      <w:r w:rsidR="005B5199">
        <w:rPr>
          <w:rFonts w:ascii="GHEA Grapalat" w:hAnsi="GHEA Grapalat"/>
          <w:i/>
          <w:color w:val="000000" w:themeColor="text1"/>
          <w:sz w:val="22"/>
          <w:szCs w:val="22"/>
          <w:lang w:val="hy-AM"/>
        </w:rPr>
        <w:t xml:space="preserve"> </w:t>
      </w:r>
      <w:r w:rsidR="005B5199" w:rsidRPr="005B5199">
        <w:rPr>
          <w:rFonts w:ascii="GHEA Grapalat" w:hAnsi="GHEA Grapalat"/>
          <w:i/>
          <w:color w:val="000000" w:themeColor="text1"/>
          <w:sz w:val="22"/>
          <w:szCs w:val="22"/>
          <w:lang w:val="hy-AM"/>
        </w:rPr>
        <w:t>/տեխնիկական, ГОСТ 2184-74, վերահաշվարկված 100% կոնցենտրացիայի/</w:t>
      </w:r>
    </w:p>
    <w:p w14:paraId="7A6F7227"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2. Նպատակային կիրառում</w:t>
      </w:r>
    </w:p>
    <w:p w14:paraId="207B40E0" w14:textId="77777777" w:rsidR="001C4C12" w:rsidRPr="004B0FC2" w:rsidRDefault="001C4C12" w:rsidP="00DE14D5">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Ծծմբական թթուն նախատեսված է արդյունաբերական, լաբորատոր, մետալուրգիական, մաքրման, ջրազտման, քիմիական սինթեզի և այլ տեխնիկական գործընթացների համար։</w:t>
      </w:r>
    </w:p>
    <w:p w14:paraId="33748AD9"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3. Քիմիական հատկություններ</w:t>
      </w:r>
    </w:p>
    <w:tbl>
      <w:tblPr>
        <w:tblStyle w:val="aff2"/>
        <w:tblW w:w="0" w:type="auto"/>
        <w:tblLook w:val="04A0" w:firstRow="1" w:lastRow="0" w:firstColumn="1" w:lastColumn="0" w:noHBand="0" w:noVBand="1"/>
      </w:tblPr>
      <w:tblGrid>
        <w:gridCol w:w="4320"/>
        <w:gridCol w:w="4320"/>
      </w:tblGrid>
      <w:tr w:rsidR="004B0FC2" w:rsidRPr="004B0FC2" w14:paraId="1EC53415" w14:textId="77777777" w:rsidTr="001C4C12">
        <w:tc>
          <w:tcPr>
            <w:tcW w:w="4320" w:type="dxa"/>
          </w:tcPr>
          <w:p w14:paraId="18FF6686"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Պարամետր</w:t>
            </w:r>
          </w:p>
        </w:tc>
        <w:tc>
          <w:tcPr>
            <w:tcW w:w="4320" w:type="dxa"/>
          </w:tcPr>
          <w:p w14:paraId="190CE54B"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Ցուցանիշ</w:t>
            </w:r>
          </w:p>
        </w:tc>
      </w:tr>
      <w:tr w:rsidR="004B0FC2" w:rsidRPr="004B0FC2" w14:paraId="11E32DE5" w14:textId="77777777" w:rsidTr="001C4C12">
        <w:tc>
          <w:tcPr>
            <w:tcW w:w="4320" w:type="dxa"/>
          </w:tcPr>
          <w:p w14:paraId="0E6BC833"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Քիմիական բանաձև</w:t>
            </w:r>
          </w:p>
        </w:tc>
        <w:tc>
          <w:tcPr>
            <w:tcW w:w="4320" w:type="dxa"/>
          </w:tcPr>
          <w:p w14:paraId="57EBF357"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H₂SO₄</w:t>
            </w:r>
          </w:p>
        </w:tc>
      </w:tr>
      <w:tr w:rsidR="004B0FC2" w:rsidRPr="004B0FC2" w14:paraId="14728928" w14:textId="77777777" w:rsidTr="001C4C12">
        <w:tc>
          <w:tcPr>
            <w:tcW w:w="4320" w:type="dxa"/>
          </w:tcPr>
          <w:p w14:paraId="53646323"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Մոլեկուլային զանգված</w:t>
            </w:r>
          </w:p>
        </w:tc>
        <w:tc>
          <w:tcPr>
            <w:tcW w:w="4320" w:type="dxa"/>
          </w:tcPr>
          <w:p w14:paraId="4D3C115A"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98.08 գ/մոլ</w:t>
            </w:r>
          </w:p>
        </w:tc>
      </w:tr>
      <w:tr w:rsidR="004B0FC2" w:rsidRPr="004B0FC2" w14:paraId="0073547D" w14:textId="77777777" w:rsidTr="001C4C12">
        <w:tc>
          <w:tcPr>
            <w:tcW w:w="4320" w:type="dxa"/>
          </w:tcPr>
          <w:p w14:paraId="090486BF"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Հարկավոր կոնցենտրացիա</w:t>
            </w:r>
          </w:p>
        </w:tc>
        <w:tc>
          <w:tcPr>
            <w:tcW w:w="4320" w:type="dxa"/>
          </w:tcPr>
          <w:p w14:paraId="0DB1FE3E"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92% կամ ≥ 96% (ըստ պահանջի)</w:t>
            </w:r>
          </w:p>
        </w:tc>
      </w:tr>
      <w:tr w:rsidR="004B0FC2" w:rsidRPr="00357FA7" w14:paraId="472287AC" w14:textId="77777777" w:rsidTr="001C4C12">
        <w:tc>
          <w:tcPr>
            <w:tcW w:w="4320" w:type="dxa"/>
          </w:tcPr>
          <w:p w14:paraId="637CE938"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Տեսք</w:t>
            </w:r>
          </w:p>
        </w:tc>
        <w:tc>
          <w:tcPr>
            <w:tcW w:w="4320" w:type="dxa"/>
          </w:tcPr>
          <w:p w14:paraId="4A0BF0D2"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Թափանցիկ, անգույն կամ դեղնավուն հեղուկ</w:t>
            </w:r>
          </w:p>
        </w:tc>
      </w:tr>
      <w:tr w:rsidR="004B0FC2" w:rsidRPr="004B0FC2" w14:paraId="70C5BD3F" w14:textId="77777777" w:rsidTr="001C4C12">
        <w:tc>
          <w:tcPr>
            <w:tcW w:w="4320" w:type="dxa"/>
          </w:tcPr>
          <w:p w14:paraId="12BBB418"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Հոտ</w:t>
            </w:r>
          </w:p>
        </w:tc>
        <w:tc>
          <w:tcPr>
            <w:tcW w:w="4320" w:type="dxa"/>
          </w:tcPr>
          <w:p w14:paraId="45F8B1B1"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Սուր, խիստ հոտ</w:t>
            </w:r>
          </w:p>
        </w:tc>
      </w:tr>
      <w:tr w:rsidR="004B0FC2" w:rsidRPr="004B0FC2" w14:paraId="2313F8D9" w14:textId="77777777" w:rsidTr="001C4C12">
        <w:tc>
          <w:tcPr>
            <w:tcW w:w="4320" w:type="dxa"/>
          </w:tcPr>
          <w:p w14:paraId="6CFA13F1"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Հատուկ կշիռ</w:t>
            </w:r>
          </w:p>
        </w:tc>
        <w:tc>
          <w:tcPr>
            <w:tcW w:w="4320" w:type="dxa"/>
          </w:tcPr>
          <w:p w14:paraId="50DC00B5"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~1.84 գ/սմ³ (100% թթու դեպքում)</w:t>
            </w:r>
          </w:p>
        </w:tc>
      </w:tr>
      <w:tr w:rsidR="004B0FC2" w:rsidRPr="004B0FC2" w14:paraId="57DCB98A" w14:textId="77777777" w:rsidTr="001C4C12">
        <w:tc>
          <w:tcPr>
            <w:tcW w:w="4320" w:type="dxa"/>
          </w:tcPr>
          <w:p w14:paraId="503E4F2F"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pH</w:t>
            </w:r>
          </w:p>
        </w:tc>
        <w:tc>
          <w:tcPr>
            <w:tcW w:w="4320" w:type="dxa"/>
          </w:tcPr>
          <w:p w14:paraId="01709A51"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&lt;1</w:t>
            </w:r>
          </w:p>
        </w:tc>
      </w:tr>
      <w:tr w:rsidR="004B0FC2" w:rsidRPr="004B0FC2" w14:paraId="527232C2" w14:textId="77777777" w:rsidTr="001C4C12">
        <w:tc>
          <w:tcPr>
            <w:tcW w:w="4320" w:type="dxa"/>
          </w:tcPr>
          <w:p w14:paraId="49C6D21A"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Օքսիդացման աստիճան</w:t>
            </w:r>
          </w:p>
        </w:tc>
        <w:tc>
          <w:tcPr>
            <w:tcW w:w="4320" w:type="dxa"/>
          </w:tcPr>
          <w:p w14:paraId="6B77151F" w14:textId="77777777"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+6</w:t>
            </w:r>
          </w:p>
        </w:tc>
      </w:tr>
    </w:tbl>
    <w:p w14:paraId="021216EB"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4. Որակական պահանջներ</w:t>
      </w:r>
    </w:p>
    <w:p w14:paraId="0B05F211" w14:textId="77777777" w:rsidR="001C4C12" w:rsidRPr="004B0FC2" w:rsidRDefault="001C4C12" w:rsidP="00DE14D5">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Մաքրություն՝ ≥ 92% կամ ≥ 96%</w:t>
      </w:r>
      <w:r w:rsidRPr="004B0FC2">
        <w:rPr>
          <w:rFonts w:ascii="GHEA Grapalat" w:hAnsi="GHEA Grapalat"/>
          <w:i/>
          <w:color w:val="000000" w:themeColor="text1"/>
          <w:sz w:val="22"/>
          <w:szCs w:val="22"/>
          <w:lang w:val="af-ZA"/>
        </w:rPr>
        <w:br/>
        <w:t>- Թունավոր նյութերի պարունակությունը՝ ≤ թույլատրելի սահմանները</w:t>
      </w:r>
      <w:r w:rsidRPr="004B0FC2">
        <w:rPr>
          <w:rFonts w:ascii="GHEA Grapalat" w:hAnsi="GHEA Grapalat"/>
          <w:i/>
          <w:color w:val="000000" w:themeColor="text1"/>
          <w:sz w:val="22"/>
          <w:szCs w:val="22"/>
          <w:lang w:val="af-ZA"/>
        </w:rPr>
        <w:br/>
        <w:t>- Հատուկ կշիռը պետք է համապատասխանեցվի պահանջված կոնցենտրացիային</w:t>
      </w:r>
      <w:r w:rsidRPr="004B0FC2">
        <w:rPr>
          <w:rFonts w:ascii="GHEA Grapalat" w:hAnsi="GHEA Grapalat"/>
          <w:i/>
          <w:color w:val="000000" w:themeColor="text1"/>
          <w:sz w:val="22"/>
          <w:szCs w:val="22"/>
          <w:lang w:val="af-ZA"/>
        </w:rPr>
        <w:br/>
        <w:t>- Չպարունակի մեխանիկական խառնուրդներ կամ նստվածք</w:t>
      </w:r>
      <w:r w:rsidRPr="004B0FC2">
        <w:rPr>
          <w:rFonts w:ascii="GHEA Grapalat" w:hAnsi="GHEA Grapalat"/>
          <w:i/>
          <w:color w:val="000000" w:themeColor="text1"/>
          <w:sz w:val="22"/>
          <w:szCs w:val="22"/>
          <w:lang w:val="af-ZA"/>
        </w:rPr>
        <w:br/>
        <w:t>- Պահանջվող վկայագրերը՝ արտադրության և անալիզի</w:t>
      </w:r>
    </w:p>
    <w:p w14:paraId="7E242E98"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5. Փաթեթավորում և տեղափոխում</w:t>
      </w:r>
    </w:p>
    <w:p w14:paraId="4D1C8BCC" w14:textId="055D2237" w:rsidR="001C4C12" w:rsidRPr="005B5199" w:rsidRDefault="001C4C12" w:rsidP="00DE14D5">
      <w:pPr>
        <w:rPr>
          <w:rFonts w:ascii="GHEA Grapalat" w:hAnsi="GHEA Grapalat"/>
          <w:i/>
          <w:color w:val="000000" w:themeColor="text1"/>
          <w:sz w:val="22"/>
          <w:szCs w:val="22"/>
          <w:lang w:val="hy-AM"/>
        </w:rPr>
      </w:pPr>
      <w:r w:rsidRPr="004B0FC2">
        <w:rPr>
          <w:rFonts w:ascii="GHEA Grapalat" w:hAnsi="GHEA Grapalat"/>
          <w:i/>
          <w:color w:val="000000" w:themeColor="text1"/>
          <w:sz w:val="22"/>
          <w:szCs w:val="22"/>
          <w:lang w:val="af-ZA"/>
        </w:rPr>
        <w:t>-</w:t>
      </w:r>
      <w:r w:rsidR="005B5199">
        <w:rPr>
          <w:rFonts w:ascii="GHEA Grapalat" w:hAnsi="GHEA Grapalat"/>
          <w:i/>
          <w:color w:val="000000" w:themeColor="text1"/>
          <w:sz w:val="22"/>
          <w:szCs w:val="22"/>
          <w:lang w:val="hy-AM"/>
        </w:rPr>
        <w:t xml:space="preserve"> Փակ տրանսպորտային միջոցներով /ցիստեռն/</w:t>
      </w:r>
    </w:p>
    <w:p w14:paraId="5B2BF523"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6. Տրանսպորտավորում</w:t>
      </w:r>
    </w:p>
    <w:p w14:paraId="40682C5C" w14:textId="4883AF0D" w:rsidR="001C4C12" w:rsidRPr="004B0FC2" w:rsidRDefault="001C4C12" w:rsidP="001C4C12">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Համապատասխան ADR (Եվրոպական համաձայնագիր՝ վտանգավոր բեռների միջազգային ճանապարհային փոխադրումների համար)</w:t>
      </w:r>
      <w:r w:rsidRPr="004B0FC2">
        <w:rPr>
          <w:rFonts w:ascii="GHEA Grapalat" w:hAnsi="GHEA Grapalat"/>
          <w:i/>
          <w:color w:val="000000" w:themeColor="text1"/>
          <w:sz w:val="22"/>
          <w:szCs w:val="22"/>
          <w:lang w:val="af-ZA"/>
        </w:rPr>
        <w:br/>
        <w:t>- Բեռնափոխադրում միայն հատուկ լիցենզավորված փոխադրողների կողմից</w:t>
      </w:r>
      <w:r w:rsidRPr="004B0FC2">
        <w:rPr>
          <w:rFonts w:ascii="GHEA Grapalat" w:hAnsi="GHEA Grapalat"/>
          <w:i/>
          <w:color w:val="000000" w:themeColor="text1"/>
          <w:sz w:val="22"/>
          <w:szCs w:val="22"/>
          <w:lang w:val="af-ZA"/>
        </w:rPr>
        <w:br/>
        <w:t xml:space="preserve">- Մատակարարման ժամկետ՝ ըստ պայմանագրի </w:t>
      </w:r>
    </w:p>
    <w:p w14:paraId="777AADCB" w14:textId="77777777" w:rsidR="001C4C12" w:rsidRPr="004B0FC2" w:rsidRDefault="001C4C12" w:rsidP="00DE14D5">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7. Լրացուցիչ պահանջներ</w:t>
      </w:r>
    </w:p>
    <w:p w14:paraId="386A45EC" w14:textId="77777777" w:rsidR="001C4C12" w:rsidRPr="004B0FC2" w:rsidRDefault="001C4C12" w:rsidP="00DE14D5">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Արտադրողի վկայական (Certificate of Analysis - COA)</w:t>
      </w:r>
      <w:r w:rsidRPr="004B0FC2">
        <w:rPr>
          <w:rFonts w:ascii="GHEA Grapalat" w:hAnsi="GHEA Grapalat"/>
          <w:i/>
          <w:color w:val="000000" w:themeColor="text1"/>
          <w:sz w:val="22"/>
          <w:szCs w:val="22"/>
          <w:lang w:val="af-ZA"/>
        </w:rPr>
        <w:br/>
        <w:t>- Սերտիֆիկացում՝ ըստ ISO կամ GOST ստանդարտների</w:t>
      </w:r>
      <w:r w:rsidRPr="004B0FC2">
        <w:rPr>
          <w:rFonts w:ascii="GHEA Grapalat" w:hAnsi="GHEA Grapalat"/>
          <w:i/>
          <w:color w:val="000000" w:themeColor="text1"/>
          <w:sz w:val="22"/>
          <w:szCs w:val="22"/>
          <w:lang w:val="af-ZA"/>
        </w:rPr>
        <w:br/>
        <w:t>- Հնարավորություն՝ նախնական նմուշի տրամադրման (5 լ)</w:t>
      </w:r>
      <w:r w:rsidRPr="004B0FC2">
        <w:rPr>
          <w:rFonts w:ascii="GHEA Grapalat" w:hAnsi="GHEA Grapalat"/>
          <w:i/>
          <w:color w:val="000000" w:themeColor="text1"/>
          <w:sz w:val="22"/>
          <w:szCs w:val="22"/>
          <w:lang w:val="af-ZA"/>
        </w:rPr>
        <w:br/>
        <w:t>- Պայմանագրով սահմանված որակի երաշխիք</w:t>
      </w:r>
    </w:p>
    <w:p w14:paraId="353FD49F" w14:textId="60693697" w:rsidR="001C4C12" w:rsidRPr="004B0FC2" w:rsidRDefault="001C4C12" w:rsidP="00DE14D5">
      <w:pPr>
        <w:ind w:firstLine="709"/>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xml:space="preserve">Տեխնիկական ծծմբական թթուն օգտագործվում է կատիոնիտային I, II աստիճանի զտիչների և ԽՏԶ տիպի զտիչների ռեգեներացիայի համար: </w:t>
      </w:r>
    </w:p>
    <w:p w14:paraId="6CCCA982" w14:textId="7EDF676D" w:rsidR="001C4C12" w:rsidRDefault="001C4C12" w:rsidP="00DE14D5">
      <w:pPr>
        <w:ind w:firstLine="709"/>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Անգույն հեղուկ է, թույլատրելի 92,5-98%-ը: Ծծմբական թթուն H2SO4 2-րդ կարգի վտանգավորության աստիճանի է:</w:t>
      </w:r>
    </w:p>
    <w:p w14:paraId="5B8FBB67" w14:textId="34155388" w:rsidR="005B5199" w:rsidRDefault="005B5199" w:rsidP="00DE14D5">
      <w:pPr>
        <w:ind w:firstLine="709"/>
        <w:rPr>
          <w:rFonts w:ascii="GHEA Grapalat" w:hAnsi="GHEA Grapalat"/>
          <w:i/>
          <w:color w:val="000000" w:themeColor="text1"/>
          <w:sz w:val="22"/>
          <w:szCs w:val="22"/>
          <w:lang w:val="af-ZA"/>
        </w:rPr>
      </w:pPr>
    </w:p>
    <w:p w14:paraId="31325E93" w14:textId="746302E5" w:rsidR="005B5199" w:rsidRDefault="005B5199" w:rsidP="00DE14D5">
      <w:pPr>
        <w:ind w:firstLine="709"/>
        <w:rPr>
          <w:rFonts w:ascii="GHEA Grapalat" w:hAnsi="GHEA Grapalat"/>
          <w:i/>
          <w:color w:val="000000" w:themeColor="text1"/>
          <w:sz w:val="22"/>
          <w:szCs w:val="22"/>
          <w:lang w:val="af-ZA"/>
        </w:rPr>
      </w:pPr>
    </w:p>
    <w:p w14:paraId="1572EEB3" w14:textId="77777777" w:rsidR="005B5199" w:rsidRPr="004B0FC2" w:rsidRDefault="005B5199" w:rsidP="00DE14D5">
      <w:pPr>
        <w:ind w:firstLine="709"/>
        <w:rPr>
          <w:rFonts w:ascii="GHEA Grapalat" w:hAnsi="GHEA Grapalat"/>
          <w:i/>
          <w:color w:val="000000" w:themeColor="text1"/>
          <w:sz w:val="22"/>
          <w:szCs w:val="22"/>
          <w:lang w:val="af-ZA"/>
        </w:rPr>
      </w:pPr>
    </w:p>
    <w:p w14:paraId="77AD8D29" w14:textId="77777777" w:rsidR="00DB7810" w:rsidRPr="004B0FC2" w:rsidRDefault="00DB7810" w:rsidP="004C2EF7">
      <w:pPr>
        <w:spacing w:line="276" w:lineRule="auto"/>
        <w:jc w:val="center"/>
        <w:rPr>
          <w:rFonts w:ascii="GHEA Grapalat" w:hAnsi="GHEA Grapalat"/>
          <w:b/>
          <w:i/>
          <w:color w:val="000000" w:themeColor="text1"/>
          <w:sz w:val="22"/>
          <w:szCs w:val="22"/>
          <w:lang w:val="af-ZA"/>
        </w:rPr>
      </w:pPr>
      <w:r w:rsidRPr="004B0FC2">
        <w:rPr>
          <w:rFonts w:ascii="GHEA Grapalat" w:hAnsi="GHEA Grapalat"/>
          <w:b/>
          <w:i/>
          <w:color w:val="000000" w:themeColor="text1"/>
          <w:sz w:val="22"/>
          <w:szCs w:val="22"/>
          <w:lang w:val="af-ZA"/>
        </w:rPr>
        <w:lastRenderedPageBreak/>
        <w:t>ՏԵԽՆԻԿԱԿԱՆ ԱՌԱՋԱԴՐԱՆՔ</w:t>
      </w:r>
    </w:p>
    <w:p w14:paraId="3D812F63" w14:textId="2BD7FD50" w:rsidR="004C2EF7" w:rsidRPr="00395FE8" w:rsidRDefault="004C2EF7" w:rsidP="004C2EF7">
      <w:pPr>
        <w:pStyle w:val="af"/>
        <w:rPr>
          <w:rFonts w:ascii="GHEA Grapalat" w:hAnsi="GHEA Grapalat"/>
          <w:bCs/>
          <w:i/>
          <w:color w:val="000000" w:themeColor="text1"/>
          <w:sz w:val="22"/>
          <w:szCs w:val="22"/>
          <w:lang w:val="hy-AM"/>
        </w:rPr>
      </w:pPr>
      <w:r w:rsidRPr="00395FE8">
        <w:rPr>
          <w:rFonts w:ascii="GHEA Grapalat" w:hAnsi="GHEA Grapalat"/>
          <w:bCs/>
          <w:i/>
          <w:color w:val="000000" w:themeColor="text1"/>
          <w:sz w:val="22"/>
          <w:szCs w:val="22"/>
          <w:lang w:val="af-ZA"/>
        </w:rPr>
        <w:t>Կաուստիկ սոդա (Նատրիումի հիդրօքսիդ — NaOH)</w:t>
      </w:r>
      <w:r w:rsidR="00395FE8">
        <w:rPr>
          <w:rFonts w:ascii="GHEA Grapalat" w:hAnsi="GHEA Grapalat"/>
          <w:bCs/>
          <w:i/>
          <w:color w:val="000000" w:themeColor="text1"/>
          <w:sz w:val="22"/>
          <w:szCs w:val="22"/>
          <w:lang w:val="hy-AM"/>
        </w:rPr>
        <w:t xml:space="preserve"> </w:t>
      </w:r>
    </w:p>
    <w:p w14:paraId="42F01E7C" w14:textId="72514E32" w:rsidR="004C2EF7" w:rsidRPr="004B0FC2" w:rsidRDefault="004C2EF7" w:rsidP="004C2EF7">
      <w:pPr>
        <w:pStyle w:val="af"/>
        <w:rPr>
          <w:rFonts w:ascii="GHEA Grapalat" w:hAnsi="GHEA Grapalat"/>
          <w:b/>
          <w:i/>
          <w:color w:val="000000" w:themeColor="text1"/>
          <w:sz w:val="22"/>
          <w:szCs w:val="22"/>
          <w:lang w:val="af-ZA"/>
        </w:rPr>
      </w:pPr>
      <w:r w:rsidRPr="004B0FC2">
        <w:rPr>
          <w:rFonts w:ascii="GHEA Grapalat" w:hAnsi="GHEA Grapalat"/>
          <w:b/>
          <w:i/>
          <w:color w:val="000000" w:themeColor="text1"/>
          <w:sz w:val="22"/>
          <w:szCs w:val="22"/>
          <w:lang w:val="af-ZA"/>
        </w:rPr>
        <w:t>Չափաբաժին 2</w:t>
      </w:r>
    </w:p>
    <w:p w14:paraId="5590062A" w14:textId="77777777" w:rsidR="004C2EF7" w:rsidRPr="004B0FC2" w:rsidRDefault="004C2EF7" w:rsidP="004C2EF7">
      <w:pPr>
        <w:pStyle w:val="af"/>
        <w:jc w:val="left"/>
        <w:rPr>
          <w:rFonts w:ascii="GHEA Grapalat" w:hAnsi="GHEA Grapalat"/>
          <w:i/>
          <w:color w:val="000000" w:themeColor="text1"/>
          <w:sz w:val="22"/>
          <w:szCs w:val="22"/>
          <w:lang w:val="af-ZA"/>
        </w:rPr>
      </w:pPr>
    </w:p>
    <w:p w14:paraId="2003B7B7"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1. Արտադրանքի անվանումը</w:t>
      </w:r>
    </w:p>
    <w:p w14:paraId="49ABBDA6" w14:textId="62F838C8" w:rsidR="004C2EF7" w:rsidRPr="00395FE8" w:rsidRDefault="004C2EF7" w:rsidP="004C2EF7">
      <w:pPr>
        <w:rPr>
          <w:rFonts w:ascii="GHEA Grapalat" w:hAnsi="GHEA Grapalat"/>
          <w:i/>
          <w:color w:val="000000" w:themeColor="text1"/>
          <w:sz w:val="22"/>
          <w:szCs w:val="22"/>
          <w:lang w:val="hy-AM"/>
        </w:rPr>
      </w:pPr>
      <w:r w:rsidRPr="004B0FC2">
        <w:rPr>
          <w:rFonts w:ascii="GHEA Grapalat" w:hAnsi="GHEA Grapalat"/>
          <w:i/>
          <w:color w:val="000000" w:themeColor="text1"/>
          <w:sz w:val="22"/>
          <w:szCs w:val="22"/>
          <w:lang w:val="af-ZA"/>
        </w:rPr>
        <w:t>Կաուստիկ սոդա (Նատրիումի հիդրօքսիդ — NaOH)</w:t>
      </w:r>
      <w:r w:rsidR="00395FE8">
        <w:rPr>
          <w:rFonts w:ascii="GHEA Grapalat" w:hAnsi="GHEA Grapalat"/>
          <w:i/>
          <w:color w:val="000000" w:themeColor="text1"/>
          <w:sz w:val="22"/>
          <w:szCs w:val="22"/>
          <w:lang w:val="hy-AM"/>
        </w:rPr>
        <w:t xml:space="preserve">, տեխնիկական կծու նատրիում </w:t>
      </w:r>
      <w:r w:rsidR="00395FE8" w:rsidRPr="00395FE8">
        <w:rPr>
          <w:rFonts w:ascii="GHEA Grapalat" w:hAnsi="GHEA Grapalat"/>
          <w:i/>
          <w:color w:val="000000" w:themeColor="text1"/>
          <w:sz w:val="22"/>
          <w:szCs w:val="22"/>
          <w:lang w:val="af-ZA"/>
        </w:rPr>
        <w:t xml:space="preserve">ГОСТ 2263-79, </w:t>
      </w:r>
      <w:r w:rsidR="00395FE8">
        <w:rPr>
          <w:rFonts w:ascii="GHEA Grapalat" w:hAnsi="GHEA Grapalat"/>
          <w:i/>
          <w:color w:val="000000" w:themeColor="text1"/>
          <w:sz w:val="22"/>
          <w:szCs w:val="22"/>
          <w:lang w:val="hy-AM"/>
        </w:rPr>
        <w:t>վերահաշվարկված 100</w:t>
      </w:r>
      <w:r w:rsidR="00395FE8" w:rsidRPr="00395FE8">
        <w:rPr>
          <w:rFonts w:ascii="GHEA Grapalat" w:hAnsi="GHEA Grapalat"/>
          <w:i/>
          <w:color w:val="000000" w:themeColor="text1"/>
          <w:sz w:val="22"/>
          <w:szCs w:val="22"/>
          <w:lang w:val="af-ZA"/>
        </w:rPr>
        <w:t>%</w:t>
      </w:r>
      <w:r w:rsidR="00395FE8">
        <w:rPr>
          <w:rFonts w:ascii="GHEA Grapalat" w:hAnsi="GHEA Grapalat"/>
          <w:i/>
          <w:color w:val="000000" w:themeColor="text1"/>
          <w:sz w:val="22"/>
          <w:szCs w:val="22"/>
          <w:lang w:val="af-ZA"/>
        </w:rPr>
        <w:t xml:space="preserve"> </w:t>
      </w:r>
      <w:r w:rsidR="00395FE8">
        <w:rPr>
          <w:rFonts w:ascii="GHEA Grapalat" w:hAnsi="GHEA Grapalat"/>
          <w:i/>
          <w:color w:val="000000" w:themeColor="text1"/>
          <w:sz w:val="22"/>
          <w:szCs w:val="22"/>
          <w:lang w:val="hy-AM"/>
        </w:rPr>
        <w:t>կոնցենտրացիայի</w:t>
      </w:r>
    </w:p>
    <w:p w14:paraId="5C975ECC"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2. Նպատակային կիրառում</w:t>
      </w:r>
    </w:p>
    <w:p w14:paraId="361C9B9D"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Նատրիումի հիդրօքսիդը (կաուստիկ սոդա) նախատեսված է արդյունաբերական, մաքրման, ջրազտման, թղթարտադրության, սաբունի արտադրության, քիմիական գործընթացների և լաբորատոր պայմաններում կիրառման համար։</w:t>
      </w:r>
    </w:p>
    <w:p w14:paraId="028AB845"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3. Քիմիական հատկություններ</w:t>
      </w:r>
    </w:p>
    <w:tbl>
      <w:tblPr>
        <w:tblStyle w:val="aff2"/>
        <w:tblW w:w="0" w:type="auto"/>
        <w:tblLook w:val="04A0" w:firstRow="1" w:lastRow="0" w:firstColumn="1" w:lastColumn="0" w:noHBand="0" w:noVBand="1"/>
      </w:tblPr>
      <w:tblGrid>
        <w:gridCol w:w="4320"/>
        <w:gridCol w:w="4320"/>
      </w:tblGrid>
      <w:tr w:rsidR="004B0FC2" w:rsidRPr="004B0FC2" w14:paraId="234CD8B1" w14:textId="77777777" w:rsidTr="007D4942">
        <w:tc>
          <w:tcPr>
            <w:tcW w:w="4320" w:type="dxa"/>
          </w:tcPr>
          <w:p w14:paraId="1ECBE791"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Պարամետր</w:t>
            </w:r>
          </w:p>
        </w:tc>
        <w:tc>
          <w:tcPr>
            <w:tcW w:w="4320" w:type="dxa"/>
          </w:tcPr>
          <w:p w14:paraId="0F7F5782"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Ցուցանիշ</w:t>
            </w:r>
          </w:p>
        </w:tc>
      </w:tr>
      <w:tr w:rsidR="004B0FC2" w:rsidRPr="004B0FC2" w14:paraId="473C74AB" w14:textId="77777777" w:rsidTr="007D4942">
        <w:tc>
          <w:tcPr>
            <w:tcW w:w="4320" w:type="dxa"/>
          </w:tcPr>
          <w:p w14:paraId="5621B632"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Քիմիական բանաձև</w:t>
            </w:r>
          </w:p>
        </w:tc>
        <w:tc>
          <w:tcPr>
            <w:tcW w:w="4320" w:type="dxa"/>
          </w:tcPr>
          <w:p w14:paraId="66578955"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NaOH</w:t>
            </w:r>
          </w:p>
        </w:tc>
      </w:tr>
      <w:tr w:rsidR="004B0FC2" w:rsidRPr="004B0FC2" w14:paraId="64EF19DD" w14:textId="77777777" w:rsidTr="007D4942">
        <w:tc>
          <w:tcPr>
            <w:tcW w:w="4320" w:type="dxa"/>
          </w:tcPr>
          <w:p w14:paraId="7554A872"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Մոլեկուլային զանգված</w:t>
            </w:r>
          </w:p>
        </w:tc>
        <w:tc>
          <w:tcPr>
            <w:tcW w:w="4320" w:type="dxa"/>
          </w:tcPr>
          <w:p w14:paraId="4BCF25EF"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39.997 գ/մոլ</w:t>
            </w:r>
          </w:p>
        </w:tc>
      </w:tr>
      <w:tr w:rsidR="004B0FC2" w:rsidRPr="004B0FC2" w14:paraId="126C110F" w14:textId="77777777" w:rsidTr="007D4942">
        <w:tc>
          <w:tcPr>
            <w:tcW w:w="4320" w:type="dxa"/>
          </w:tcPr>
          <w:p w14:paraId="43C01D89"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Կոնցենտրացիա</w:t>
            </w:r>
          </w:p>
        </w:tc>
        <w:tc>
          <w:tcPr>
            <w:tcW w:w="4320" w:type="dxa"/>
          </w:tcPr>
          <w:p w14:paraId="3C39D9FA"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98.5% չոր նատրիումի հիդրօքսիդի դեպքում</w:t>
            </w:r>
          </w:p>
        </w:tc>
      </w:tr>
      <w:tr w:rsidR="004B0FC2" w:rsidRPr="00381426" w14:paraId="1B06D825" w14:textId="77777777" w:rsidTr="007D4942">
        <w:tc>
          <w:tcPr>
            <w:tcW w:w="4320" w:type="dxa"/>
          </w:tcPr>
          <w:p w14:paraId="56D719A1"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Տեսք</w:t>
            </w:r>
          </w:p>
        </w:tc>
        <w:tc>
          <w:tcPr>
            <w:tcW w:w="4320" w:type="dxa"/>
          </w:tcPr>
          <w:p w14:paraId="14FF23A3" w14:textId="74B7870A" w:rsidR="004C2EF7" w:rsidRPr="004B0FC2" w:rsidRDefault="00395FE8" w:rsidP="004C2EF7">
            <w:pPr>
              <w:rPr>
                <w:rFonts w:ascii="GHEA Grapalat" w:hAnsi="GHEA Grapalat"/>
                <w:i/>
                <w:color w:val="000000" w:themeColor="text1"/>
                <w:sz w:val="22"/>
                <w:szCs w:val="22"/>
                <w:lang w:val="hy-AM"/>
              </w:rPr>
            </w:pPr>
            <w:r>
              <w:rPr>
                <w:rFonts w:ascii="GHEA Grapalat" w:hAnsi="GHEA Grapalat"/>
                <w:i/>
                <w:color w:val="000000" w:themeColor="text1"/>
                <w:sz w:val="22"/>
                <w:szCs w:val="22"/>
                <w:lang w:val="hy-AM"/>
              </w:rPr>
              <w:t>Հ</w:t>
            </w:r>
            <w:r w:rsidR="00A23FA7" w:rsidRPr="004B0FC2">
              <w:rPr>
                <w:rFonts w:ascii="GHEA Grapalat" w:hAnsi="GHEA Grapalat"/>
                <w:i/>
                <w:color w:val="000000" w:themeColor="text1"/>
                <w:sz w:val="22"/>
                <w:szCs w:val="22"/>
                <w:lang w:val="hy-AM"/>
              </w:rPr>
              <w:t>եղուկ վիճակում</w:t>
            </w:r>
          </w:p>
        </w:tc>
      </w:tr>
      <w:tr w:rsidR="004B0FC2" w:rsidRPr="004B0FC2" w14:paraId="5C7E9B59" w14:textId="77777777" w:rsidTr="007D4942">
        <w:tc>
          <w:tcPr>
            <w:tcW w:w="4320" w:type="dxa"/>
          </w:tcPr>
          <w:p w14:paraId="709EB232"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Հոտ</w:t>
            </w:r>
          </w:p>
        </w:tc>
        <w:tc>
          <w:tcPr>
            <w:tcW w:w="4320" w:type="dxa"/>
          </w:tcPr>
          <w:p w14:paraId="13270F32"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Անհոտ</w:t>
            </w:r>
          </w:p>
        </w:tc>
      </w:tr>
      <w:tr w:rsidR="004B0FC2" w:rsidRPr="004B0FC2" w14:paraId="5F7BB9A9" w14:textId="77777777" w:rsidTr="007D4942">
        <w:tc>
          <w:tcPr>
            <w:tcW w:w="4320" w:type="dxa"/>
          </w:tcPr>
          <w:p w14:paraId="001A894A"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Հալման ջերմաստիճան</w:t>
            </w:r>
          </w:p>
        </w:tc>
        <w:tc>
          <w:tcPr>
            <w:tcW w:w="4320" w:type="dxa"/>
          </w:tcPr>
          <w:p w14:paraId="15119B33"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318 °C</w:t>
            </w:r>
          </w:p>
        </w:tc>
      </w:tr>
      <w:tr w:rsidR="004B0FC2" w:rsidRPr="004B0FC2" w14:paraId="4E5BD19C" w14:textId="77777777" w:rsidTr="007D4942">
        <w:tc>
          <w:tcPr>
            <w:tcW w:w="4320" w:type="dxa"/>
          </w:tcPr>
          <w:p w14:paraId="288E7134"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Եռման ջերմաստիճան</w:t>
            </w:r>
          </w:p>
        </w:tc>
        <w:tc>
          <w:tcPr>
            <w:tcW w:w="4320" w:type="dxa"/>
          </w:tcPr>
          <w:p w14:paraId="7B9997A7"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1388 °C</w:t>
            </w:r>
          </w:p>
        </w:tc>
      </w:tr>
      <w:tr w:rsidR="004B0FC2" w:rsidRPr="004B0FC2" w14:paraId="5618B4BC" w14:textId="77777777" w:rsidTr="007D4942">
        <w:tc>
          <w:tcPr>
            <w:tcW w:w="4320" w:type="dxa"/>
          </w:tcPr>
          <w:p w14:paraId="338535E6"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Հատուկ կշիռ</w:t>
            </w:r>
          </w:p>
        </w:tc>
        <w:tc>
          <w:tcPr>
            <w:tcW w:w="4320" w:type="dxa"/>
          </w:tcPr>
          <w:p w14:paraId="1871856F"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~2.13 գ/սմ³</w:t>
            </w:r>
          </w:p>
        </w:tc>
      </w:tr>
      <w:tr w:rsidR="004B0FC2" w:rsidRPr="004B0FC2" w14:paraId="4361EB52" w14:textId="77777777" w:rsidTr="007D4942">
        <w:tc>
          <w:tcPr>
            <w:tcW w:w="4320" w:type="dxa"/>
          </w:tcPr>
          <w:p w14:paraId="0CDA8018"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pH (1% լուծույթում)</w:t>
            </w:r>
          </w:p>
        </w:tc>
        <w:tc>
          <w:tcPr>
            <w:tcW w:w="4320" w:type="dxa"/>
          </w:tcPr>
          <w:p w14:paraId="3570CC7F"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~13.5</w:t>
            </w:r>
          </w:p>
        </w:tc>
      </w:tr>
    </w:tbl>
    <w:p w14:paraId="1E8D71B2"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4. Որակական պահանջներ</w:t>
      </w:r>
    </w:p>
    <w:p w14:paraId="334F8964" w14:textId="77777777"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Մաքրություն՝ ≥ 98.5%</w:t>
      </w:r>
      <w:r w:rsidRPr="004B0FC2">
        <w:rPr>
          <w:rFonts w:ascii="GHEA Grapalat" w:hAnsi="GHEA Grapalat"/>
          <w:i/>
          <w:color w:val="000000" w:themeColor="text1"/>
          <w:sz w:val="22"/>
          <w:szCs w:val="22"/>
          <w:lang w:val="af-ZA"/>
        </w:rPr>
        <w:br/>
        <w:t>- Չպարունակի օտար նյութեր, նստվածք կամ խոնավություն</w:t>
      </w:r>
      <w:r w:rsidRPr="004B0FC2">
        <w:rPr>
          <w:rFonts w:ascii="GHEA Grapalat" w:hAnsi="GHEA Grapalat"/>
          <w:i/>
          <w:color w:val="000000" w:themeColor="text1"/>
          <w:sz w:val="22"/>
          <w:szCs w:val="22"/>
          <w:lang w:val="af-ZA"/>
        </w:rPr>
        <w:br/>
        <w:t>- Պահանջվող վկայագրեր՝ COA, SDS (անվտանգության տեղեկագիր)</w:t>
      </w:r>
      <w:r w:rsidRPr="004B0FC2">
        <w:rPr>
          <w:rFonts w:ascii="GHEA Grapalat" w:hAnsi="GHEA Grapalat"/>
          <w:i/>
          <w:color w:val="000000" w:themeColor="text1"/>
          <w:sz w:val="22"/>
          <w:szCs w:val="22"/>
          <w:lang w:val="af-ZA"/>
        </w:rPr>
        <w:br/>
        <w:t>- Համապատասխանություն՝ GOST 2263 կամ համարժեք ISO ստանդարտներին</w:t>
      </w:r>
    </w:p>
    <w:p w14:paraId="0D567EFF"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5. Փաթեթավորում և տեղափոխում</w:t>
      </w:r>
    </w:p>
    <w:p w14:paraId="4A52C2EB" w14:textId="310F1CFE" w:rsidR="004C2EF7" w:rsidRPr="00395FE8" w:rsidRDefault="004C2EF7" w:rsidP="004C2EF7">
      <w:pPr>
        <w:rPr>
          <w:rFonts w:ascii="GHEA Grapalat" w:hAnsi="GHEA Grapalat"/>
          <w:i/>
          <w:color w:val="000000" w:themeColor="text1"/>
          <w:sz w:val="22"/>
          <w:szCs w:val="22"/>
          <w:lang w:val="hy-AM"/>
        </w:rPr>
      </w:pPr>
      <w:r w:rsidRPr="004B0FC2">
        <w:rPr>
          <w:rFonts w:ascii="GHEA Grapalat" w:hAnsi="GHEA Grapalat"/>
          <w:i/>
          <w:color w:val="000000" w:themeColor="text1"/>
          <w:sz w:val="22"/>
          <w:szCs w:val="22"/>
          <w:lang w:val="af-ZA"/>
        </w:rPr>
        <w:t xml:space="preserve">- </w:t>
      </w:r>
      <w:r w:rsidR="00395FE8">
        <w:rPr>
          <w:rFonts w:ascii="GHEA Grapalat" w:hAnsi="GHEA Grapalat"/>
          <w:i/>
          <w:color w:val="000000" w:themeColor="text1"/>
          <w:sz w:val="22"/>
          <w:szCs w:val="22"/>
          <w:lang w:val="hy-AM"/>
        </w:rPr>
        <w:t>Փակ տրանսպորտային միջոցներով /ցիստեռն/</w:t>
      </w:r>
    </w:p>
    <w:p w14:paraId="640C99BF"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6. Տրանսպորտավորում</w:t>
      </w:r>
    </w:p>
    <w:p w14:paraId="52730F33" w14:textId="6FFDE25F" w:rsidR="004C2EF7" w:rsidRPr="004B0FC2" w:rsidRDefault="004C2EF7" w:rsidP="004C2EF7">
      <w:pPr>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Տեղափոխում՝ փակ տրանսպորտային միջոցներով</w:t>
      </w:r>
      <w:r w:rsidR="00357FA7">
        <w:rPr>
          <w:rFonts w:ascii="GHEA Grapalat" w:hAnsi="GHEA Grapalat"/>
          <w:i/>
          <w:color w:val="000000" w:themeColor="text1"/>
          <w:sz w:val="22"/>
          <w:szCs w:val="22"/>
          <w:lang w:val="af-ZA"/>
        </w:rPr>
        <w:t xml:space="preserve"> IBC </w:t>
      </w:r>
      <w:r w:rsidR="00357FA7">
        <w:rPr>
          <w:rFonts w:ascii="GHEA Grapalat" w:hAnsi="GHEA Grapalat"/>
          <w:i/>
          <w:color w:val="000000" w:themeColor="text1"/>
          <w:sz w:val="22"/>
          <w:szCs w:val="22"/>
          <w:lang w:val="hy-AM"/>
        </w:rPr>
        <w:t>կոնտեյներ, 1000լ</w:t>
      </w:r>
      <w:r w:rsidRPr="004B0FC2">
        <w:rPr>
          <w:rFonts w:ascii="GHEA Grapalat" w:hAnsi="GHEA Grapalat"/>
          <w:i/>
          <w:color w:val="000000" w:themeColor="text1"/>
          <w:sz w:val="22"/>
          <w:szCs w:val="22"/>
          <w:lang w:val="af-ZA"/>
        </w:rPr>
        <w:br/>
        <w:t>- Համապատասխան ADR կանոններին՝ վտանգավոր նյութերի համար</w:t>
      </w:r>
      <w:r w:rsidRPr="004B0FC2">
        <w:rPr>
          <w:rFonts w:ascii="GHEA Grapalat" w:hAnsi="GHEA Grapalat"/>
          <w:i/>
          <w:color w:val="000000" w:themeColor="text1"/>
          <w:sz w:val="22"/>
          <w:szCs w:val="22"/>
          <w:lang w:val="af-ZA"/>
        </w:rPr>
        <w:br/>
        <w:t>- Լիցենզավորված փոխադրող, անհրաժեշտության դեպքում՝ անվտանգության ուղեկցմամբ</w:t>
      </w:r>
    </w:p>
    <w:p w14:paraId="231AF710" w14:textId="77777777" w:rsidR="004C2EF7" w:rsidRPr="004B0FC2" w:rsidRDefault="004C2EF7" w:rsidP="004C2EF7">
      <w:pPr>
        <w:pStyle w:val="1"/>
        <w:jc w:val="left"/>
        <w:rPr>
          <w:rFonts w:ascii="GHEA Grapalat" w:hAnsi="GHEA Grapalat"/>
          <w:i/>
          <w:color w:val="000000" w:themeColor="text1"/>
          <w:sz w:val="22"/>
          <w:szCs w:val="22"/>
          <w:lang w:val="af-ZA" w:eastAsia="en-US"/>
        </w:rPr>
      </w:pPr>
      <w:r w:rsidRPr="004B0FC2">
        <w:rPr>
          <w:rFonts w:ascii="GHEA Grapalat" w:hAnsi="GHEA Grapalat"/>
          <w:i/>
          <w:color w:val="000000" w:themeColor="text1"/>
          <w:sz w:val="22"/>
          <w:szCs w:val="22"/>
          <w:lang w:val="af-ZA" w:eastAsia="en-US"/>
        </w:rPr>
        <w:t>7. Լրացուցիչ պահանջներ</w:t>
      </w:r>
    </w:p>
    <w:p w14:paraId="5B3D8B89" w14:textId="5C84EAFD" w:rsidR="00DB7810" w:rsidRPr="004B0FC2" w:rsidRDefault="004C2EF7" w:rsidP="004C2EF7">
      <w:pPr>
        <w:spacing w:line="276" w:lineRule="auto"/>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 Վկայական՝ արտադրողի կողմից՝ յուրաքանչյուր խմբաքանակի համար</w:t>
      </w:r>
      <w:r w:rsidRPr="004B0FC2">
        <w:rPr>
          <w:rFonts w:ascii="GHEA Grapalat" w:hAnsi="GHEA Grapalat"/>
          <w:i/>
          <w:color w:val="000000" w:themeColor="text1"/>
          <w:sz w:val="22"/>
          <w:szCs w:val="22"/>
          <w:lang w:val="af-ZA"/>
        </w:rPr>
        <w:br/>
        <w:t>- Նմուշի տրամադրում՝ նախքան հիմնական առաքումը (500 գ)</w:t>
      </w:r>
      <w:r w:rsidRPr="004B0FC2">
        <w:rPr>
          <w:rFonts w:ascii="GHEA Grapalat" w:hAnsi="GHEA Grapalat"/>
          <w:i/>
          <w:color w:val="000000" w:themeColor="text1"/>
          <w:sz w:val="22"/>
          <w:szCs w:val="22"/>
          <w:lang w:val="af-ZA"/>
        </w:rPr>
        <w:br/>
        <w:t>- Երաշխիքային պահման ժամկետ՝ նվազագույնը 1 տարի</w:t>
      </w:r>
      <w:r w:rsidRPr="004B0FC2">
        <w:rPr>
          <w:rFonts w:ascii="GHEA Grapalat" w:hAnsi="GHEA Grapalat"/>
          <w:i/>
          <w:color w:val="000000" w:themeColor="text1"/>
          <w:sz w:val="22"/>
          <w:szCs w:val="22"/>
          <w:lang w:val="af-ZA"/>
        </w:rPr>
        <w:br/>
        <w:t>- Պայմանագրով սահմանված տեխնիկական համապատասխանության երաշխիք</w:t>
      </w:r>
    </w:p>
    <w:p w14:paraId="1472A6E3" w14:textId="59B37605" w:rsidR="004C2EF7" w:rsidRPr="004B0FC2" w:rsidRDefault="004C2EF7" w:rsidP="008B2BF1">
      <w:pPr>
        <w:jc w:val="both"/>
        <w:rPr>
          <w:rFonts w:ascii="GHEA Grapalat" w:hAnsi="GHEA Grapalat"/>
          <w:i/>
          <w:color w:val="000000" w:themeColor="text1"/>
          <w:sz w:val="22"/>
          <w:szCs w:val="22"/>
          <w:lang w:val="af-ZA"/>
        </w:rPr>
      </w:pPr>
      <w:r w:rsidRPr="004B0FC2">
        <w:rPr>
          <w:rFonts w:ascii="GHEA Grapalat" w:hAnsi="GHEA Grapalat"/>
          <w:i/>
          <w:color w:val="000000" w:themeColor="text1"/>
          <w:sz w:val="22"/>
          <w:szCs w:val="22"/>
          <w:lang w:val="af-ZA"/>
        </w:rPr>
        <w:t>Տեխնիկական կծու նատրիումը NaOH օգտագործվում է անիոնիտային I, II աստիճանի զտիչների և ԽՏԶ տիպի զտիչների ռեգեներացիայի համար: Անգույն հեղուկ է, թույլատրելի 42-46%-ը: Կծու նատրիումը NaOH 2-րդ կարգի վտանգավորության աստիճանի է:</w:t>
      </w:r>
    </w:p>
    <w:p w14:paraId="3586F0B8" w14:textId="14CD9EEF" w:rsidR="00DB7810" w:rsidRPr="004B0FC2" w:rsidRDefault="00DB7810" w:rsidP="004C2EF7">
      <w:pPr>
        <w:spacing w:line="276" w:lineRule="auto"/>
        <w:rPr>
          <w:rFonts w:ascii="GHEA Grapalat" w:hAnsi="GHEA Grapalat"/>
          <w:i/>
          <w:color w:val="000000" w:themeColor="text1"/>
          <w:sz w:val="22"/>
          <w:szCs w:val="22"/>
          <w:lang w:val="af-ZA"/>
        </w:rPr>
      </w:pPr>
    </w:p>
    <w:p w14:paraId="08B45E37" w14:textId="0A8F09F9" w:rsidR="00DB7810" w:rsidRPr="004B0FC2" w:rsidRDefault="00DB7810" w:rsidP="005353A7">
      <w:pPr>
        <w:spacing w:line="276" w:lineRule="auto"/>
        <w:jc w:val="center"/>
        <w:rPr>
          <w:rFonts w:ascii="GHEA Grapalat" w:hAnsi="GHEA Grapalat"/>
          <w:i/>
          <w:color w:val="000000" w:themeColor="text1"/>
          <w:sz w:val="22"/>
          <w:szCs w:val="22"/>
          <w:lang w:val="af-ZA" w:eastAsia="ru-RU"/>
        </w:rPr>
      </w:pPr>
    </w:p>
    <w:p w14:paraId="2C7E4C75" w14:textId="0447E46C" w:rsidR="00DB7810" w:rsidRPr="004B0FC2" w:rsidRDefault="00DB7810" w:rsidP="005353A7">
      <w:pPr>
        <w:spacing w:line="276" w:lineRule="auto"/>
        <w:jc w:val="center"/>
        <w:rPr>
          <w:rFonts w:ascii="GHEA Grapalat" w:hAnsi="GHEA Grapalat"/>
          <w:color w:val="000000" w:themeColor="text1"/>
          <w:sz w:val="22"/>
          <w:szCs w:val="22"/>
          <w:lang w:val="af-ZA" w:eastAsia="ru-RU"/>
        </w:rPr>
      </w:pPr>
    </w:p>
    <w:p w14:paraId="5512B463" w14:textId="77777777" w:rsidR="00DB7810" w:rsidRPr="004B0FC2" w:rsidRDefault="00DB7810" w:rsidP="005353A7">
      <w:pPr>
        <w:spacing w:line="276" w:lineRule="auto"/>
        <w:jc w:val="center"/>
        <w:rPr>
          <w:rFonts w:ascii="GHEA Grapalat" w:hAnsi="GHEA Grapalat"/>
          <w:color w:val="000000" w:themeColor="text1"/>
          <w:sz w:val="22"/>
          <w:szCs w:val="22"/>
          <w:lang w:val="af-ZA" w:eastAsia="ru-RU"/>
        </w:rPr>
      </w:pPr>
    </w:p>
    <w:tbl>
      <w:tblPr>
        <w:tblW w:w="10790" w:type="dxa"/>
        <w:tblInd w:w="103" w:type="dxa"/>
        <w:tblLook w:val="04A0" w:firstRow="1" w:lastRow="0" w:firstColumn="1" w:lastColumn="0" w:noHBand="0" w:noVBand="1"/>
      </w:tblPr>
      <w:tblGrid>
        <w:gridCol w:w="2055"/>
        <w:gridCol w:w="4743"/>
        <w:gridCol w:w="1091"/>
        <w:gridCol w:w="1037"/>
        <w:gridCol w:w="1864"/>
      </w:tblGrid>
      <w:tr w:rsidR="004B0FC2" w:rsidRPr="004B0FC2" w14:paraId="728B8536" w14:textId="77777777" w:rsidTr="005353A7">
        <w:trPr>
          <w:trHeight w:val="1020"/>
        </w:trPr>
        <w:tc>
          <w:tcPr>
            <w:tcW w:w="205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5C892A9" w14:textId="77777777" w:rsidR="00717B76" w:rsidRPr="004B0FC2" w:rsidRDefault="00717B76" w:rsidP="00580746">
            <w:pPr>
              <w:jc w:val="center"/>
              <w:rPr>
                <w:rFonts w:ascii="Sylfaen" w:hAnsi="Sylfaen" w:cs="Calibri"/>
                <w:b/>
                <w:bCs/>
                <w:i/>
                <w:iCs/>
                <w:color w:val="000000" w:themeColor="text1"/>
                <w:sz w:val="22"/>
                <w:szCs w:val="22"/>
              </w:rPr>
            </w:pPr>
            <w:r w:rsidRPr="004B0FC2">
              <w:rPr>
                <w:rFonts w:ascii="Sylfaen" w:hAnsi="Sylfaen" w:cs="Calibri"/>
                <w:b/>
                <w:bCs/>
                <w:i/>
                <w:iCs/>
                <w:color w:val="000000" w:themeColor="text1"/>
                <w:sz w:val="22"/>
                <w:szCs w:val="22"/>
              </w:rPr>
              <w:lastRenderedPageBreak/>
              <w:t xml:space="preserve">Հ/Հ </w:t>
            </w:r>
          </w:p>
        </w:tc>
        <w:tc>
          <w:tcPr>
            <w:tcW w:w="4743" w:type="dxa"/>
            <w:tcBorders>
              <w:top w:val="single" w:sz="4" w:space="0" w:color="auto"/>
              <w:left w:val="nil"/>
              <w:bottom w:val="single" w:sz="4" w:space="0" w:color="auto"/>
              <w:right w:val="single" w:sz="4" w:space="0" w:color="auto"/>
            </w:tcBorders>
            <w:shd w:val="clear" w:color="000000" w:fill="BFBFBF"/>
            <w:vAlign w:val="center"/>
            <w:hideMark/>
          </w:tcPr>
          <w:p w14:paraId="4AAF1C55" w14:textId="77777777" w:rsidR="00717B76" w:rsidRPr="004B0FC2" w:rsidRDefault="00717B76" w:rsidP="00580746">
            <w:pPr>
              <w:jc w:val="center"/>
              <w:rPr>
                <w:rFonts w:ascii="Sylfaen" w:hAnsi="Sylfaen" w:cs="Calibri"/>
                <w:b/>
                <w:bCs/>
                <w:i/>
                <w:iCs/>
                <w:color w:val="000000" w:themeColor="text1"/>
                <w:sz w:val="22"/>
                <w:szCs w:val="22"/>
              </w:rPr>
            </w:pPr>
            <w:r w:rsidRPr="004B0FC2">
              <w:rPr>
                <w:rFonts w:ascii="Sylfaen" w:hAnsi="Sylfaen" w:cs="Calibri"/>
                <w:b/>
                <w:bCs/>
                <w:i/>
                <w:iCs/>
                <w:color w:val="000000" w:themeColor="text1"/>
                <w:sz w:val="22"/>
                <w:szCs w:val="22"/>
              </w:rPr>
              <w:t xml:space="preserve">Ապրանքի անվանում , նախընտրելի տիպ </w:t>
            </w:r>
          </w:p>
        </w:tc>
        <w:tc>
          <w:tcPr>
            <w:tcW w:w="1091" w:type="dxa"/>
            <w:tcBorders>
              <w:top w:val="single" w:sz="4" w:space="0" w:color="auto"/>
              <w:left w:val="nil"/>
              <w:bottom w:val="single" w:sz="4" w:space="0" w:color="auto"/>
              <w:right w:val="single" w:sz="4" w:space="0" w:color="auto"/>
            </w:tcBorders>
            <w:shd w:val="clear" w:color="000000" w:fill="BFBFBF"/>
            <w:vAlign w:val="center"/>
            <w:hideMark/>
          </w:tcPr>
          <w:p w14:paraId="3ADED8E6" w14:textId="77777777" w:rsidR="00717B76" w:rsidRPr="004B0FC2" w:rsidRDefault="00717B76" w:rsidP="00580746">
            <w:pPr>
              <w:jc w:val="center"/>
              <w:rPr>
                <w:rFonts w:ascii="Sylfaen" w:hAnsi="Sylfaen" w:cs="Calibri"/>
                <w:b/>
                <w:bCs/>
                <w:i/>
                <w:iCs/>
                <w:color w:val="000000" w:themeColor="text1"/>
                <w:sz w:val="22"/>
                <w:szCs w:val="22"/>
              </w:rPr>
            </w:pPr>
            <w:r w:rsidRPr="004B0FC2">
              <w:rPr>
                <w:rFonts w:ascii="Sylfaen" w:hAnsi="Sylfaen" w:cs="Calibri"/>
                <w:b/>
                <w:bCs/>
                <w:i/>
                <w:iCs/>
                <w:color w:val="000000" w:themeColor="text1"/>
                <w:sz w:val="22"/>
                <w:szCs w:val="22"/>
              </w:rPr>
              <w:t>Չափ. միավոր</w:t>
            </w:r>
          </w:p>
        </w:tc>
        <w:tc>
          <w:tcPr>
            <w:tcW w:w="1037" w:type="dxa"/>
            <w:tcBorders>
              <w:top w:val="single" w:sz="4" w:space="0" w:color="auto"/>
              <w:left w:val="nil"/>
              <w:bottom w:val="single" w:sz="4" w:space="0" w:color="auto"/>
              <w:right w:val="single" w:sz="4" w:space="0" w:color="auto"/>
            </w:tcBorders>
            <w:shd w:val="clear" w:color="000000" w:fill="BFBFBF"/>
            <w:vAlign w:val="center"/>
            <w:hideMark/>
          </w:tcPr>
          <w:p w14:paraId="1233B83D" w14:textId="77777777" w:rsidR="00717B76" w:rsidRPr="004B0FC2" w:rsidRDefault="00717B76" w:rsidP="00580746">
            <w:pPr>
              <w:jc w:val="center"/>
              <w:rPr>
                <w:rFonts w:ascii="Sylfaen" w:hAnsi="Sylfaen" w:cs="Calibri"/>
                <w:b/>
                <w:bCs/>
                <w:i/>
                <w:iCs/>
                <w:color w:val="000000" w:themeColor="text1"/>
                <w:sz w:val="22"/>
                <w:szCs w:val="22"/>
              </w:rPr>
            </w:pPr>
            <w:r w:rsidRPr="004B0FC2">
              <w:rPr>
                <w:rFonts w:ascii="Sylfaen" w:hAnsi="Sylfaen" w:cs="Calibri"/>
                <w:b/>
                <w:bCs/>
                <w:i/>
                <w:iCs/>
                <w:color w:val="000000" w:themeColor="text1"/>
                <w:sz w:val="22"/>
                <w:szCs w:val="22"/>
              </w:rPr>
              <w:t xml:space="preserve">Քանակ </w:t>
            </w:r>
          </w:p>
        </w:tc>
        <w:tc>
          <w:tcPr>
            <w:tcW w:w="1864" w:type="dxa"/>
            <w:tcBorders>
              <w:top w:val="single" w:sz="4" w:space="0" w:color="auto"/>
              <w:left w:val="nil"/>
              <w:bottom w:val="single" w:sz="4" w:space="0" w:color="auto"/>
              <w:right w:val="single" w:sz="4" w:space="0" w:color="auto"/>
            </w:tcBorders>
            <w:shd w:val="clear" w:color="000000" w:fill="BFBFBF"/>
            <w:vAlign w:val="center"/>
            <w:hideMark/>
          </w:tcPr>
          <w:p w14:paraId="652FB6FA" w14:textId="77777777" w:rsidR="00717B76" w:rsidRPr="004B0FC2" w:rsidRDefault="00717B76" w:rsidP="00580746">
            <w:pPr>
              <w:jc w:val="center"/>
              <w:rPr>
                <w:rFonts w:ascii="Sylfaen" w:hAnsi="Sylfaen" w:cs="Calibri"/>
                <w:b/>
                <w:bCs/>
                <w:i/>
                <w:iCs/>
                <w:color w:val="000000" w:themeColor="text1"/>
                <w:sz w:val="22"/>
                <w:szCs w:val="22"/>
              </w:rPr>
            </w:pPr>
            <w:r w:rsidRPr="004B0FC2">
              <w:rPr>
                <w:rFonts w:ascii="Sylfaen" w:hAnsi="Sylfaen" w:cs="Calibri"/>
                <w:b/>
                <w:bCs/>
                <w:i/>
                <w:iCs/>
                <w:color w:val="000000" w:themeColor="text1"/>
                <w:sz w:val="22"/>
                <w:szCs w:val="22"/>
              </w:rPr>
              <w:t>Տեխնիկական բնութագիր</w:t>
            </w:r>
          </w:p>
        </w:tc>
      </w:tr>
      <w:tr w:rsidR="004B0FC2" w:rsidRPr="004B0FC2" w14:paraId="107A3CE4" w14:textId="77777777" w:rsidTr="005353A7">
        <w:trPr>
          <w:trHeight w:val="63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14:paraId="6D825423" w14:textId="4E979AE1" w:rsidR="00717B76" w:rsidRPr="00747445" w:rsidRDefault="00717B76" w:rsidP="00580746">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Չափաբաժին 1</w:t>
            </w:r>
          </w:p>
        </w:tc>
        <w:tc>
          <w:tcPr>
            <w:tcW w:w="4743" w:type="dxa"/>
            <w:tcBorders>
              <w:top w:val="nil"/>
              <w:left w:val="nil"/>
              <w:bottom w:val="single" w:sz="4" w:space="0" w:color="auto"/>
              <w:right w:val="single" w:sz="4" w:space="0" w:color="auto"/>
            </w:tcBorders>
            <w:shd w:val="clear" w:color="auto" w:fill="auto"/>
            <w:noWrap/>
            <w:vAlign w:val="center"/>
            <w:hideMark/>
          </w:tcPr>
          <w:p w14:paraId="3BE2B5BB" w14:textId="568103DE" w:rsidR="00717B76" w:rsidRPr="00747445" w:rsidRDefault="00DB7810" w:rsidP="00580746">
            <w:pP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rPr>
              <w:t>Ծ</w:t>
            </w:r>
            <w:r w:rsidRPr="00747445">
              <w:rPr>
                <w:rFonts w:ascii="GHEA Grapalat" w:hAnsi="GHEA Grapalat"/>
                <w:i/>
                <w:color w:val="000000" w:themeColor="text1"/>
                <w:sz w:val="22"/>
                <w:szCs w:val="22"/>
                <w:lang w:val="af-ZA"/>
              </w:rPr>
              <w:t>ծմբական թթու</w:t>
            </w:r>
            <w:r w:rsidR="00747445" w:rsidRPr="00747445">
              <w:rPr>
                <w:rFonts w:ascii="GHEA Grapalat" w:hAnsi="GHEA Grapalat"/>
                <w:i/>
                <w:color w:val="000000" w:themeColor="text1"/>
                <w:sz w:val="22"/>
                <w:szCs w:val="22"/>
                <w:lang w:val="hy-AM"/>
              </w:rPr>
              <w:t xml:space="preserve"> /տեխնիկական, ГОСТ 2184-74, վերահաշվարկված 100% կոնցենտրացիայի</w:t>
            </w:r>
            <w:r w:rsidR="00D6702A">
              <w:rPr>
                <w:rFonts w:ascii="Cambria Math" w:hAnsi="Cambria Math"/>
                <w:i/>
                <w:color w:val="000000" w:themeColor="text1"/>
                <w:sz w:val="22"/>
                <w:szCs w:val="22"/>
                <w:lang w:val="hy-AM"/>
              </w:rPr>
              <w:t>․ հեղուկ</w:t>
            </w:r>
            <w:r w:rsidR="00747445" w:rsidRPr="00747445">
              <w:rPr>
                <w:rFonts w:ascii="GHEA Grapalat" w:hAnsi="GHEA Grapalat"/>
                <w:i/>
                <w:color w:val="000000" w:themeColor="text1"/>
                <w:sz w:val="22"/>
                <w:szCs w:val="22"/>
                <w:lang w:val="hy-AM"/>
              </w:rPr>
              <w:t>/</w:t>
            </w:r>
          </w:p>
        </w:tc>
        <w:tc>
          <w:tcPr>
            <w:tcW w:w="1091" w:type="dxa"/>
            <w:tcBorders>
              <w:top w:val="nil"/>
              <w:left w:val="nil"/>
              <w:bottom w:val="single" w:sz="4" w:space="0" w:color="auto"/>
              <w:right w:val="single" w:sz="4" w:space="0" w:color="auto"/>
            </w:tcBorders>
            <w:shd w:val="clear" w:color="auto" w:fill="auto"/>
            <w:noWrap/>
            <w:vAlign w:val="center"/>
            <w:hideMark/>
          </w:tcPr>
          <w:p w14:paraId="036299E2" w14:textId="199046E4" w:rsidR="00717B76" w:rsidRPr="00747445" w:rsidRDefault="00DB7810" w:rsidP="00580746">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տ</w:t>
            </w:r>
          </w:p>
        </w:tc>
        <w:tc>
          <w:tcPr>
            <w:tcW w:w="1037" w:type="dxa"/>
            <w:tcBorders>
              <w:top w:val="nil"/>
              <w:left w:val="nil"/>
              <w:bottom w:val="single" w:sz="4" w:space="0" w:color="auto"/>
              <w:right w:val="single" w:sz="4" w:space="0" w:color="auto"/>
            </w:tcBorders>
            <w:shd w:val="clear" w:color="auto" w:fill="auto"/>
            <w:noWrap/>
            <w:vAlign w:val="center"/>
            <w:hideMark/>
          </w:tcPr>
          <w:p w14:paraId="78B6297F" w14:textId="79927405" w:rsidR="00717B76" w:rsidRPr="00747445" w:rsidRDefault="00DB7810" w:rsidP="00580746">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35</w:t>
            </w:r>
          </w:p>
        </w:tc>
        <w:tc>
          <w:tcPr>
            <w:tcW w:w="1864" w:type="dxa"/>
            <w:tcBorders>
              <w:top w:val="nil"/>
              <w:left w:val="nil"/>
              <w:bottom w:val="single" w:sz="4" w:space="0" w:color="auto"/>
              <w:right w:val="single" w:sz="4" w:space="0" w:color="auto"/>
            </w:tcBorders>
            <w:shd w:val="clear" w:color="auto" w:fill="auto"/>
            <w:noWrap/>
            <w:vAlign w:val="center"/>
            <w:hideMark/>
          </w:tcPr>
          <w:p w14:paraId="7F62E864" w14:textId="00ABF882" w:rsidR="00717B76" w:rsidRPr="00747445" w:rsidRDefault="00717B76" w:rsidP="00DB7810">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 xml:space="preserve">ԳՕՍՏ  </w:t>
            </w:r>
            <w:r w:rsidR="00DB7810" w:rsidRPr="00747445">
              <w:rPr>
                <w:rFonts w:ascii="GHEA Grapalat" w:hAnsi="GHEA Grapalat"/>
                <w:i/>
                <w:color w:val="000000" w:themeColor="text1"/>
                <w:sz w:val="22"/>
                <w:szCs w:val="22"/>
                <w:lang w:val="af-ZA"/>
              </w:rPr>
              <w:t>2184-74</w:t>
            </w:r>
          </w:p>
        </w:tc>
      </w:tr>
      <w:tr w:rsidR="00DB7810" w:rsidRPr="004B0FC2" w14:paraId="53FE6B23" w14:textId="77777777" w:rsidTr="005353A7">
        <w:trPr>
          <w:trHeight w:val="63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14:paraId="0DF39E90" w14:textId="5BD057C8" w:rsidR="00DB7810" w:rsidRPr="00747445" w:rsidRDefault="00DB7810" w:rsidP="00DB7810">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Չափաբաժին 2</w:t>
            </w:r>
          </w:p>
        </w:tc>
        <w:tc>
          <w:tcPr>
            <w:tcW w:w="4743" w:type="dxa"/>
            <w:tcBorders>
              <w:top w:val="nil"/>
              <w:left w:val="nil"/>
              <w:bottom w:val="single" w:sz="4" w:space="0" w:color="auto"/>
              <w:right w:val="single" w:sz="4" w:space="0" w:color="auto"/>
            </w:tcBorders>
            <w:shd w:val="clear" w:color="auto" w:fill="auto"/>
            <w:noWrap/>
            <w:vAlign w:val="center"/>
            <w:hideMark/>
          </w:tcPr>
          <w:p w14:paraId="5616BB80" w14:textId="2E7E3471" w:rsidR="00DB7810" w:rsidRPr="00747445" w:rsidRDefault="004C2EF7" w:rsidP="00DB7810">
            <w:pPr>
              <w:rPr>
                <w:rFonts w:ascii="GHEA Grapalat" w:hAnsi="GHEA Grapalat"/>
                <w:i/>
                <w:color w:val="000000" w:themeColor="text1"/>
                <w:sz w:val="22"/>
                <w:szCs w:val="22"/>
                <w:lang w:val="hy-AM"/>
              </w:rPr>
            </w:pPr>
            <w:r w:rsidRPr="00747445">
              <w:rPr>
                <w:rFonts w:ascii="GHEA Grapalat" w:hAnsi="GHEA Grapalat"/>
                <w:i/>
                <w:color w:val="000000" w:themeColor="text1"/>
                <w:sz w:val="22"/>
                <w:szCs w:val="22"/>
                <w:lang w:val="af-ZA"/>
              </w:rPr>
              <w:t>Կաուստիկ սոդա</w:t>
            </w:r>
            <w:r w:rsidR="00747445" w:rsidRPr="00747445">
              <w:rPr>
                <w:rFonts w:ascii="GHEA Grapalat" w:hAnsi="GHEA Grapalat"/>
                <w:i/>
                <w:color w:val="000000" w:themeColor="text1"/>
                <w:sz w:val="22"/>
                <w:szCs w:val="22"/>
                <w:lang w:val="hy-AM"/>
              </w:rPr>
              <w:t xml:space="preserve"> /տեխնիկական կծու նատրիում, ГОСТ 2263-79, վերահաշվարկված 100% կոնցենտրացիայի</w:t>
            </w:r>
            <w:r w:rsidR="00D6702A">
              <w:rPr>
                <w:rFonts w:ascii="GHEA Grapalat" w:hAnsi="GHEA Grapalat"/>
                <w:i/>
                <w:color w:val="000000" w:themeColor="text1"/>
                <w:sz w:val="22"/>
                <w:szCs w:val="22"/>
                <w:lang w:val="hy-AM"/>
              </w:rPr>
              <w:t>, հեղուկ</w:t>
            </w:r>
            <w:bookmarkStart w:id="1" w:name="_GoBack"/>
            <w:bookmarkEnd w:id="1"/>
            <w:r w:rsidR="00747445" w:rsidRPr="00747445">
              <w:rPr>
                <w:rFonts w:ascii="GHEA Grapalat" w:hAnsi="GHEA Grapalat"/>
                <w:i/>
                <w:color w:val="000000" w:themeColor="text1"/>
                <w:sz w:val="22"/>
                <w:szCs w:val="22"/>
                <w:lang w:val="hy-AM"/>
              </w:rPr>
              <w:t>/</w:t>
            </w:r>
          </w:p>
        </w:tc>
        <w:tc>
          <w:tcPr>
            <w:tcW w:w="1091" w:type="dxa"/>
            <w:tcBorders>
              <w:top w:val="nil"/>
              <w:left w:val="nil"/>
              <w:bottom w:val="single" w:sz="4" w:space="0" w:color="auto"/>
              <w:right w:val="single" w:sz="4" w:space="0" w:color="auto"/>
            </w:tcBorders>
            <w:shd w:val="clear" w:color="auto" w:fill="auto"/>
            <w:noWrap/>
            <w:vAlign w:val="center"/>
            <w:hideMark/>
          </w:tcPr>
          <w:p w14:paraId="4123F863" w14:textId="422518BD" w:rsidR="00DB7810" w:rsidRPr="00747445" w:rsidRDefault="00DB7810" w:rsidP="00DB7810">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տ</w:t>
            </w:r>
          </w:p>
        </w:tc>
        <w:tc>
          <w:tcPr>
            <w:tcW w:w="1037" w:type="dxa"/>
            <w:tcBorders>
              <w:top w:val="nil"/>
              <w:left w:val="nil"/>
              <w:bottom w:val="single" w:sz="4" w:space="0" w:color="auto"/>
              <w:right w:val="single" w:sz="4" w:space="0" w:color="auto"/>
            </w:tcBorders>
            <w:shd w:val="clear" w:color="auto" w:fill="auto"/>
            <w:noWrap/>
            <w:vAlign w:val="center"/>
            <w:hideMark/>
          </w:tcPr>
          <w:p w14:paraId="1BFCD478" w14:textId="4CD7124E" w:rsidR="00DB7810" w:rsidRPr="00747445" w:rsidRDefault="00DB7810" w:rsidP="00DB7810">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35</w:t>
            </w:r>
          </w:p>
        </w:tc>
        <w:tc>
          <w:tcPr>
            <w:tcW w:w="1864" w:type="dxa"/>
            <w:tcBorders>
              <w:top w:val="nil"/>
              <w:left w:val="nil"/>
              <w:bottom w:val="single" w:sz="4" w:space="0" w:color="auto"/>
              <w:right w:val="single" w:sz="4" w:space="0" w:color="auto"/>
            </w:tcBorders>
            <w:shd w:val="clear" w:color="auto" w:fill="auto"/>
            <w:noWrap/>
            <w:vAlign w:val="center"/>
            <w:hideMark/>
          </w:tcPr>
          <w:p w14:paraId="4D6FC5A7" w14:textId="0AF7A64C" w:rsidR="00DB7810" w:rsidRPr="00747445" w:rsidRDefault="00DB7810" w:rsidP="004C2EF7">
            <w:pPr>
              <w:jc w:val="center"/>
              <w:rPr>
                <w:rFonts w:ascii="GHEA Grapalat" w:hAnsi="GHEA Grapalat"/>
                <w:i/>
                <w:color w:val="000000" w:themeColor="text1"/>
                <w:sz w:val="22"/>
                <w:szCs w:val="22"/>
                <w:lang w:val="hy-AM" w:eastAsia="ru-RU"/>
              </w:rPr>
            </w:pPr>
            <w:r w:rsidRPr="00747445">
              <w:rPr>
                <w:rFonts w:ascii="GHEA Grapalat" w:hAnsi="GHEA Grapalat"/>
                <w:i/>
                <w:color w:val="000000" w:themeColor="text1"/>
                <w:sz w:val="22"/>
                <w:szCs w:val="22"/>
                <w:lang w:val="hy-AM" w:eastAsia="ru-RU"/>
              </w:rPr>
              <w:t xml:space="preserve">ԳՕՍՏ </w:t>
            </w:r>
            <w:r w:rsidR="004C2EF7" w:rsidRPr="00747445">
              <w:rPr>
                <w:rFonts w:ascii="GHEA Grapalat" w:hAnsi="GHEA Grapalat"/>
                <w:i/>
                <w:color w:val="000000" w:themeColor="text1"/>
                <w:sz w:val="22"/>
                <w:szCs w:val="22"/>
                <w:lang w:val="af-ZA"/>
              </w:rPr>
              <w:t>2263-79</w:t>
            </w:r>
          </w:p>
        </w:tc>
      </w:tr>
    </w:tbl>
    <w:p w14:paraId="626104E4" w14:textId="77777777" w:rsidR="00717B76" w:rsidRPr="004B0FC2" w:rsidRDefault="00717B76" w:rsidP="00717B76">
      <w:pPr>
        <w:pStyle w:val="36"/>
        <w:shd w:val="clear" w:color="auto" w:fill="auto"/>
        <w:spacing w:after="118" w:line="240" w:lineRule="auto"/>
        <w:jc w:val="center"/>
        <w:rPr>
          <w:rFonts w:ascii="GHEA Grapalat" w:hAnsi="GHEA Grapalat"/>
          <w:b w:val="0"/>
          <w:color w:val="000000" w:themeColor="text1"/>
          <w:sz w:val="22"/>
          <w:szCs w:val="22"/>
          <w:highlight w:val="yellow"/>
          <w:lang w:val="hy-AM"/>
        </w:rPr>
      </w:pPr>
    </w:p>
    <w:p w14:paraId="6C566760" w14:textId="6C9FCD05" w:rsidR="00171390" w:rsidRPr="004B0FC2" w:rsidRDefault="00171390" w:rsidP="008567B0">
      <w:pPr>
        <w:pStyle w:val="aff3"/>
        <w:numPr>
          <w:ilvl w:val="1"/>
          <w:numId w:val="24"/>
        </w:numPr>
        <w:spacing w:line="276" w:lineRule="auto"/>
        <w:ind w:left="0" w:firstLine="0"/>
        <w:contextualSpacing/>
        <w:jc w:val="both"/>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Փաստաթղթերի իրավական կարգավիճակը</w:t>
      </w:r>
      <w:r w:rsidR="00E27E0B" w:rsidRPr="004B0FC2">
        <w:rPr>
          <w:rFonts w:ascii="GHEA Grapalat" w:hAnsi="GHEA Grapalat"/>
          <w:b/>
          <w:color w:val="000000" w:themeColor="text1"/>
          <w:sz w:val="22"/>
          <w:szCs w:val="22"/>
          <w:lang w:val="hy-AM"/>
        </w:rPr>
        <w:t>.</w:t>
      </w:r>
    </w:p>
    <w:p w14:paraId="49C8CF0D" w14:textId="49E50DEA" w:rsidR="00171390" w:rsidRPr="004B0FC2" w:rsidRDefault="00171390"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Մասնակցի հայտը ունի օֆերտայի իրավական կարգավիճակ և կդիտարկվի այդպիսին Պատվիրատուի կողմից:</w:t>
      </w:r>
    </w:p>
    <w:p w14:paraId="37BC0542" w14:textId="77777777" w:rsidR="00171390" w:rsidRPr="004B0FC2" w:rsidRDefault="00171390"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Հաղթողների հետ կնքվող պայմանագրի պայմանները սահմանելիս օգտագործվում են հետևյալ փաստաթղթերը` </w:t>
      </w:r>
    </w:p>
    <w:p w14:paraId="43227F28" w14:textId="237F818A" w:rsidR="00171390" w:rsidRPr="004B0FC2" w:rsidRDefault="003B4CC9" w:rsidP="008567B0">
      <w:pPr>
        <w:pStyle w:val="aff3"/>
        <w:numPr>
          <w:ilvl w:val="0"/>
          <w:numId w:val="52"/>
        </w:numPr>
        <w:spacing w:line="276" w:lineRule="auto"/>
        <w:ind w:left="0" w:firstLine="0"/>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Գնանշման հարցման </w:t>
      </w:r>
      <w:r w:rsidR="00171390" w:rsidRPr="004B0FC2">
        <w:rPr>
          <w:rFonts w:ascii="GHEA Grapalat" w:hAnsi="GHEA Grapalat"/>
          <w:color w:val="000000" w:themeColor="text1"/>
          <w:sz w:val="22"/>
          <w:szCs w:val="22"/>
          <w:lang w:val="hy-AM"/>
        </w:rPr>
        <w:t>արդյունքերի մասին արձանագրությունը,</w:t>
      </w:r>
    </w:p>
    <w:p w14:paraId="1D74F4A1" w14:textId="190F3FA3" w:rsidR="00171390" w:rsidRPr="004B0FC2" w:rsidRDefault="003B4CC9" w:rsidP="008567B0">
      <w:pPr>
        <w:pStyle w:val="aff3"/>
        <w:numPr>
          <w:ilvl w:val="0"/>
          <w:numId w:val="52"/>
        </w:numPr>
        <w:spacing w:line="276" w:lineRule="auto"/>
        <w:ind w:left="0" w:firstLine="0"/>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Գնանշման հարցում </w:t>
      </w:r>
      <w:r w:rsidR="00171390" w:rsidRPr="004B0FC2">
        <w:rPr>
          <w:rFonts w:ascii="GHEA Grapalat" w:hAnsi="GHEA Grapalat"/>
          <w:color w:val="000000" w:themeColor="text1"/>
          <w:sz w:val="22"/>
          <w:szCs w:val="22"/>
          <w:lang w:val="hy-AM"/>
        </w:rPr>
        <w:t xml:space="preserve">անցկացնելու մասին Հայտարարությունը և սույն </w:t>
      </w:r>
      <w:r w:rsidRPr="004B0FC2">
        <w:rPr>
          <w:rFonts w:ascii="GHEA Grapalat" w:hAnsi="GHEA Grapalat"/>
          <w:color w:val="000000" w:themeColor="text1"/>
          <w:sz w:val="22"/>
          <w:szCs w:val="22"/>
          <w:lang w:val="hy-AM"/>
        </w:rPr>
        <w:t>գնանշման հարցման</w:t>
      </w:r>
      <w:r w:rsidR="00171390" w:rsidRPr="004B0FC2">
        <w:rPr>
          <w:rFonts w:ascii="GHEA Grapalat" w:hAnsi="GHEA Grapalat"/>
          <w:color w:val="000000" w:themeColor="text1"/>
          <w:sz w:val="22"/>
          <w:szCs w:val="22"/>
          <w:lang w:val="hy-AM"/>
        </w:rPr>
        <w:t xml:space="preserve"> փաստաթղթերը` բոլոր լրացումներով և պարզաբանումներով,</w:t>
      </w:r>
    </w:p>
    <w:p w14:paraId="4D23730A" w14:textId="32DB300E" w:rsidR="003B4CC9" w:rsidRPr="004B0FC2" w:rsidRDefault="00171390" w:rsidP="008567B0">
      <w:pPr>
        <w:pStyle w:val="aff3"/>
        <w:numPr>
          <w:ilvl w:val="0"/>
          <w:numId w:val="52"/>
        </w:numPr>
        <w:spacing w:line="276" w:lineRule="auto"/>
        <w:ind w:left="0" w:firstLine="0"/>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Հաղթողների հայտերը` բոլոր լրացումներով և պարզաբանումներով:</w:t>
      </w:r>
    </w:p>
    <w:p w14:paraId="42E988E8" w14:textId="2195A505" w:rsidR="00F6680F" w:rsidRPr="004B0FC2" w:rsidRDefault="003B4CC9" w:rsidP="008567B0">
      <w:pPr>
        <w:pStyle w:val="aff3"/>
        <w:numPr>
          <w:ilvl w:val="1"/>
          <w:numId w:val="24"/>
        </w:numPr>
        <w:spacing w:line="276" w:lineRule="auto"/>
        <w:ind w:left="0" w:firstLine="0"/>
        <w:contextualSpacing/>
        <w:jc w:val="both"/>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Այլ դրույթներ</w:t>
      </w:r>
      <w:r w:rsidR="00DB750D" w:rsidRPr="004B0FC2">
        <w:rPr>
          <w:rFonts w:ascii="GHEA Grapalat" w:hAnsi="GHEA Grapalat"/>
          <w:b/>
          <w:color w:val="000000" w:themeColor="text1"/>
          <w:sz w:val="22"/>
          <w:szCs w:val="22"/>
          <w:lang w:val="hy-AM"/>
        </w:rPr>
        <w:t>.</w:t>
      </w:r>
    </w:p>
    <w:p w14:paraId="5B590FBF" w14:textId="374F7891" w:rsidR="003B4CC9" w:rsidRPr="004B0FC2" w:rsidRDefault="003B4CC9"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Մասնակիցն  ինքնուրույն է կրում հայտի պատրաստման և ներկայացման հետ կապված բոլոր ծախսերը</w:t>
      </w:r>
      <w:r w:rsidR="00DB750D" w:rsidRPr="004B0FC2">
        <w:rPr>
          <w:rFonts w:ascii="GHEA Grapalat" w:hAnsi="GHEA Grapalat"/>
          <w:color w:val="000000" w:themeColor="text1"/>
          <w:sz w:val="22"/>
          <w:szCs w:val="22"/>
          <w:lang w:val="hy-AM"/>
        </w:rPr>
        <w:t>։</w:t>
      </w:r>
    </w:p>
    <w:p w14:paraId="02BDF944" w14:textId="7ED11163" w:rsidR="003B4CC9" w:rsidRPr="004B0FC2" w:rsidRDefault="003B4CC9"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Պատվիրատուն ապահովում է Մասնակիցների կողմից տրամադրված բոլոր տեղեկությունների գաղտնիությունը</w:t>
      </w:r>
      <w:r w:rsidR="00DB750D" w:rsidRPr="004B0FC2">
        <w:rPr>
          <w:rFonts w:ascii="GHEA Grapalat" w:hAnsi="GHEA Grapalat"/>
          <w:color w:val="000000" w:themeColor="text1"/>
          <w:sz w:val="22"/>
          <w:szCs w:val="22"/>
          <w:lang w:val="hy-AM"/>
        </w:rPr>
        <w:t>։</w:t>
      </w:r>
    </w:p>
    <w:p w14:paraId="4D10683D" w14:textId="77777777" w:rsidR="003B4CC9" w:rsidRPr="004B0FC2" w:rsidRDefault="003B4CC9"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Մինչև ֆինանսական միջոցներ նախատեսվելը ՀՀ գործող օրենսդրությամբ սահմանված կարգով կարող է կնքվել պայմանագիր` պայմանով, որ դրա շրջանակներում գնում կարող է կատարվել անհրաժեշտ ֆինանսական միջոցներ նախատեսվելու դեպքում: Սույն մասի համաձայն կնքված պայմանագիրը լուծվում է, եթե այն կնքելու օրվան հաջորդող վեց ամսվա ընթացքում պայմանագրի կատարման համար ֆինանսական միջոցներ չեն նախատեսվել: Սույն մասը կարող է կիրառվել, եթե`</w:t>
      </w:r>
    </w:p>
    <w:p w14:paraId="097BD165" w14:textId="77777777" w:rsidR="003B4CC9" w:rsidRPr="004B0FC2" w:rsidRDefault="003B4CC9"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1) պատվիրատուն չի կարողանում նախապես կանխատեսել (հաշվարկել) գնումների համար անհրաժեշտ ֆինանսական միջոցների չափը,</w:t>
      </w:r>
    </w:p>
    <w:p w14:paraId="193C3FA9" w14:textId="1DA51BC3" w:rsidR="003B4CC9" w:rsidRPr="004B0FC2" w:rsidRDefault="003B4CC9" w:rsidP="008567B0">
      <w:pPr>
        <w:pStyle w:val="aff3"/>
        <w:spacing w:line="276" w:lineRule="auto"/>
        <w:ind w:left="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2) ապրանքի մատակարարումը, աշխատանքի կատարումը կամ ծառայության մատուցումը պետք է սկսվի տվյալ գնման համար ֆինանսական միջոցներ նախատեսվելու պահից հաշված այնպիսի ժամկետում, որի ընթացքում գնման մրցակցային որևէ ձևի կիրառումը ժամկետի առումով անհնար է:</w:t>
      </w:r>
    </w:p>
    <w:p w14:paraId="4F6AFE45" w14:textId="77777777" w:rsidR="00F6680F" w:rsidRPr="004B0FC2" w:rsidRDefault="00F6680F" w:rsidP="008567B0">
      <w:pPr>
        <w:pStyle w:val="aff3"/>
        <w:numPr>
          <w:ilvl w:val="2"/>
          <w:numId w:val="24"/>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Պատվիրատուն պայմանագրով ֆինանսական պարտավորություններ ստանձնում է այդ գնումն իրականացնելու համար պահանջվող ֆինանսական հատկացումներ նախատեսված լինելու դեպքում և այդ հատկացումների շրջանակներում:</w:t>
      </w:r>
    </w:p>
    <w:p w14:paraId="09A7F737" w14:textId="6565BD33" w:rsidR="00656E57" w:rsidRPr="004B0FC2" w:rsidRDefault="00656E57" w:rsidP="008567B0">
      <w:pPr>
        <w:pStyle w:val="aff3"/>
        <w:numPr>
          <w:ilvl w:val="0"/>
          <w:numId w:val="43"/>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
          <w:bCs/>
          <w:color w:val="000000" w:themeColor="text1"/>
          <w:sz w:val="22"/>
          <w:szCs w:val="22"/>
          <w:lang w:val="hy-AM"/>
        </w:rPr>
        <w:t>Գնանշման հարցման անցկացման կարգ</w:t>
      </w:r>
      <w:r w:rsidR="00DB750D" w:rsidRPr="004B0FC2">
        <w:rPr>
          <w:rFonts w:ascii="GHEA Grapalat" w:hAnsi="GHEA Grapalat"/>
          <w:b/>
          <w:bCs/>
          <w:color w:val="000000" w:themeColor="text1"/>
          <w:sz w:val="22"/>
          <w:szCs w:val="22"/>
          <w:lang w:val="hy-AM"/>
        </w:rPr>
        <w:t>.</w:t>
      </w:r>
    </w:p>
    <w:p w14:paraId="3AB6F964" w14:textId="0BEF20CE" w:rsidR="00142FBD" w:rsidRPr="004B0FC2" w:rsidRDefault="00142FBD" w:rsidP="008567B0">
      <w:pPr>
        <w:pStyle w:val="aff3"/>
        <w:numPr>
          <w:ilvl w:val="1"/>
          <w:numId w:val="49"/>
        </w:numPr>
        <w:spacing w:line="276" w:lineRule="auto"/>
        <w:ind w:left="0" w:firstLine="0"/>
        <w:contextualSpacing/>
        <w:jc w:val="both"/>
        <w:rPr>
          <w:rFonts w:ascii="GHEA Grapalat" w:hAnsi="GHEA Grapalat"/>
          <w:b/>
          <w:bCs/>
          <w:color w:val="000000" w:themeColor="text1"/>
          <w:sz w:val="22"/>
          <w:szCs w:val="22"/>
          <w:lang w:val="hy-AM"/>
        </w:rPr>
      </w:pPr>
      <w:r w:rsidRPr="004B0FC2">
        <w:rPr>
          <w:rFonts w:ascii="GHEA Grapalat" w:hAnsi="GHEA Grapalat"/>
          <w:bCs/>
          <w:color w:val="000000" w:themeColor="text1"/>
          <w:sz w:val="22"/>
          <w:szCs w:val="22"/>
          <w:lang w:val="hy-AM"/>
        </w:rPr>
        <w:t xml:space="preserve"> </w:t>
      </w:r>
      <w:r w:rsidR="00656E57" w:rsidRPr="004B0FC2">
        <w:rPr>
          <w:rFonts w:ascii="GHEA Grapalat" w:hAnsi="GHEA Grapalat"/>
          <w:b/>
          <w:bCs/>
          <w:color w:val="000000" w:themeColor="text1"/>
          <w:sz w:val="22"/>
          <w:szCs w:val="22"/>
          <w:lang w:val="hy-AM"/>
        </w:rPr>
        <w:t xml:space="preserve">Գնանշման հարցումը </w:t>
      </w:r>
      <w:r w:rsidR="00656E57" w:rsidRPr="004B0FC2">
        <w:rPr>
          <w:rFonts w:ascii="GHEA Grapalat" w:hAnsi="GHEA Grapalat"/>
          <w:b/>
          <w:color w:val="000000" w:themeColor="text1"/>
          <w:sz w:val="22"/>
          <w:szCs w:val="22"/>
          <w:lang w:val="hy-AM"/>
        </w:rPr>
        <w:t>անցկացվում է հետևյալ կարգով</w:t>
      </w:r>
      <w:r w:rsidR="00DB750D" w:rsidRPr="004B0FC2">
        <w:rPr>
          <w:rFonts w:ascii="GHEA Grapalat" w:hAnsi="GHEA Grapalat"/>
          <w:b/>
          <w:color w:val="000000" w:themeColor="text1"/>
          <w:sz w:val="22"/>
          <w:szCs w:val="22"/>
          <w:lang w:val="hy-AM"/>
        </w:rPr>
        <w:t>.</w:t>
      </w:r>
    </w:p>
    <w:p w14:paraId="25457AAB" w14:textId="6FCA3B13" w:rsidR="00656E57" w:rsidRPr="004B0FC2" w:rsidRDefault="00656E57"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 xml:space="preserve">Գնանշման հարցումը </w:t>
      </w:r>
      <w:r w:rsidRPr="004B0FC2">
        <w:rPr>
          <w:rFonts w:ascii="GHEA Grapalat" w:hAnsi="GHEA Grapalat"/>
          <w:color w:val="000000" w:themeColor="text1"/>
          <w:sz w:val="22"/>
          <w:szCs w:val="22"/>
          <w:lang w:val="hy-AM"/>
        </w:rPr>
        <w:t>անցկացնելու մասին հայտարարության և հրավերի հրապարակում</w:t>
      </w:r>
      <w:r w:rsidR="00DB750D" w:rsidRPr="004B0FC2">
        <w:rPr>
          <w:rFonts w:ascii="GHEA Grapalat" w:hAnsi="GHEA Grapalat"/>
          <w:color w:val="000000" w:themeColor="text1"/>
          <w:sz w:val="22"/>
          <w:szCs w:val="22"/>
          <w:lang w:val="hy-AM"/>
        </w:rPr>
        <w:t>։</w:t>
      </w:r>
    </w:p>
    <w:p w14:paraId="4D85F52F" w14:textId="3C49499B" w:rsidR="00656E57" w:rsidRPr="004B0FC2" w:rsidRDefault="00656E57"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Պատվիրատուի կողմից </w:t>
      </w:r>
      <w:r w:rsidR="004645EF" w:rsidRPr="004B0FC2">
        <w:rPr>
          <w:rFonts w:ascii="GHEA Grapalat" w:hAnsi="GHEA Grapalat"/>
          <w:color w:val="000000" w:themeColor="text1"/>
          <w:sz w:val="22"/>
          <w:szCs w:val="22"/>
          <w:lang w:val="hy-AM"/>
        </w:rPr>
        <w:t>գնանշման հարցման</w:t>
      </w:r>
      <w:r w:rsidRPr="004B0FC2">
        <w:rPr>
          <w:rFonts w:ascii="GHEA Grapalat" w:hAnsi="GHEA Grapalat"/>
          <w:color w:val="000000" w:themeColor="text1"/>
          <w:sz w:val="22"/>
          <w:szCs w:val="22"/>
          <w:lang w:val="hy-AM"/>
        </w:rPr>
        <w:t xml:space="preserve"> փաստաթղթերի պարզաբանում` անհրաժեշտության դեպքում</w:t>
      </w:r>
      <w:r w:rsidR="00DB750D" w:rsidRPr="004B0FC2">
        <w:rPr>
          <w:rFonts w:ascii="GHEA Grapalat" w:hAnsi="GHEA Grapalat"/>
          <w:color w:val="000000" w:themeColor="text1"/>
          <w:sz w:val="22"/>
          <w:szCs w:val="22"/>
          <w:lang w:val="hy-AM"/>
        </w:rPr>
        <w:t>։</w:t>
      </w:r>
    </w:p>
    <w:p w14:paraId="471B9B2D" w14:textId="35950471" w:rsidR="00656E57" w:rsidRPr="004B0FC2" w:rsidRDefault="009F63D3"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lastRenderedPageBreak/>
        <w:t>Հայտի պատրաստում</w:t>
      </w:r>
      <w:r w:rsidR="00DB750D" w:rsidRPr="004B0FC2">
        <w:rPr>
          <w:rFonts w:ascii="GHEA Grapalat" w:hAnsi="GHEA Grapalat"/>
          <w:color w:val="000000" w:themeColor="text1"/>
          <w:sz w:val="22"/>
          <w:szCs w:val="22"/>
          <w:lang w:val="hy-AM"/>
        </w:rPr>
        <w:t>։</w:t>
      </w:r>
    </w:p>
    <w:p w14:paraId="00B62410" w14:textId="71ECD0C6" w:rsidR="009F63D3" w:rsidRPr="004B0FC2" w:rsidRDefault="009F63D3"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Հայտերով ծրարների բացում</w:t>
      </w:r>
      <w:r w:rsidR="00DB750D"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hy-AM"/>
        </w:rPr>
        <w:tab/>
      </w:r>
    </w:p>
    <w:p w14:paraId="75B885D0" w14:textId="251236E4" w:rsidR="009F63D3" w:rsidRPr="004B0FC2" w:rsidRDefault="009F63D3"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Հայտերի գնահատում</w:t>
      </w:r>
      <w:r w:rsidR="00DB750D" w:rsidRPr="004B0FC2">
        <w:rPr>
          <w:rFonts w:ascii="GHEA Grapalat" w:hAnsi="GHEA Grapalat"/>
          <w:color w:val="000000" w:themeColor="text1"/>
          <w:sz w:val="22"/>
          <w:szCs w:val="22"/>
          <w:lang w:val="hy-AM"/>
        </w:rPr>
        <w:t>։</w:t>
      </w:r>
    </w:p>
    <w:p w14:paraId="3D3AD574" w14:textId="46D07F27" w:rsidR="009F63D3" w:rsidRPr="004B0FC2" w:rsidRDefault="004645EF"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Գնանշման հարցման </w:t>
      </w:r>
      <w:r w:rsidR="009F63D3" w:rsidRPr="004B0FC2">
        <w:rPr>
          <w:rFonts w:ascii="GHEA Grapalat" w:hAnsi="GHEA Grapalat"/>
          <w:color w:val="000000" w:themeColor="text1"/>
          <w:sz w:val="22"/>
          <w:szCs w:val="22"/>
          <w:lang w:val="hy-AM"/>
        </w:rPr>
        <w:t>Հաղթողի ընտրություն</w:t>
      </w:r>
      <w:r w:rsidR="00DB750D" w:rsidRPr="004B0FC2">
        <w:rPr>
          <w:rFonts w:ascii="GHEA Grapalat" w:hAnsi="GHEA Grapalat"/>
          <w:color w:val="000000" w:themeColor="text1"/>
          <w:sz w:val="22"/>
          <w:szCs w:val="22"/>
          <w:lang w:val="hy-AM"/>
        </w:rPr>
        <w:t>։</w:t>
      </w:r>
    </w:p>
    <w:p w14:paraId="1FA1226A" w14:textId="7DF173F5" w:rsidR="009F63D3" w:rsidRPr="004B0FC2" w:rsidRDefault="004645EF"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Գնանշման հարցման</w:t>
      </w:r>
      <w:r w:rsidR="009F63D3" w:rsidRPr="004B0FC2">
        <w:rPr>
          <w:rFonts w:ascii="GHEA Grapalat" w:hAnsi="GHEA Grapalat"/>
          <w:color w:val="000000" w:themeColor="text1"/>
          <w:sz w:val="22"/>
          <w:szCs w:val="22"/>
          <w:lang w:val="hy-AM"/>
        </w:rPr>
        <w:t xml:space="preserve"> արդյունքերի մասին Արձանագրության ստորագրում</w:t>
      </w:r>
      <w:r w:rsidR="00DB750D" w:rsidRPr="004B0FC2">
        <w:rPr>
          <w:rFonts w:ascii="GHEA Grapalat" w:hAnsi="GHEA Grapalat"/>
          <w:color w:val="000000" w:themeColor="text1"/>
          <w:sz w:val="22"/>
          <w:szCs w:val="22"/>
          <w:lang w:val="hy-AM"/>
        </w:rPr>
        <w:t>։</w:t>
      </w:r>
    </w:p>
    <w:p w14:paraId="45B35E15" w14:textId="4F2D248C" w:rsidR="009F63D3" w:rsidRPr="004B0FC2" w:rsidRDefault="009F63D3"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պայմանագրի ստորագրում</w:t>
      </w:r>
      <w:r w:rsidR="00DB750D" w:rsidRPr="004B0FC2">
        <w:rPr>
          <w:rFonts w:ascii="GHEA Grapalat" w:hAnsi="GHEA Grapalat"/>
          <w:color w:val="000000" w:themeColor="text1"/>
          <w:sz w:val="22"/>
          <w:szCs w:val="22"/>
          <w:lang w:val="hy-AM"/>
        </w:rPr>
        <w:t>։</w:t>
      </w:r>
    </w:p>
    <w:p w14:paraId="74AE9826" w14:textId="0C367DE9" w:rsidR="009F63D3" w:rsidRPr="004B0FC2" w:rsidRDefault="004645EF"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Գնանշման հարցման </w:t>
      </w:r>
      <w:r w:rsidR="009F63D3" w:rsidRPr="004B0FC2">
        <w:rPr>
          <w:rFonts w:ascii="GHEA Grapalat" w:hAnsi="GHEA Grapalat"/>
          <w:color w:val="000000" w:themeColor="text1"/>
          <w:sz w:val="22"/>
          <w:szCs w:val="22"/>
          <w:lang w:val="hy-AM"/>
        </w:rPr>
        <w:t>մասնակիցների տ</w:t>
      </w:r>
      <w:r w:rsidRPr="004B0FC2">
        <w:rPr>
          <w:rFonts w:ascii="GHEA Grapalat" w:hAnsi="GHEA Grapalat"/>
          <w:color w:val="000000" w:themeColor="text1"/>
          <w:sz w:val="22"/>
          <w:szCs w:val="22"/>
          <w:lang w:val="hy-AM"/>
        </w:rPr>
        <w:t>եղեկացում Գնանշման հարցման արդյունքերի մասին։</w:t>
      </w:r>
    </w:p>
    <w:p w14:paraId="45344133" w14:textId="7297DA69" w:rsidR="009F63D3" w:rsidRPr="004B0FC2" w:rsidRDefault="009F63D3" w:rsidP="008567B0">
      <w:pPr>
        <w:pStyle w:val="aff3"/>
        <w:numPr>
          <w:ilvl w:val="1"/>
          <w:numId w:val="49"/>
        </w:numPr>
        <w:spacing w:line="276" w:lineRule="auto"/>
        <w:ind w:left="0" w:firstLine="0"/>
        <w:contextualSpacing/>
        <w:jc w:val="both"/>
        <w:rPr>
          <w:rFonts w:ascii="GHEA Grapalat" w:hAnsi="GHEA Grapalat"/>
          <w:b/>
          <w:bCs/>
          <w:color w:val="000000" w:themeColor="text1"/>
          <w:sz w:val="22"/>
          <w:szCs w:val="22"/>
          <w:lang w:val="hy-AM"/>
        </w:rPr>
      </w:pPr>
      <w:r w:rsidRPr="004B0FC2">
        <w:rPr>
          <w:rFonts w:ascii="GHEA Grapalat" w:hAnsi="GHEA Grapalat"/>
          <w:b/>
          <w:bCs/>
          <w:color w:val="000000" w:themeColor="text1"/>
          <w:sz w:val="22"/>
          <w:szCs w:val="22"/>
          <w:lang w:val="hy-AM"/>
        </w:rPr>
        <w:t>Հայտը պատրաստելու կարգը</w:t>
      </w:r>
      <w:r w:rsidR="00396F2A" w:rsidRPr="004B0FC2">
        <w:rPr>
          <w:rFonts w:ascii="GHEA Grapalat" w:hAnsi="GHEA Grapalat"/>
          <w:b/>
          <w:bCs/>
          <w:color w:val="000000" w:themeColor="text1"/>
          <w:sz w:val="22"/>
          <w:szCs w:val="22"/>
          <w:lang w:val="hy-AM"/>
        </w:rPr>
        <w:t>։ Հայտերին ներկայացվող ընդհանուր պահանջներ</w:t>
      </w:r>
      <w:r w:rsidR="00850519" w:rsidRPr="004B0FC2">
        <w:rPr>
          <w:rFonts w:ascii="GHEA Grapalat" w:hAnsi="GHEA Grapalat"/>
          <w:b/>
          <w:bCs/>
          <w:color w:val="000000" w:themeColor="text1"/>
          <w:sz w:val="22"/>
          <w:szCs w:val="22"/>
          <w:lang w:val="hy-AM"/>
        </w:rPr>
        <w:t>.</w:t>
      </w:r>
    </w:p>
    <w:p w14:paraId="00E0A5BC" w14:textId="11DFFF68" w:rsidR="009F63D3" w:rsidRPr="004B0FC2" w:rsidRDefault="00850519" w:rsidP="008567B0">
      <w:pPr>
        <w:pStyle w:val="aff3"/>
        <w:spacing w:line="276" w:lineRule="auto"/>
        <w:ind w:left="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Մասնակիցը</w:t>
      </w:r>
      <w:r w:rsidR="00396F2A" w:rsidRPr="004B0FC2">
        <w:rPr>
          <w:rFonts w:ascii="GHEA Grapalat" w:hAnsi="GHEA Grapalat"/>
          <w:bCs/>
          <w:color w:val="000000" w:themeColor="text1"/>
          <w:sz w:val="22"/>
          <w:szCs w:val="22"/>
          <w:lang w:val="hy-AM"/>
        </w:rPr>
        <w:t xml:space="preserve"> պետք է</w:t>
      </w:r>
      <w:r w:rsidR="00A25009" w:rsidRPr="004B0FC2">
        <w:rPr>
          <w:rFonts w:ascii="GHEA Grapalat" w:hAnsi="GHEA Grapalat"/>
          <w:bCs/>
          <w:color w:val="000000" w:themeColor="text1"/>
          <w:sz w:val="22"/>
          <w:szCs w:val="22"/>
          <w:lang w:val="hy-AM"/>
        </w:rPr>
        <w:t xml:space="preserve"> պատրաստի հայտը, որը ներառում է սույն փաստաթղթերում բերված հրահանգներին և ձևին համապատասխան`</w:t>
      </w:r>
    </w:p>
    <w:p w14:paraId="48E6A71F" w14:textId="5F7CC505" w:rsidR="00396F2A" w:rsidRPr="004B0FC2" w:rsidRDefault="00A25009"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Դ</w:t>
      </w:r>
      <w:r w:rsidR="00396F2A" w:rsidRPr="004B0FC2">
        <w:rPr>
          <w:rFonts w:ascii="GHEA Grapalat" w:hAnsi="GHEA Grapalat"/>
          <w:bCs/>
          <w:color w:val="000000" w:themeColor="text1"/>
          <w:sz w:val="22"/>
          <w:szCs w:val="22"/>
          <w:lang w:val="hy-AM"/>
        </w:rPr>
        <w:t>իմում-հայտարարություն  (Ձև 1)</w:t>
      </w:r>
      <w:r w:rsidR="003D6452" w:rsidRPr="004B0FC2">
        <w:rPr>
          <w:rFonts w:ascii="GHEA Grapalat" w:hAnsi="GHEA Grapalat"/>
          <w:bCs/>
          <w:color w:val="000000" w:themeColor="text1"/>
          <w:sz w:val="22"/>
          <w:szCs w:val="22"/>
          <w:lang w:val="hy-AM"/>
        </w:rPr>
        <w:t>,</w:t>
      </w:r>
    </w:p>
    <w:p w14:paraId="30073E3D" w14:textId="509F434E" w:rsidR="00396F2A" w:rsidRPr="004B0FC2" w:rsidRDefault="00A25009"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 xml:space="preserve">Նկարագիր` առաջարկվող ապրանքի տեխնիկական պահանջներին համապատասխան </w:t>
      </w:r>
      <w:r w:rsidRPr="004B0FC2">
        <w:rPr>
          <w:rFonts w:ascii="GHEA Grapalat" w:hAnsi="GHEA Grapalat" w:cs="Sylfaen"/>
          <w:color w:val="000000" w:themeColor="text1"/>
          <w:sz w:val="22"/>
          <w:szCs w:val="22"/>
          <w:lang w:val="hy-AM"/>
        </w:rPr>
        <w:t>(Ձև 2)</w:t>
      </w:r>
      <w:r w:rsidR="003D6452" w:rsidRPr="004B0FC2">
        <w:rPr>
          <w:rFonts w:ascii="GHEA Grapalat" w:hAnsi="GHEA Grapalat" w:cs="Sylfaen"/>
          <w:color w:val="000000" w:themeColor="text1"/>
          <w:sz w:val="22"/>
          <w:szCs w:val="22"/>
          <w:lang w:val="hy-AM"/>
        </w:rPr>
        <w:t>,</w:t>
      </w:r>
    </w:p>
    <w:p w14:paraId="124D8C47" w14:textId="5955E583" w:rsidR="00D5509E" w:rsidRPr="004B0FC2" w:rsidRDefault="00D5509E"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 xml:space="preserve">Իրական շահառուների վերաբերյալ հայտարարագիր (Ձև 3.1 </w:t>
      </w:r>
      <w:r w:rsidR="00356F24" w:rsidRPr="004B0FC2">
        <w:rPr>
          <w:rFonts w:ascii="GHEA Grapalat" w:hAnsi="GHEA Grapalat"/>
          <w:bCs/>
          <w:color w:val="000000" w:themeColor="text1"/>
          <w:sz w:val="22"/>
          <w:szCs w:val="22"/>
          <w:lang w:val="hy-AM"/>
        </w:rPr>
        <w:t xml:space="preserve">, </w:t>
      </w:r>
      <w:r w:rsidRPr="004B0FC2">
        <w:rPr>
          <w:rFonts w:ascii="GHEA Grapalat" w:hAnsi="GHEA Grapalat"/>
          <w:bCs/>
          <w:color w:val="000000" w:themeColor="text1"/>
          <w:sz w:val="22"/>
          <w:szCs w:val="22"/>
          <w:lang w:val="hy-AM"/>
        </w:rPr>
        <w:t>Ձև 3.2)։</w:t>
      </w:r>
      <w:r w:rsidR="003D6452" w:rsidRPr="004B0FC2">
        <w:rPr>
          <w:rFonts w:ascii="GHEA Grapalat" w:hAnsi="GHEA Grapalat"/>
          <w:bCs/>
          <w:color w:val="000000" w:themeColor="text1"/>
          <w:sz w:val="22"/>
          <w:szCs w:val="22"/>
          <w:lang w:val="hy-AM"/>
        </w:rPr>
        <w:t xml:space="preserve"> </w:t>
      </w:r>
    </w:p>
    <w:p w14:paraId="70CC68A4" w14:textId="4F52BD4A" w:rsidR="004F7F74" w:rsidRPr="004B0FC2" w:rsidRDefault="004F7F74" w:rsidP="008567B0">
      <w:pPr>
        <w:pStyle w:val="31"/>
        <w:spacing w:line="276" w:lineRule="auto"/>
        <w:ind w:firstLine="0"/>
        <w:rPr>
          <w:rFonts w:ascii="GHEA Grapalat" w:hAnsi="GHEA Grapalat"/>
          <w:color w:val="000000" w:themeColor="text1"/>
          <w:sz w:val="22"/>
          <w:szCs w:val="22"/>
          <w:lang w:val="hy-AM"/>
        </w:rPr>
      </w:pPr>
      <w:r w:rsidRPr="004B0FC2">
        <w:rPr>
          <w:rFonts w:ascii="GHEA Grapalat" w:hAnsi="GHEA Grapalat"/>
          <w:bCs/>
          <w:color w:val="000000" w:themeColor="text1"/>
          <w:sz w:val="22"/>
          <w:szCs w:val="22"/>
          <w:lang w:val="hy-AM"/>
        </w:rPr>
        <w:t xml:space="preserve">Ձև 3.1 </w:t>
      </w:r>
      <w:r w:rsidRPr="004B0FC2">
        <w:rPr>
          <w:rFonts w:ascii="GHEA Grapalat" w:hAnsi="GHEA Grapalat"/>
          <w:color w:val="000000" w:themeColor="text1"/>
          <w:sz w:val="22"/>
          <w:szCs w:val="22"/>
          <w:lang w:val="hy-AM"/>
        </w:rPr>
        <w:t xml:space="preserve">հայտարարագիրը ներկայացվում է ՀՀ ռեզեդենտ չհանդիսացող </w:t>
      </w:r>
      <w:r w:rsidR="00850519" w:rsidRPr="004B0FC2">
        <w:rPr>
          <w:rFonts w:ascii="GHEA Grapalat" w:hAnsi="GHEA Grapalat"/>
          <w:color w:val="000000" w:themeColor="text1"/>
          <w:sz w:val="22"/>
          <w:szCs w:val="22"/>
          <w:lang w:val="hy-AM"/>
        </w:rPr>
        <w:t>Մասնակիցը</w:t>
      </w:r>
      <w:r w:rsidRPr="004B0FC2">
        <w:rPr>
          <w:rFonts w:ascii="GHEA Grapalat" w:hAnsi="GHEA Grapalat"/>
          <w:color w:val="000000" w:themeColor="text1"/>
          <w:sz w:val="22"/>
          <w:szCs w:val="22"/>
          <w:lang w:val="hy-AM"/>
        </w:rPr>
        <w:t>.</w:t>
      </w:r>
    </w:p>
    <w:p w14:paraId="6CD75230" w14:textId="5F0036A3" w:rsidR="004F7F74" w:rsidRPr="004B0FC2" w:rsidRDefault="004F7F74" w:rsidP="008567B0">
      <w:pPr>
        <w:pStyle w:val="31"/>
        <w:spacing w:line="276" w:lineRule="auto"/>
        <w:ind w:firstLine="0"/>
        <w:rPr>
          <w:rFonts w:ascii="GHEA Grapalat" w:hAnsi="GHEA Grapalat"/>
          <w:color w:val="000000" w:themeColor="text1"/>
          <w:sz w:val="22"/>
          <w:szCs w:val="22"/>
          <w:lang w:val="hy-AM"/>
        </w:rPr>
      </w:pPr>
      <w:r w:rsidRPr="004B0FC2">
        <w:rPr>
          <w:rFonts w:ascii="GHEA Grapalat" w:hAnsi="GHEA Grapalat"/>
          <w:bCs/>
          <w:color w:val="000000" w:themeColor="text1"/>
          <w:sz w:val="22"/>
          <w:szCs w:val="22"/>
          <w:lang w:val="hy-AM"/>
        </w:rPr>
        <w:t>Ձև 3.2</w:t>
      </w:r>
      <w:r w:rsidR="004645EF" w:rsidRPr="004B0FC2">
        <w:rPr>
          <w:rFonts w:ascii="GHEA Grapalat" w:hAnsi="GHEA Grapalat"/>
          <w:bCs/>
          <w:color w:val="000000" w:themeColor="text1"/>
          <w:sz w:val="22"/>
          <w:szCs w:val="22"/>
          <w:lang w:val="hy-AM"/>
        </w:rPr>
        <w:t xml:space="preserve"> </w:t>
      </w:r>
      <w:r w:rsidRPr="004B0FC2">
        <w:rPr>
          <w:rFonts w:ascii="GHEA Grapalat" w:hAnsi="GHEA Grapalat"/>
          <w:color w:val="000000" w:themeColor="text1"/>
          <w:sz w:val="22"/>
          <w:szCs w:val="22"/>
          <w:lang w:val="hy-AM"/>
        </w:rPr>
        <w:t xml:space="preserve">հայտարարագիրը ներկայացվում է ՀՀ ռեզիդենտ հանդիսացող </w:t>
      </w:r>
      <w:r w:rsidR="00850519" w:rsidRPr="004B0FC2">
        <w:rPr>
          <w:rFonts w:ascii="GHEA Grapalat" w:hAnsi="GHEA Grapalat"/>
          <w:color w:val="000000" w:themeColor="text1"/>
          <w:sz w:val="22"/>
          <w:szCs w:val="22"/>
          <w:lang w:val="hy-AM"/>
        </w:rPr>
        <w:t>Մասնակիցը</w:t>
      </w:r>
      <w:r w:rsidRPr="004B0FC2">
        <w:rPr>
          <w:rFonts w:ascii="GHEA Grapalat" w:hAnsi="GHEA Grapalat"/>
          <w:color w:val="000000" w:themeColor="text1"/>
          <w:sz w:val="22"/>
          <w:szCs w:val="22"/>
          <w:lang w:val="hy-AM"/>
        </w:rPr>
        <w:t>.</w:t>
      </w:r>
    </w:p>
    <w:p w14:paraId="1B78E9F6" w14:textId="0E50A088" w:rsidR="004F7F74" w:rsidRPr="004B0FC2" w:rsidRDefault="004F7F74" w:rsidP="008567B0">
      <w:pPr>
        <w:pStyle w:val="aff3"/>
        <w:spacing w:line="276" w:lineRule="auto"/>
        <w:ind w:left="0"/>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Իրական շահառուների վերաբերյալ հայտարարագիր չի ներկայացվում, եթե </w:t>
      </w:r>
      <w:r w:rsidR="00850519" w:rsidRPr="004B0FC2">
        <w:rPr>
          <w:rFonts w:ascii="GHEA Grapalat" w:hAnsi="GHEA Grapalat"/>
          <w:color w:val="000000" w:themeColor="text1"/>
          <w:sz w:val="22"/>
          <w:szCs w:val="22"/>
          <w:lang w:val="hy-AM"/>
        </w:rPr>
        <w:t>Մասնակիցը</w:t>
      </w:r>
      <w:r w:rsidRPr="004B0FC2">
        <w:rPr>
          <w:rFonts w:ascii="GHEA Grapalat" w:hAnsi="GHEA Grapalat"/>
          <w:color w:val="000000" w:themeColor="text1"/>
          <w:sz w:val="22"/>
          <w:szCs w:val="22"/>
          <w:lang w:val="hy-AM"/>
        </w:rPr>
        <w:t xml:space="preserve"> անհատ ձեռնարկատեր կամ ֆիզիկական անձ է</w:t>
      </w:r>
      <w:r w:rsidR="003D6452" w:rsidRPr="004B0FC2">
        <w:rPr>
          <w:rFonts w:ascii="GHEA Grapalat" w:hAnsi="GHEA Grapalat"/>
          <w:color w:val="000000" w:themeColor="text1"/>
          <w:sz w:val="22"/>
          <w:szCs w:val="22"/>
          <w:lang w:val="hy-AM"/>
        </w:rPr>
        <w:t>:</w:t>
      </w:r>
    </w:p>
    <w:p w14:paraId="7829CC95" w14:textId="3D4698DB" w:rsidR="00D5509E" w:rsidRPr="004B0FC2" w:rsidRDefault="005B573F" w:rsidP="008567B0">
      <w:pPr>
        <w:pStyle w:val="aff3"/>
        <w:numPr>
          <w:ilvl w:val="2"/>
          <w:numId w:val="49"/>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Գնային առաջարկ Ձև 4 (</w:t>
      </w:r>
      <w:r w:rsidRPr="004B0FC2">
        <w:rPr>
          <w:rFonts w:ascii="GHEA Grapalat" w:hAnsi="GHEA Grapalat" w:cs="Sylfaen"/>
          <w:bCs/>
          <w:color w:val="000000" w:themeColor="text1"/>
          <w:sz w:val="22"/>
          <w:szCs w:val="22"/>
          <w:lang w:val="hy-AM"/>
        </w:rPr>
        <w:t>Հայտով</w:t>
      </w:r>
      <w:r w:rsidRPr="004B0FC2">
        <w:rPr>
          <w:rFonts w:ascii="GHEA Grapalat" w:hAnsi="GHEA Grapalat"/>
          <w:bCs/>
          <w:color w:val="000000" w:themeColor="text1"/>
          <w:sz w:val="22"/>
          <w:szCs w:val="22"/>
          <w:lang w:val="hy-AM"/>
        </w:rPr>
        <w:t xml:space="preserve"> </w:t>
      </w:r>
      <w:r w:rsidRPr="004B0FC2">
        <w:rPr>
          <w:rFonts w:ascii="GHEA Grapalat" w:hAnsi="GHEA Grapalat" w:cs="Sylfaen"/>
          <w:bCs/>
          <w:color w:val="000000" w:themeColor="text1"/>
          <w:sz w:val="22"/>
          <w:szCs w:val="22"/>
          <w:lang w:val="hy-AM"/>
        </w:rPr>
        <w:t>ն</w:t>
      </w:r>
      <w:r w:rsidR="003D6452" w:rsidRPr="004B0FC2">
        <w:rPr>
          <w:rFonts w:ascii="GHEA Grapalat" w:hAnsi="GHEA Grapalat" w:cs="Sylfaen"/>
          <w:bCs/>
          <w:color w:val="000000" w:themeColor="text1"/>
          <w:sz w:val="22"/>
          <w:szCs w:val="22"/>
          <w:lang w:val="hy-AM"/>
        </w:rPr>
        <w:t>ե</w:t>
      </w:r>
      <w:r w:rsidRPr="004B0FC2">
        <w:rPr>
          <w:rFonts w:ascii="GHEA Grapalat" w:hAnsi="GHEA Grapalat" w:cs="Sylfaen"/>
          <w:bCs/>
          <w:color w:val="000000" w:themeColor="text1"/>
          <w:sz w:val="22"/>
          <w:szCs w:val="22"/>
          <w:lang w:val="hy-AM"/>
        </w:rPr>
        <w:t xml:space="preserve">րկայացվող </w:t>
      </w:r>
      <w:r w:rsidRPr="004B0FC2">
        <w:rPr>
          <w:rFonts w:ascii="GHEA Grapalat" w:hAnsi="GHEA Grapalat"/>
          <w:bCs/>
          <w:color w:val="000000" w:themeColor="text1"/>
          <w:sz w:val="22"/>
          <w:szCs w:val="22"/>
          <w:lang w:val="hy-AM"/>
        </w:rPr>
        <w:t>առաջարկված գինը նշվում է ՀՀ դրամով</w:t>
      </w:r>
      <w:r w:rsidR="003D6452" w:rsidRPr="004B0FC2">
        <w:rPr>
          <w:rFonts w:ascii="GHEA Grapalat" w:hAnsi="GHEA Grapalat"/>
          <w:bCs/>
          <w:color w:val="000000" w:themeColor="text1"/>
          <w:sz w:val="22"/>
          <w:szCs w:val="22"/>
          <w:lang w:val="hy-AM"/>
        </w:rPr>
        <w:t xml:space="preserve">` </w:t>
      </w:r>
      <w:r w:rsidRPr="004B0FC2">
        <w:rPr>
          <w:rFonts w:ascii="GHEA Grapalat" w:hAnsi="GHEA Grapalat"/>
          <w:bCs/>
          <w:color w:val="000000" w:themeColor="text1"/>
          <w:sz w:val="22"/>
          <w:szCs w:val="22"/>
          <w:lang w:val="hy-AM"/>
        </w:rPr>
        <w:t xml:space="preserve">թվերով և տառերով </w:t>
      </w:r>
      <w:r w:rsidR="003D6452" w:rsidRPr="004B0FC2">
        <w:rPr>
          <w:rFonts w:ascii="GHEA Grapalat" w:hAnsi="GHEA Grapalat"/>
          <w:bCs/>
          <w:color w:val="000000" w:themeColor="text1"/>
          <w:sz w:val="22"/>
          <w:szCs w:val="22"/>
          <w:lang w:val="hy-AM"/>
        </w:rPr>
        <w:t xml:space="preserve">ու </w:t>
      </w:r>
      <w:r w:rsidRPr="004B0FC2">
        <w:rPr>
          <w:rFonts w:ascii="GHEA Grapalat" w:hAnsi="GHEA Grapalat"/>
          <w:bCs/>
          <w:color w:val="000000" w:themeColor="text1"/>
          <w:sz w:val="22"/>
          <w:szCs w:val="22"/>
          <w:lang w:val="hy-AM"/>
        </w:rPr>
        <w:t xml:space="preserve">ներառում է հաշվարկման կարգը: Հայտով նարկայացվող առաջարկված գնի հաշվարկը պետք է ներառի հայտատուի բոլոր ծախսերը, ներառյալ փոխադրումը </w:t>
      </w:r>
      <w:r w:rsidR="003D6452" w:rsidRPr="004B0FC2">
        <w:rPr>
          <w:rFonts w:ascii="GHEA Grapalat" w:hAnsi="GHEA Grapalat"/>
          <w:bCs/>
          <w:color w:val="000000" w:themeColor="text1"/>
          <w:sz w:val="22"/>
          <w:szCs w:val="22"/>
          <w:lang w:val="hy-AM"/>
        </w:rPr>
        <w:t>Պատվիրատուի</w:t>
      </w:r>
      <w:r w:rsidRPr="004B0FC2">
        <w:rPr>
          <w:rFonts w:ascii="GHEA Grapalat" w:hAnsi="GHEA Grapalat"/>
          <w:bCs/>
          <w:color w:val="000000" w:themeColor="text1"/>
          <w:sz w:val="22"/>
          <w:szCs w:val="22"/>
          <w:lang w:val="hy-AM"/>
        </w:rPr>
        <w:t xml:space="preserve"> տարածք։</w:t>
      </w:r>
      <w:r w:rsidR="00EE09EE" w:rsidRPr="004B0FC2">
        <w:rPr>
          <w:rFonts w:ascii="GHEA Grapalat" w:hAnsi="GHEA Grapalat"/>
          <w:bCs/>
          <w:color w:val="000000" w:themeColor="text1"/>
          <w:sz w:val="22"/>
          <w:szCs w:val="22"/>
          <w:lang w:val="hy-AM"/>
        </w:rPr>
        <w:t>)</w:t>
      </w:r>
    </w:p>
    <w:p w14:paraId="1F760174" w14:textId="2A8AE21B" w:rsidR="0002521D" w:rsidRPr="004B0FC2" w:rsidRDefault="0002521D" w:rsidP="008567B0">
      <w:pPr>
        <w:pStyle w:val="aff3"/>
        <w:numPr>
          <w:ilvl w:val="2"/>
          <w:numId w:val="49"/>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Փաստաթղթերի պարզաբանումներ</w:t>
      </w:r>
      <w:r w:rsidR="003D6452"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hy-AM"/>
        </w:rPr>
        <w:tab/>
      </w:r>
    </w:p>
    <w:p w14:paraId="5B427457" w14:textId="5862E485" w:rsidR="0002521D" w:rsidRPr="004B0FC2" w:rsidRDefault="0029024D" w:rsidP="008567B0">
      <w:pPr>
        <w:pStyle w:val="aff3"/>
        <w:tabs>
          <w:tab w:val="left" w:pos="720"/>
        </w:tabs>
        <w:spacing w:line="276" w:lineRule="auto"/>
        <w:ind w:left="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ա) </w:t>
      </w:r>
      <w:r w:rsidR="00823229" w:rsidRPr="004B0FC2">
        <w:rPr>
          <w:rFonts w:ascii="GHEA Grapalat" w:hAnsi="GHEA Grapalat"/>
          <w:color w:val="000000" w:themeColor="text1"/>
          <w:sz w:val="22"/>
          <w:szCs w:val="22"/>
          <w:lang w:val="hy-AM"/>
        </w:rPr>
        <w:t xml:space="preserve">Մասնակիցներն  </w:t>
      </w:r>
      <w:r w:rsidR="0002521D" w:rsidRPr="004B0FC2">
        <w:rPr>
          <w:rFonts w:ascii="GHEA Grapalat" w:hAnsi="GHEA Grapalat"/>
          <w:color w:val="000000" w:themeColor="text1"/>
          <w:sz w:val="22"/>
          <w:szCs w:val="22"/>
          <w:lang w:val="hy-AM"/>
        </w:rPr>
        <w:t>իրավունք ունեն դիմել Պատվիրատուին սույն նախնական ընտրության փաստաթղթերի պարզաբանման համար: Պատվիրատուն պարտավորվում է խելամիտ ժամկետում պատասխանել ցանկացած հարցի, որը նա կստանա հայտերի ընդունման վերջնաժամկետի լրանալուց  ոչ պակաս, քան 3 օր առաջ։</w:t>
      </w:r>
    </w:p>
    <w:p w14:paraId="73E50C38" w14:textId="64E5AFC9" w:rsidR="0002521D" w:rsidRPr="004B0FC2" w:rsidRDefault="0029024D" w:rsidP="008567B0">
      <w:pPr>
        <w:tabs>
          <w:tab w:val="left" w:pos="720"/>
        </w:tabs>
        <w:spacing w:line="276" w:lineRule="auto"/>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բ) </w:t>
      </w:r>
      <w:r w:rsidR="00823229" w:rsidRPr="004B0FC2">
        <w:rPr>
          <w:rFonts w:ascii="GHEA Grapalat" w:hAnsi="GHEA Grapalat"/>
          <w:color w:val="000000" w:themeColor="text1"/>
          <w:sz w:val="22"/>
          <w:szCs w:val="22"/>
          <w:lang w:val="hy-AM"/>
        </w:rPr>
        <w:t xml:space="preserve">Մասնակիցն </w:t>
      </w:r>
      <w:r w:rsidR="0002521D" w:rsidRPr="004B0FC2">
        <w:rPr>
          <w:rFonts w:ascii="GHEA Grapalat" w:hAnsi="GHEA Grapalat"/>
          <w:color w:val="000000" w:themeColor="text1"/>
          <w:sz w:val="22"/>
          <w:szCs w:val="22"/>
          <w:lang w:val="hy-AM"/>
        </w:rPr>
        <w:t>իրավունք ունի ներկայացնել միայն մեկ հայտ: Սույն պահանջի խախտման դեպքում նման Մասնակցի բոլոր հայտերը մերժվում են` առանց ըստ էության դիտարկման:</w:t>
      </w:r>
    </w:p>
    <w:p w14:paraId="3D6BE2B6" w14:textId="12111C40" w:rsidR="0002521D" w:rsidRPr="004B0FC2" w:rsidRDefault="0029024D" w:rsidP="008567B0">
      <w:pPr>
        <w:pStyle w:val="aff3"/>
        <w:tabs>
          <w:tab w:val="left" w:pos="720"/>
        </w:tabs>
        <w:spacing w:line="276" w:lineRule="auto"/>
        <w:ind w:left="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գ) </w:t>
      </w:r>
      <w:r w:rsidR="0002521D" w:rsidRPr="004B0FC2">
        <w:rPr>
          <w:rFonts w:ascii="GHEA Grapalat" w:hAnsi="GHEA Grapalat"/>
          <w:color w:val="000000" w:themeColor="text1"/>
          <w:sz w:val="22"/>
          <w:szCs w:val="22"/>
          <w:lang w:val="hy-AM"/>
        </w:rPr>
        <w:t>Հայտում ընդգրկված յուրաքանչյուր փաստաթուղթ պետք է ստորագրված լինի Հայաստանի Հանրապետության օրենսդրությանը համապատասխան Մասնակցի անունից առանց լիազորագրի գործելու իրավունք ունեցող անձի կողմից կամ նրա կողմից պատշաճ ձևով տրված լիազորագրի հիման վրա գործող լիազորված անձի կողմից (այսուհետև` «Լիազորված անձ»): Վերջին դեպքում լիազորագրի բնօրինակը  կցվում է հայտին:</w:t>
      </w:r>
    </w:p>
    <w:p w14:paraId="2A4B1C6A" w14:textId="5EB18D09" w:rsidR="0002521D" w:rsidRPr="004B0FC2" w:rsidRDefault="0029024D" w:rsidP="008567B0">
      <w:pPr>
        <w:tabs>
          <w:tab w:val="left" w:pos="720"/>
        </w:tabs>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դ) </w:t>
      </w:r>
      <w:r w:rsidR="0002521D" w:rsidRPr="004B0FC2">
        <w:rPr>
          <w:rFonts w:ascii="GHEA Grapalat" w:hAnsi="GHEA Grapalat"/>
          <w:color w:val="000000" w:themeColor="text1"/>
          <w:sz w:val="22"/>
          <w:szCs w:val="22"/>
          <w:lang w:val="hy-AM"/>
        </w:rPr>
        <w:t>Հայտի բոլոր էջերը պետք է լինեն համարակալ</w:t>
      </w:r>
      <w:r w:rsidRPr="004B0FC2">
        <w:rPr>
          <w:rFonts w:ascii="GHEA Grapalat" w:hAnsi="GHEA Grapalat"/>
          <w:color w:val="000000" w:themeColor="text1"/>
          <w:sz w:val="22"/>
          <w:szCs w:val="22"/>
          <w:lang w:val="hy-AM"/>
        </w:rPr>
        <w:t>ված</w:t>
      </w:r>
      <w:r w:rsidR="0002521D" w:rsidRPr="004B0FC2">
        <w:rPr>
          <w:rFonts w:ascii="GHEA Grapalat" w:hAnsi="GHEA Grapalat"/>
          <w:color w:val="000000" w:themeColor="text1"/>
          <w:sz w:val="22"/>
          <w:szCs w:val="22"/>
          <w:lang w:val="hy-AM"/>
        </w:rPr>
        <w:t>:</w:t>
      </w:r>
      <w:r w:rsidR="0002521D" w:rsidRPr="004B0FC2">
        <w:rPr>
          <w:rFonts w:ascii="GHEA Grapalat" w:hAnsi="GHEA Grapalat"/>
          <w:color w:val="000000" w:themeColor="text1"/>
          <w:sz w:val="22"/>
          <w:szCs w:val="22"/>
          <w:lang w:val="hy-AM"/>
        </w:rPr>
        <w:tab/>
      </w:r>
    </w:p>
    <w:p w14:paraId="28965517" w14:textId="51E6E88C" w:rsidR="0002521D" w:rsidRPr="004B0FC2" w:rsidRDefault="0002521D" w:rsidP="008567B0">
      <w:pPr>
        <w:pStyle w:val="aff3"/>
        <w:tabs>
          <w:tab w:val="left" w:pos="720"/>
        </w:tabs>
        <w:spacing w:line="276" w:lineRule="auto"/>
        <w:ind w:left="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Հայտում կատարված ոչ մի ուղղում չունի ուժ, բացառությամբ այն ուղղումների, որոնք հաստատված են ձեռագիր մակագրությամբ «հավատալ ուղղումին» և յուրաքանչյուր ուղղման կողքը դրված լիազոր անձի անձնական ստորագրությամբ:</w:t>
      </w:r>
    </w:p>
    <w:p w14:paraId="23A6F1DE" w14:textId="0D2470A0" w:rsidR="0029024D" w:rsidRPr="004B0FC2" w:rsidRDefault="0029024D" w:rsidP="008567B0">
      <w:pPr>
        <w:tabs>
          <w:tab w:val="left" w:pos="720"/>
        </w:tabs>
        <w:spacing w:line="276" w:lineRule="auto"/>
        <w:jc w:val="both"/>
        <w:rPr>
          <w:rFonts w:ascii="GHEA Grapalat" w:hAnsi="GHEA Grapalat"/>
          <w:color w:val="000000" w:themeColor="text1"/>
          <w:sz w:val="22"/>
          <w:szCs w:val="22"/>
          <w:shd w:val="clear" w:color="auto" w:fill="FFFFFF"/>
          <w:lang w:val="hy-AM"/>
        </w:rPr>
      </w:pPr>
      <w:r w:rsidRPr="004B0FC2">
        <w:rPr>
          <w:rFonts w:ascii="GHEA Grapalat" w:hAnsi="GHEA Grapalat"/>
          <w:color w:val="000000" w:themeColor="text1"/>
          <w:sz w:val="22"/>
          <w:szCs w:val="22"/>
          <w:lang w:val="hy-AM"/>
        </w:rPr>
        <w:t xml:space="preserve">ե) </w:t>
      </w:r>
      <w:r w:rsidR="00850519" w:rsidRPr="004B0FC2">
        <w:rPr>
          <w:rFonts w:ascii="GHEA Grapalat" w:hAnsi="GHEA Grapalat"/>
          <w:color w:val="000000" w:themeColor="text1"/>
          <w:sz w:val="22"/>
          <w:szCs w:val="22"/>
          <w:lang w:val="hy-AM"/>
        </w:rPr>
        <w:t>Մասնակիցը</w:t>
      </w:r>
      <w:r w:rsidRPr="004B0FC2">
        <w:rPr>
          <w:rFonts w:ascii="GHEA Grapalat" w:hAnsi="GHEA Grapalat"/>
          <w:color w:val="000000" w:themeColor="text1"/>
          <w:sz w:val="22"/>
          <w:szCs w:val="22"/>
          <w:lang w:val="hy-AM"/>
        </w:rPr>
        <w:t xml:space="preserve">, ի թիվս այլ պահանջվող փաստաթղթերի և տեղեկատվության, ներկայացնում է իր կողմից հաստատված ցանկ՝ հանրային կազմակերպության հետ փոխկապակցված բոլոր անձանց վերաբերյալ՝ նշելով յուրաքանչյուր անձի հետ փոխկապակցվածության ձևը և տեսակը: </w:t>
      </w:r>
      <w:bookmarkStart w:id="2" w:name="_Ref177995302"/>
      <w:r w:rsidRPr="004B0FC2">
        <w:rPr>
          <w:rFonts w:ascii="GHEA Grapalat" w:hAnsi="GHEA Grapalat"/>
          <w:color w:val="000000" w:themeColor="text1"/>
          <w:sz w:val="22"/>
          <w:szCs w:val="22"/>
          <w:shd w:val="clear" w:color="auto" w:fill="FFFFFF"/>
          <w:lang w:val="hy-AM"/>
        </w:rPr>
        <w:t xml:space="preserve">Այն դեպքում, երբ մոնիթորինգի կամ բողոքների քննության արդյունքում արձանագրվում է, որ գնման գործընթացում, մինչև պայմանագրի կնքումը, պայմանագրի կողմը ներկայացրել է կեղծ փաստաթղթեր (տեղեկություններ և տվյալներ), կամ վերջինիս ընտրված մասնակից ճանաչելու մասին որոշումը չի </w:t>
      </w:r>
      <w:r w:rsidRPr="004B0FC2">
        <w:rPr>
          <w:rFonts w:ascii="GHEA Grapalat" w:hAnsi="GHEA Grapalat"/>
          <w:color w:val="000000" w:themeColor="text1"/>
          <w:sz w:val="22"/>
          <w:szCs w:val="22"/>
          <w:shd w:val="clear" w:color="auto" w:fill="FFFFFF"/>
          <w:lang w:val="hy-AM"/>
        </w:rPr>
        <w:lastRenderedPageBreak/>
        <w:t xml:space="preserve">համապատասխանում օրենսդրությանը, ապա այդ հիմքերն ի հայտ գալուց հետո </w:t>
      </w:r>
      <w:r w:rsidRPr="004B0FC2">
        <w:rPr>
          <w:rFonts w:ascii="GHEA Grapalat" w:hAnsi="GHEA Grapalat"/>
          <w:color w:val="000000" w:themeColor="text1"/>
          <w:sz w:val="22"/>
          <w:szCs w:val="22"/>
          <w:lang w:val="hy-AM"/>
        </w:rPr>
        <w:t xml:space="preserve">Պատվիրտուն </w:t>
      </w:r>
      <w:r w:rsidRPr="004B0FC2">
        <w:rPr>
          <w:rFonts w:ascii="GHEA Grapalat" w:hAnsi="GHEA Grapalat"/>
          <w:color w:val="000000" w:themeColor="text1"/>
          <w:sz w:val="22"/>
          <w:szCs w:val="22"/>
          <w:shd w:val="clear" w:color="auto" w:fill="FFFFFF"/>
          <w:lang w:val="hy-AM"/>
        </w:rPr>
        <w:t>միակողմանիորեն լուծում է պայմանագիրը, եթե արձանագրված խախտումները մինչև պայմանագրի կնքումը հայտնի լինելու դեպքում օրենսդրության համաձայն հիմք կհանդիսանային պայմանագիրը չկնքելու համար: Ընդ որում, Պատվիրատուն չի կրում պայմանագրի միակողմանի լուծման հետևանքով պայմանագրի կողմի համար առաջացող վնասների կամ բաց թողնված օգուտի ռիսկը, իսկ վերջինս պարտավոր է օրենքով սահմանված կարգով փոխհատուցել իր մեղքով Պատվիրատուի կրած վնասներն այն ծավալով, որի մասով պայմանագիրը լուծվել է: Սույն կետով նախատեսված հիմքերն ի հայտ գալու դեպքում Պատվիրտուն այդ մասին ծանուցում է իրավապահ մարմիններին՝ վերջիններիս և պայմանագիր կնքած մասնակցին ներկայացնելով հիմքերը</w:t>
      </w:r>
      <w:bookmarkEnd w:id="2"/>
      <w:r w:rsidRPr="004B0FC2">
        <w:rPr>
          <w:rFonts w:ascii="GHEA Grapalat" w:hAnsi="GHEA Grapalat"/>
          <w:color w:val="000000" w:themeColor="text1"/>
          <w:sz w:val="22"/>
          <w:szCs w:val="22"/>
          <w:shd w:val="clear" w:color="auto" w:fill="FFFFFF"/>
          <w:lang w:val="hy-AM"/>
        </w:rPr>
        <w:t>:</w:t>
      </w:r>
    </w:p>
    <w:p w14:paraId="5699A32B" w14:textId="7A606E56" w:rsidR="0029024D" w:rsidRPr="004B0FC2" w:rsidRDefault="0029024D" w:rsidP="008567B0">
      <w:pPr>
        <w:tabs>
          <w:tab w:val="left" w:pos="720"/>
        </w:tabs>
        <w:spacing w:line="276" w:lineRule="auto"/>
        <w:jc w:val="both"/>
        <w:rPr>
          <w:rFonts w:ascii="GHEA Grapalat" w:hAnsi="GHEA Grapalat"/>
          <w:color w:val="000000" w:themeColor="text1"/>
          <w:sz w:val="22"/>
          <w:szCs w:val="22"/>
          <w:shd w:val="clear" w:color="auto" w:fill="FFFFFF"/>
          <w:lang w:val="hy-AM"/>
        </w:rPr>
      </w:pPr>
      <w:bookmarkStart w:id="3" w:name="_Ref177995364"/>
      <w:r w:rsidRPr="004B0FC2">
        <w:rPr>
          <w:rFonts w:ascii="GHEA Grapalat" w:hAnsi="GHEA Grapalat"/>
          <w:color w:val="000000" w:themeColor="text1"/>
          <w:sz w:val="22"/>
          <w:szCs w:val="22"/>
          <w:shd w:val="clear" w:color="auto" w:fill="FFFFFF"/>
          <w:lang w:val="hy-AM"/>
        </w:rPr>
        <w:t xml:space="preserve">զ) </w:t>
      </w:r>
      <w:bookmarkEnd w:id="3"/>
      <w:r w:rsidRPr="004B0FC2">
        <w:rPr>
          <w:rFonts w:ascii="GHEA Grapalat" w:hAnsi="GHEA Grapalat"/>
          <w:color w:val="000000" w:themeColor="text1"/>
          <w:sz w:val="22"/>
          <w:szCs w:val="22"/>
          <w:shd w:val="clear" w:color="auto" w:fill="FFFFFF"/>
          <w:lang w:val="hy-AM"/>
        </w:rPr>
        <w:t>Արգելվում է գնումների մասին օրենսդրությամբ սահմանված փոխկապակցված անձանց միաժամանակյա մասնակցությունը Հանրային կազմակերպության կողմից կազմակերպված գնման միևնույն գործընթացին՝ բացա</w:t>
      </w:r>
      <w:r w:rsidRPr="004B0FC2">
        <w:rPr>
          <w:rFonts w:ascii="GHEA Grapalat" w:hAnsi="GHEA Grapalat"/>
          <w:color w:val="000000" w:themeColor="text1"/>
          <w:sz w:val="22"/>
          <w:szCs w:val="22"/>
          <w:shd w:val="clear" w:color="auto" w:fill="FFFFFF"/>
          <w:lang w:val="hy-AM"/>
        </w:rPr>
        <w:softHyphen/>
        <w:t>ռությամբ գնումների մասին օրենսդրությամբ նախատեսված դեպքերի։</w:t>
      </w:r>
    </w:p>
    <w:p w14:paraId="22743461" w14:textId="35562877" w:rsidR="0029024D" w:rsidRPr="004B0FC2" w:rsidRDefault="004B42DF" w:rsidP="008567B0">
      <w:pPr>
        <w:pStyle w:val="aff3"/>
        <w:numPr>
          <w:ilvl w:val="0"/>
          <w:numId w:val="43"/>
        </w:numPr>
        <w:spacing w:line="276" w:lineRule="auto"/>
        <w:ind w:left="0" w:firstLine="0"/>
        <w:contextualSpacing/>
        <w:jc w:val="both"/>
        <w:rPr>
          <w:rFonts w:ascii="GHEA Grapalat" w:hAnsi="GHEA Grapalat"/>
          <w:b/>
          <w:bCs/>
          <w:color w:val="000000" w:themeColor="text1"/>
          <w:sz w:val="22"/>
          <w:szCs w:val="22"/>
          <w:lang w:val="hy-AM"/>
        </w:rPr>
      </w:pPr>
      <w:r w:rsidRPr="004B0FC2">
        <w:rPr>
          <w:rFonts w:ascii="GHEA Grapalat" w:hAnsi="GHEA Grapalat"/>
          <w:b/>
          <w:color w:val="000000" w:themeColor="text1"/>
          <w:sz w:val="22"/>
          <w:szCs w:val="22"/>
          <w:lang w:val="hy-AM"/>
        </w:rPr>
        <w:t>Հայտերի ներկայացումը և դրանց ընդունումը</w:t>
      </w:r>
      <w:r w:rsidR="00823229" w:rsidRPr="004B0FC2">
        <w:rPr>
          <w:rFonts w:ascii="GHEA Grapalat" w:hAnsi="GHEA Grapalat"/>
          <w:b/>
          <w:color w:val="000000" w:themeColor="text1"/>
          <w:sz w:val="22"/>
          <w:szCs w:val="22"/>
          <w:lang w:val="hy-AM"/>
        </w:rPr>
        <w:t>.</w:t>
      </w:r>
    </w:p>
    <w:p w14:paraId="5848D1F9" w14:textId="094241DB" w:rsidR="009F63D3" w:rsidRPr="004B0FC2" w:rsidRDefault="009F63D3" w:rsidP="008567B0">
      <w:pPr>
        <w:pStyle w:val="aff3"/>
        <w:numPr>
          <w:ilvl w:val="1"/>
          <w:numId w:val="51"/>
        </w:numPr>
        <w:spacing w:line="276" w:lineRule="auto"/>
        <w:ind w:left="0" w:firstLine="0"/>
        <w:contextualSpacing/>
        <w:jc w:val="both"/>
        <w:rPr>
          <w:rFonts w:ascii="GHEA Grapalat" w:hAnsi="GHEA Grapalat" w:cs="Sylfaen"/>
          <w:color w:val="000000" w:themeColor="text1"/>
          <w:sz w:val="22"/>
          <w:szCs w:val="22"/>
          <w:lang w:val="af-ZA"/>
        </w:rPr>
      </w:pPr>
      <w:r w:rsidRPr="004B0FC2">
        <w:rPr>
          <w:rFonts w:ascii="GHEA Grapalat" w:hAnsi="GHEA Grapalat"/>
          <w:color w:val="000000" w:themeColor="text1"/>
          <w:sz w:val="22"/>
          <w:szCs w:val="22"/>
          <w:lang w:val="hy-AM"/>
        </w:rPr>
        <w:t>Մ</w:t>
      </w:r>
      <w:r w:rsidRPr="004B0FC2">
        <w:rPr>
          <w:rFonts w:ascii="GHEA Grapalat" w:hAnsi="GHEA Grapalat" w:cs="Sylfaen"/>
          <w:color w:val="000000" w:themeColor="text1"/>
          <w:sz w:val="22"/>
          <w:szCs w:val="22"/>
          <w:lang w:val="hy-AM"/>
        </w:rPr>
        <w:t>ասնակցի</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առաջարկները</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դրանց</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վերաբերող</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փաստաթղթերը</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դրվում</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են</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ծրարի</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մեջ</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որը</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սոսնձում</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է</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այն</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ներկայացնողը</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Ծրարում</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ներառված</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փաստաթղթերը</w:t>
      </w:r>
      <w:r w:rsidRPr="004B0FC2">
        <w:rPr>
          <w:rFonts w:ascii="GHEA Grapalat" w:hAnsi="GHEA Grapalat" w:cs="Sylfaen"/>
          <w:color w:val="000000" w:themeColor="text1"/>
          <w:sz w:val="22"/>
          <w:szCs w:val="22"/>
          <w:lang w:val="es-ES"/>
        </w:rPr>
        <w:t xml:space="preserve">, </w:t>
      </w:r>
      <w:r w:rsidRPr="004B0FC2">
        <w:rPr>
          <w:rFonts w:ascii="GHEA Grapalat" w:hAnsi="GHEA Grapalat" w:cs="Sylfaen"/>
          <w:color w:val="000000" w:themeColor="text1"/>
          <w:sz w:val="22"/>
          <w:szCs w:val="22"/>
          <w:lang w:val="hy-AM"/>
        </w:rPr>
        <w:t>կազմվում</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են</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բնօրինակից</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es-ES"/>
        </w:rPr>
        <w:t xml:space="preserve">/ </w:t>
      </w:r>
      <w:r w:rsidRPr="004B0FC2">
        <w:rPr>
          <w:rFonts w:ascii="GHEA Grapalat" w:hAnsi="GHEA Grapalat" w:cs="Sylfaen"/>
          <w:color w:val="000000" w:themeColor="text1"/>
          <w:sz w:val="22"/>
          <w:szCs w:val="22"/>
          <w:lang w:val="hy-AM"/>
        </w:rPr>
        <w:t>և</w:t>
      </w:r>
      <w:r w:rsidRPr="004B0FC2">
        <w:rPr>
          <w:rFonts w:ascii="GHEA Grapalat" w:hAnsi="GHEA Grapalat"/>
          <w:color w:val="000000" w:themeColor="text1"/>
          <w:sz w:val="22"/>
          <w:szCs w:val="22"/>
          <w:lang w:val="es-ES"/>
        </w:rPr>
        <w:t xml:space="preserve"> </w:t>
      </w:r>
      <w:r w:rsidR="004B42DF" w:rsidRPr="004B0FC2">
        <w:rPr>
          <w:rFonts w:ascii="GHEA Grapalat" w:hAnsi="GHEA Grapalat"/>
          <w:b/>
          <w:color w:val="000000" w:themeColor="text1"/>
          <w:sz w:val="22"/>
          <w:szCs w:val="22"/>
          <w:lang w:val="hy-AM"/>
        </w:rPr>
        <w:t>1</w:t>
      </w:r>
      <w:r w:rsidRPr="004B0FC2">
        <w:rPr>
          <w:rFonts w:ascii="GHEA Grapalat" w:hAnsi="GHEA Grapalat"/>
          <w:b/>
          <w:color w:val="000000" w:themeColor="text1"/>
          <w:sz w:val="22"/>
          <w:szCs w:val="22"/>
          <w:lang w:val="es-ES"/>
        </w:rPr>
        <w:t xml:space="preserve"> /</w:t>
      </w:r>
      <w:r w:rsidR="004B42DF" w:rsidRPr="004B0FC2">
        <w:rPr>
          <w:rFonts w:ascii="GHEA Grapalat" w:hAnsi="GHEA Grapalat"/>
          <w:b/>
          <w:color w:val="000000" w:themeColor="text1"/>
          <w:sz w:val="22"/>
          <w:szCs w:val="22"/>
          <w:lang w:val="hy-AM"/>
        </w:rPr>
        <w:t>մեկ</w:t>
      </w:r>
      <w:r w:rsidRPr="004B0FC2">
        <w:rPr>
          <w:rFonts w:ascii="GHEA Grapalat" w:hAnsi="GHEA Grapalat"/>
          <w:b/>
          <w:color w:val="000000" w:themeColor="text1"/>
          <w:sz w:val="22"/>
          <w:szCs w:val="22"/>
          <w:lang w:val="es-ES"/>
        </w:rPr>
        <w:t xml:space="preserve">/ </w:t>
      </w:r>
      <w:r w:rsidRPr="004B0FC2">
        <w:rPr>
          <w:rFonts w:ascii="GHEA Grapalat" w:hAnsi="GHEA Grapalat"/>
          <w:b/>
          <w:color w:val="000000" w:themeColor="text1"/>
          <w:sz w:val="22"/>
          <w:szCs w:val="22"/>
          <w:lang w:val="hy-AM"/>
        </w:rPr>
        <w:t>օրինակ</w:t>
      </w:r>
      <w:r w:rsidRPr="004B0FC2">
        <w:rPr>
          <w:rFonts w:ascii="GHEA Grapalat" w:hAnsi="GHEA Grapalat"/>
          <w:b/>
          <w:color w:val="000000" w:themeColor="text1"/>
          <w:sz w:val="22"/>
          <w:szCs w:val="22"/>
          <w:lang w:val="es-ES"/>
        </w:rPr>
        <w:t xml:space="preserve"> </w:t>
      </w:r>
      <w:r w:rsidRPr="004B0FC2">
        <w:rPr>
          <w:rFonts w:ascii="GHEA Grapalat" w:hAnsi="GHEA Grapalat" w:cs="Sylfaen"/>
          <w:b/>
          <w:color w:val="000000" w:themeColor="text1"/>
          <w:sz w:val="22"/>
          <w:szCs w:val="22"/>
          <w:lang w:val="hy-AM"/>
        </w:rPr>
        <w:t>պատճենից</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Փաստաթղթերի</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փաթեթների</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վրա</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համապատասխանաբար</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գրվում</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են</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բնօրինակ</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և</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պատճեն</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բառերը</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hy-AM"/>
        </w:rPr>
        <w:t>Հայտում</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ներառվող</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բնօրինակ</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փաստաթղթերի</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փոխարեն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կարող</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են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ներկայացվել</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դրանց</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նոտարական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կարգով</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վավերացված</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lang w:val="hy-AM"/>
        </w:rPr>
        <w:t>օրինակները։</w:t>
      </w:r>
    </w:p>
    <w:p w14:paraId="7CAC16EB" w14:textId="77777777" w:rsidR="009F63D3" w:rsidRPr="004B0FC2" w:rsidRDefault="009F63D3" w:rsidP="008567B0">
      <w:pPr>
        <w:spacing w:line="276" w:lineRule="auto"/>
        <w:jc w:val="both"/>
        <w:rPr>
          <w:rFonts w:ascii="GHEA Grapalat" w:hAnsi="GHEA Grapalat"/>
          <w:color w:val="000000" w:themeColor="text1"/>
          <w:sz w:val="22"/>
          <w:szCs w:val="22"/>
          <w:lang w:val="af-ZA"/>
        </w:rPr>
      </w:pPr>
      <w:r w:rsidRPr="004B0FC2">
        <w:rPr>
          <w:rFonts w:ascii="GHEA Grapalat" w:hAnsi="GHEA Grapalat" w:cs="Sylfaen"/>
          <w:color w:val="000000" w:themeColor="text1"/>
          <w:sz w:val="22"/>
          <w:szCs w:val="22"/>
        </w:rPr>
        <w:t>Ծրարը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և</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rPr>
        <w:t>սույն</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հրավերով</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նախատեսված</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rPr>
        <w:t>մ</w:t>
      </w:r>
      <w:r w:rsidRPr="004B0FC2">
        <w:rPr>
          <w:rFonts w:ascii="GHEA Grapalat" w:hAnsi="GHEA Grapalat" w:cs="Sylfaen"/>
          <w:color w:val="000000" w:themeColor="text1"/>
          <w:sz w:val="22"/>
          <w:szCs w:val="22"/>
        </w:rPr>
        <w:t>ասնակցի</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կազմած</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փաստաթղթերն</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ստորագրում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է</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դրանք</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ներկայացնող</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անձը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կամ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վերջինիս</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լիազորված</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անձը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այսուհետ</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գործակալ</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Եթե</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հայտը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ներկայացնում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է</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գործակալը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ապա</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հայտով</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ներկայացվում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է</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վերջինիս</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այդ</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լիազորությունը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վերապահված</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լինելու</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մասին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փաստաթուղթ</w:t>
      </w:r>
      <w:r w:rsidRPr="004B0FC2">
        <w:rPr>
          <w:rFonts w:ascii="GHEA Grapalat" w:hAnsi="GHEA Grapalat" w:cs="Sylfaen"/>
          <w:color w:val="000000" w:themeColor="text1"/>
          <w:sz w:val="22"/>
          <w:szCs w:val="22"/>
          <w:lang w:val="af-ZA"/>
        </w:rPr>
        <w:t>:</w:t>
      </w:r>
    </w:p>
    <w:p w14:paraId="70F830ED" w14:textId="7AC2A6CD" w:rsidR="009F63D3" w:rsidRPr="004B0FC2" w:rsidRDefault="009F63D3"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af-ZA"/>
        </w:rPr>
      </w:pPr>
      <w:r w:rsidRPr="004B0FC2">
        <w:rPr>
          <w:rFonts w:ascii="GHEA Grapalat" w:hAnsi="GHEA Grapalat" w:cs="Sylfaen"/>
          <w:color w:val="000000" w:themeColor="text1"/>
          <w:sz w:val="22"/>
          <w:szCs w:val="22"/>
        </w:rPr>
        <w:t>Սույն</w:t>
      </w:r>
      <w:r w:rsidRPr="004B0FC2">
        <w:rPr>
          <w:rFonts w:ascii="GHEA Grapalat" w:hAnsi="GHEA Grapalat"/>
          <w:color w:val="000000" w:themeColor="text1"/>
          <w:sz w:val="22"/>
          <w:szCs w:val="22"/>
          <w:lang w:val="af-ZA"/>
        </w:rPr>
        <w:t xml:space="preserve"> </w:t>
      </w:r>
      <w:r w:rsidRPr="004B0FC2">
        <w:rPr>
          <w:rFonts w:ascii="GHEA Grapalat" w:hAnsi="GHEA Grapalat"/>
          <w:color w:val="000000" w:themeColor="text1"/>
          <w:sz w:val="22"/>
          <w:szCs w:val="22"/>
        </w:rPr>
        <w:t>հրահանգի</w:t>
      </w:r>
      <w:r w:rsidRPr="004B0FC2">
        <w:rPr>
          <w:rFonts w:ascii="GHEA Grapalat" w:hAnsi="GHEA Grapalat"/>
          <w:color w:val="000000" w:themeColor="text1"/>
          <w:sz w:val="22"/>
          <w:szCs w:val="22"/>
          <w:lang w:val="af-ZA"/>
        </w:rPr>
        <w:t xml:space="preserve"> 3.1 </w:t>
      </w:r>
      <w:r w:rsidRPr="004B0FC2">
        <w:rPr>
          <w:rFonts w:ascii="GHEA Grapalat" w:hAnsi="GHEA Grapalat"/>
          <w:color w:val="000000" w:themeColor="text1"/>
          <w:sz w:val="22"/>
          <w:szCs w:val="22"/>
        </w:rPr>
        <w:t>կետում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նշված</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ծրարի</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վրա</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հայտը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կազմելու</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լեզվով</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նշվում</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են</w:t>
      </w:r>
      <w:r w:rsidRPr="004B0FC2">
        <w:rPr>
          <w:rFonts w:ascii="GHEA Grapalat" w:hAnsi="GHEA Grapalat"/>
          <w:color w:val="000000" w:themeColor="text1"/>
          <w:sz w:val="22"/>
          <w:szCs w:val="22"/>
          <w:lang w:val="af-ZA"/>
        </w:rPr>
        <w:t xml:space="preserve">` </w:t>
      </w:r>
    </w:p>
    <w:p w14:paraId="7C79E22A" w14:textId="740F9532" w:rsidR="009F63D3" w:rsidRPr="004B0FC2" w:rsidRDefault="009F63D3" w:rsidP="008567B0">
      <w:pPr>
        <w:spacing w:line="276" w:lineRule="auto"/>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 xml:space="preserve">1) </w:t>
      </w:r>
      <w:r w:rsidR="00850519" w:rsidRPr="004B0FC2">
        <w:rPr>
          <w:rFonts w:ascii="GHEA Grapalat" w:hAnsi="GHEA Grapalat"/>
          <w:color w:val="000000" w:themeColor="text1"/>
          <w:sz w:val="22"/>
          <w:szCs w:val="22"/>
          <w:lang w:val="hy-AM"/>
        </w:rPr>
        <w:t>Պ</w:t>
      </w:r>
      <w:r w:rsidR="00850519" w:rsidRPr="004B0FC2">
        <w:rPr>
          <w:rFonts w:ascii="GHEA Grapalat" w:hAnsi="GHEA Grapalat" w:cs="Sylfaen"/>
          <w:color w:val="000000" w:themeColor="text1"/>
          <w:sz w:val="22"/>
          <w:szCs w:val="22"/>
        </w:rPr>
        <w:t>ատվիրատուի</w:t>
      </w:r>
      <w:r w:rsidR="00850519"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անվանումը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և</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հայտի</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ներկայացման</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վայրը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հասցեն</w:t>
      </w:r>
      <w:r w:rsidRPr="004B0FC2">
        <w:rPr>
          <w:rFonts w:ascii="GHEA Grapalat" w:hAnsi="GHEA Grapalat"/>
          <w:color w:val="000000" w:themeColor="text1"/>
          <w:sz w:val="22"/>
          <w:szCs w:val="22"/>
          <w:lang w:val="af-ZA"/>
        </w:rPr>
        <w:t>).</w:t>
      </w:r>
    </w:p>
    <w:p w14:paraId="6AE65F04" w14:textId="77777777" w:rsidR="009F63D3" w:rsidRPr="004B0FC2" w:rsidRDefault="009F63D3" w:rsidP="008567B0">
      <w:pPr>
        <w:spacing w:line="276" w:lineRule="auto"/>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 xml:space="preserve">2) </w:t>
      </w:r>
      <w:r w:rsidRPr="004B0FC2">
        <w:rPr>
          <w:rFonts w:ascii="GHEA Grapalat" w:hAnsi="GHEA Grapalat"/>
          <w:color w:val="000000" w:themeColor="text1"/>
          <w:sz w:val="22"/>
          <w:szCs w:val="22"/>
        </w:rPr>
        <w:t>ընթացակարգի</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ծածկագիրը</w:t>
      </w:r>
      <w:r w:rsidRPr="004B0FC2">
        <w:rPr>
          <w:rFonts w:ascii="GHEA Grapalat" w:hAnsi="GHEA Grapalat"/>
          <w:color w:val="000000" w:themeColor="text1"/>
          <w:sz w:val="22"/>
          <w:szCs w:val="22"/>
          <w:lang w:val="af-ZA"/>
        </w:rPr>
        <w:t>.</w:t>
      </w:r>
    </w:p>
    <w:p w14:paraId="22D7FCBD" w14:textId="77777777" w:rsidR="009F63D3" w:rsidRPr="004B0FC2" w:rsidRDefault="009F63D3" w:rsidP="008567B0">
      <w:pPr>
        <w:spacing w:line="276" w:lineRule="auto"/>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3) «</w:t>
      </w:r>
      <w:r w:rsidRPr="004B0FC2">
        <w:rPr>
          <w:rFonts w:ascii="GHEA Grapalat" w:hAnsi="GHEA Grapalat" w:cs="Sylfaen"/>
          <w:color w:val="000000" w:themeColor="text1"/>
          <w:sz w:val="22"/>
          <w:szCs w:val="22"/>
        </w:rPr>
        <w:t>չբացել</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մինչև</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հայտերի</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բացման</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նիստը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բառերը</w:t>
      </w:r>
      <w:r w:rsidRPr="004B0FC2">
        <w:rPr>
          <w:rFonts w:ascii="GHEA Grapalat" w:hAnsi="GHEA Grapalat"/>
          <w:color w:val="000000" w:themeColor="text1"/>
          <w:sz w:val="22"/>
          <w:szCs w:val="22"/>
          <w:lang w:val="af-ZA"/>
        </w:rPr>
        <w:t>.</w:t>
      </w:r>
    </w:p>
    <w:p w14:paraId="5307A1DF" w14:textId="77777777" w:rsidR="009F63D3" w:rsidRPr="004B0FC2" w:rsidRDefault="009F63D3" w:rsidP="008567B0">
      <w:pPr>
        <w:spacing w:line="276" w:lineRule="auto"/>
        <w:rPr>
          <w:rFonts w:ascii="GHEA Grapalat" w:hAnsi="GHEA Grapalat"/>
          <w:color w:val="000000" w:themeColor="text1"/>
          <w:sz w:val="22"/>
          <w:szCs w:val="22"/>
          <w:lang w:val="af-ZA"/>
        </w:rPr>
      </w:pPr>
      <w:r w:rsidRPr="004B0FC2">
        <w:rPr>
          <w:rFonts w:ascii="GHEA Grapalat" w:hAnsi="GHEA Grapalat"/>
          <w:color w:val="000000" w:themeColor="text1"/>
          <w:sz w:val="22"/>
          <w:szCs w:val="22"/>
          <w:lang w:val="af-ZA"/>
        </w:rPr>
        <w:t xml:space="preserve">4) </w:t>
      </w:r>
      <w:r w:rsidRPr="004B0FC2">
        <w:rPr>
          <w:rFonts w:ascii="GHEA Grapalat" w:hAnsi="GHEA Grapalat"/>
          <w:color w:val="000000" w:themeColor="text1"/>
          <w:sz w:val="22"/>
          <w:szCs w:val="22"/>
        </w:rPr>
        <w:t>մ</w:t>
      </w:r>
      <w:r w:rsidRPr="004B0FC2">
        <w:rPr>
          <w:rFonts w:ascii="GHEA Grapalat" w:hAnsi="GHEA Grapalat" w:cs="Sylfaen"/>
          <w:color w:val="000000" w:themeColor="text1"/>
          <w:sz w:val="22"/>
          <w:szCs w:val="22"/>
        </w:rPr>
        <w:t>ասնակցի</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անվանումը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անունը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գտնվելու</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վայրը</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և</w:t>
      </w:r>
      <w:r w:rsidRPr="004B0FC2">
        <w:rPr>
          <w:rFonts w:ascii="GHEA Grapalat" w:hAnsi="GHEA Grapalat"/>
          <w:color w:val="000000" w:themeColor="text1"/>
          <w:sz w:val="22"/>
          <w:szCs w:val="22"/>
          <w:lang w:val="af-ZA"/>
        </w:rPr>
        <w:t xml:space="preserve"> </w:t>
      </w:r>
      <w:r w:rsidRPr="004B0FC2">
        <w:rPr>
          <w:rFonts w:ascii="GHEA Grapalat" w:hAnsi="GHEA Grapalat" w:cs="Sylfaen"/>
          <w:color w:val="000000" w:themeColor="text1"/>
          <w:sz w:val="22"/>
          <w:szCs w:val="22"/>
        </w:rPr>
        <w:t>հեռախոսահամարը</w:t>
      </w:r>
      <w:r w:rsidRPr="004B0FC2">
        <w:rPr>
          <w:rFonts w:ascii="GHEA Grapalat" w:hAnsi="GHEA Grapalat"/>
          <w:color w:val="000000" w:themeColor="text1"/>
          <w:sz w:val="22"/>
          <w:szCs w:val="22"/>
          <w:lang w:val="af-ZA"/>
        </w:rPr>
        <w:t>:</w:t>
      </w:r>
    </w:p>
    <w:p w14:paraId="66D9BF3A" w14:textId="55B6E8C2" w:rsidR="009F63D3" w:rsidRPr="004B0FC2" w:rsidRDefault="009F63D3" w:rsidP="008567B0">
      <w:pPr>
        <w:pStyle w:val="aff3"/>
        <w:numPr>
          <w:ilvl w:val="1"/>
          <w:numId w:val="51"/>
        </w:numPr>
        <w:spacing w:line="276" w:lineRule="auto"/>
        <w:ind w:left="0" w:firstLine="0"/>
        <w:contextualSpacing/>
        <w:jc w:val="both"/>
        <w:rPr>
          <w:rFonts w:ascii="GHEA Grapalat" w:hAnsi="GHEA Grapalat" w:cs="Sylfaen"/>
          <w:color w:val="000000" w:themeColor="text1"/>
          <w:sz w:val="22"/>
          <w:szCs w:val="22"/>
          <w:lang w:val="af-ZA"/>
        </w:rPr>
      </w:pPr>
      <w:r w:rsidRPr="004B0FC2">
        <w:rPr>
          <w:rFonts w:ascii="GHEA Grapalat" w:hAnsi="GHEA Grapalat" w:cs="Sylfaen"/>
          <w:color w:val="000000" w:themeColor="text1"/>
          <w:sz w:val="22"/>
          <w:szCs w:val="22"/>
        </w:rPr>
        <w:t>Սույն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հրահանգի</w:t>
      </w:r>
      <w:r w:rsidRPr="004B0FC2">
        <w:rPr>
          <w:rFonts w:ascii="GHEA Grapalat" w:hAnsi="GHEA Grapalat" w:cs="Sylfaen"/>
          <w:color w:val="000000" w:themeColor="text1"/>
          <w:sz w:val="22"/>
          <w:szCs w:val="22"/>
          <w:lang w:val="af-ZA"/>
        </w:rPr>
        <w:t xml:space="preserve"> 3.1 </w:t>
      </w:r>
      <w:r w:rsidRPr="004B0FC2">
        <w:rPr>
          <w:rFonts w:ascii="GHEA Grapalat" w:hAnsi="GHEA Grapalat" w:cs="Sylfaen"/>
          <w:color w:val="000000" w:themeColor="text1"/>
          <w:sz w:val="22"/>
          <w:szCs w:val="22"/>
        </w:rPr>
        <w:t>և</w:t>
      </w:r>
      <w:r w:rsidRPr="004B0FC2">
        <w:rPr>
          <w:rFonts w:ascii="GHEA Grapalat" w:hAnsi="GHEA Grapalat" w:cs="Sylfaen"/>
          <w:color w:val="000000" w:themeColor="text1"/>
          <w:sz w:val="22"/>
          <w:szCs w:val="22"/>
          <w:lang w:val="af-ZA"/>
        </w:rPr>
        <w:t xml:space="preserve"> 3.2 </w:t>
      </w:r>
      <w:r w:rsidRPr="004B0FC2">
        <w:rPr>
          <w:rFonts w:ascii="GHEA Grapalat" w:hAnsi="GHEA Grapalat" w:cs="Sylfaen"/>
          <w:color w:val="000000" w:themeColor="text1"/>
          <w:sz w:val="22"/>
          <w:szCs w:val="22"/>
        </w:rPr>
        <w:t>կետերի</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պահանջներին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չհամապատասխանող</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հայտերը</w:t>
      </w:r>
      <w:r w:rsidRPr="004B0FC2">
        <w:rPr>
          <w:rFonts w:ascii="GHEA Grapalat" w:hAnsi="GHEA Grapalat" w:cs="Sylfaen"/>
          <w:color w:val="000000" w:themeColor="text1"/>
          <w:sz w:val="22"/>
          <w:szCs w:val="22"/>
          <w:lang w:val="af-ZA"/>
        </w:rPr>
        <w:t xml:space="preserve">  </w:t>
      </w:r>
      <w:r w:rsidR="00850519" w:rsidRPr="004B0FC2">
        <w:rPr>
          <w:rFonts w:ascii="GHEA Grapalat" w:hAnsi="GHEA Grapalat"/>
          <w:color w:val="000000" w:themeColor="text1"/>
          <w:sz w:val="22"/>
          <w:szCs w:val="22"/>
          <w:lang w:val="hy-AM"/>
        </w:rPr>
        <w:t xml:space="preserve">Կենտրոնական գնումային մարմինը </w:t>
      </w:r>
      <w:r w:rsidR="00850519" w:rsidRPr="004B0FC2">
        <w:rPr>
          <w:rFonts w:ascii="GHEA Grapalat" w:hAnsi="GHEA Grapalat"/>
          <w:color w:val="000000" w:themeColor="text1"/>
          <w:sz w:val="22"/>
          <w:szCs w:val="22"/>
          <w:lang w:val="af-ZA"/>
        </w:rPr>
        <w:t>(</w:t>
      </w:r>
      <w:r w:rsidR="00850519" w:rsidRPr="004B0FC2">
        <w:rPr>
          <w:rFonts w:ascii="GHEA Grapalat" w:hAnsi="GHEA Grapalat"/>
          <w:color w:val="000000" w:themeColor="text1"/>
          <w:sz w:val="22"/>
          <w:szCs w:val="22"/>
          <w:lang w:val="hy-AM"/>
        </w:rPr>
        <w:t>այսուհետ` Հանձնաժ</w:t>
      </w:r>
      <w:r w:rsidR="00E92CCE" w:rsidRPr="004B0FC2">
        <w:rPr>
          <w:rFonts w:ascii="GHEA Grapalat" w:hAnsi="GHEA Grapalat"/>
          <w:color w:val="000000" w:themeColor="text1"/>
          <w:sz w:val="22"/>
          <w:szCs w:val="22"/>
          <w:lang w:val="hy-AM"/>
        </w:rPr>
        <w:t>ո</w:t>
      </w:r>
      <w:r w:rsidR="00850519" w:rsidRPr="004B0FC2">
        <w:rPr>
          <w:rFonts w:ascii="GHEA Grapalat" w:hAnsi="GHEA Grapalat"/>
          <w:color w:val="000000" w:themeColor="text1"/>
          <w:sz w:val="22"/>
          <w:szCs w:val="22"/>
          <w:lang w:val="hy-AM"/>
        </w:rPr>
        <w:t>ղով</w:t>
      </w:r>
      <w:r w:rsidR="00850519" w:rsidRPr="004B0FC2">
        <w:rPr>
          <w:rFonts w:ascii="GHEA Grapalat" w:hAnsi="GHEA Grapalat"/>
          <w:color w:val="000000" w:themeColor="text1"/>
          <w:sz w:val="22"/>
          <w:szCs w:val="22"/>
          <w:lang w:val="af-ZA"/>
        </w:rPr>
        <w:t>)</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հայտերի</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բացման</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նիստում</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մերժում</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է</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և</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նույնությամբ</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վերադարձնում</w:t>
      </w:r>
      <w:r w:rsidRPr="004B0FC2">
        <w:rPr>
          <w:rFonts w:ascii="GHEA Grapalat" w:hAnsi="GHEA Grapalat" w:cs="Sylfaen"/>
          <w:color w:val="000000" w:themeColor="text1"/>
          <w:sz w:val="22"/>
          <w:szCs w:val="22"/>
          <w:lang w:val="af-ZA"/>
        </w:rPr>
        <w:t xml:space="preserve"> </w:t>
      </w:r>
      <w:r w:rsidRPr="004B0FC2">
        <w:rPr>
          <w:rFonts w:ascii="GHEA Grapalat" w:hAnsi="GHEA Grapalat" w:cs="Sylfaen"/>
          <w:color w:val="000000" w:themeColor="text1"/>
          <w:sz w:val="22"/>
          <w:szCs w:val="22"/>
        </w:rPr>
        <w:t>ներկայացնողին</w:t>
      </w:r>
      <w:r w:rsidRPr="004B0FC2">
        <w:rPr>
          <w:rFonts w:ascii="GHEA Grapalat" w:hAnsi="GHEA Grapalat" w:cs="Sylfaen"/>
          <w:color w:val="000000" w:themeColor="text1"/>
          <w:sz w:val="22"/>
          <w:szCs w:val="22"/>
          <w:lang w:val="af-ZA"/>
        </w:rPr>
        <w:t>:</w:t>
      </w:r>
    </w:p>
    <w:p w14:paraId="2F339E47" w14:textId="77777777" w:rsidR="00B300F8" w:rsidRPr="004B0FC2" w:rsidRDefault="00B300F8"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Այդ ընթացակարգին կարող են մասնակցել Մասնակիցների ներկայացուցիչները, որոնք ժամանակին ներկայացրել են հայտերը: </w:t>
      </w:r>
    </w:p>
    <w:p w14:paraId="574660A9" w14:textId="14662867" w:rsidR="00B300F8" w:rsidRPr="004B0FC2" w:rsidRDefault="00B300F8"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Բացման ընթացակարգի ընթացքում </w:t>
      </w:r>
      <w:r w:rsidR="00850519" w:rsidRPr="004B0FC2">
        <w:rPr>
          <w:rFonts w:ascii="GHEA Grapalat" w:hAnsi="GHEA Grapalat"/>
          <w:color w:val="000000" w:themeColor="text1"/>
          <w:sz w:val="22"/>
          <w:szCs w:val="22"/>
          <w:lang w:val="hy-AM"/>
        </w:rPr>
        <w:t>Հ</w:t>
      </w:r>
      <w:r w:rsidRPr="004B0FC2">
        <w:rPr>
          <w:rFonts w:ascii="GHEA Grapalat" w:hAnsi="GHEA Grapalat"/>
          <w:color w:val="000000" w:themeColor="text1"/>
          <w:sz w:val="22"/>
          <w:szCs w:val="22"/>
          <w:lang w:val="hy-AM"/>
        </w:rPr>
        <w:t xml:space="preserve">անձնաժողովը վարում է համապատասխան արձանագրություն, որում արտացոլված է </w:t>
      </w:r>
      <w:r w:rsidR="00850519" w:rsidRPr="004B0FC2">
        <w:rPr>
          <w:rFonts w:ascii="GHEA Grapalat" w:hAnsi="GHEA Grapalat"/>
          <w:color w:val="000000" w:themeColor="text1"/>
          <w:sz w:val="22"/>
          <w:szCs w:val="22"/>
          <w:lang w:val="hy-AM"/>
        </w:rPr>
        <w:t>Հ</w:t>
      </w:r>
      <w:r w:rsidRPr="004B0FC2">
        <w:rPr>
          <w:rFonts w:ascii="GHEA Grapalat" w:hAnsi="GHEA Grapalat"/>
          <w:color w:val="000000" w:themeColor="text1"/>
          <w:sz w:val="22"/>
          <w:szCs w:val="22"/>
          <w:lang w:val="hy-AM"/>
        </w:rPr>
        <w:t>անձնաժողովի կողմից հրապարակված ողջ տեղեկատվությունը:</w:t>
      </w:r>
      <w:r w:rsidRPr="004B0FC2">
        <w:rPr>
          <w:rFonts w:ascii="GHEA Grapalat" w:hAnsi="GHEA Grapalat"/>
          <w:color w:val="000000" w:themeColor="text1"/>
          <w:sz w:val="22"/>
          <w:szCs w:val="22"/>
          <w:lang w:val="hy-AM"/>
        </w:rPr>
        <w:tab/>
      </w:r>
    </w:p>
    <w:p w14:paraId="37661B1E" w14:textId="14AEEF46" w:rsidR="00AE60F9" w:rsidRPr="004B0FC2" w:rsidRDefault="004B4EC5" w:rsidP="008567B0">
      <w:pPr>
        <w:pStyle w:val="aff3"/>
        <w:numPr>
          <w:ilvl w:val="1"/>
          <w:numId w:val="51"/>
        </w:numPr>
        <w:spacing w:line="276" w:lineRule="auto"/>
        <w:ind w:left="0" w:firstLine="0"/>
        <w:contextualSpacing/>
        <w:jc w:val="both"/>
        <w:rPr>
          <w:rFonts w:ascii="GHEA Grapalat" w:hAnsi="GHEA Grapalat"/>
          <w:b/>
          <w:bCs/>
          <w:color w:val="000000" w:themeColor="text1"/>
          <w:sz w:val="22"/>
          <w:szCs w:val="22"/>
        </w:rPr>
      </w:pPr>
      <w:r w:rsidRPr="004B0FC2">
        <w:rPr>
          <w:rFonts w:ascii="GHEA Grapalat" w:hAnsi="GHEA Grapalat"/>
          <w:b/>
          <w:bCs/>
          <w:color w:val="000000" w:themeColor="text1"/>
          <w:sz w:val="22"/>
          <w:szCs w:val="22"/>
          <w:lang w:val="hy-AM"/>
        </w:rPr>
        <w:t xml:space="preserve"> </w:t>
      </w:r>
      <w:r w:rsidRPr="004B0FC2">
        <w:rPr>
          <w:rFonts w:ascii="GHEA Grapalat" w:hAnsi="GHEA Grapalat"/>
          <w:b/>
          <w:color w:val="000000" w:themeColor="text1"/>
          <w:sz w:val="22"/>
          <w:szCs w:val="22"/>
          <w:lang w:val="hy-AM"/>
        </w:rPr>
        <w:t>Հայտերի գնահատում</w:t>
      </w:r>
      <w:r w:rsidR="00850519" w:rsidRPr="004B0FC2">
        <w:rPr>
          <w:rFonts w:ascii="GHEA Grapalat" w:hAnsi="GHEA Grapalat"/>
          <w:b/>
          <w:color w:val="000000" w:themeColor="text1"/>
          <w:sz w:val="22"/>
          <w:szCs w:val="22"/>
          <w:lang w:val="hy-AM"/>
        </w:rPr>
        <w:t>.</w:t>
      </w:r>
    </w:p>
    <w:p w14:paraId="559FECD4" w14:textId="161E10B9" w:rsidR="004B4EC5" w:rsidRPr="004B0FC2" w:rsidRDefault="004B4EC5"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bCs/>
          <w:color w:val="000000" w:themeColor="text1"/>
          <w:sz w:val="22"/>
          <w:szCs w:val="22"/>
        </w:rPr>
        <w:t xml:space="preserve"> </w:t>
      </w:r>
      <w:r w:rsidRPr="004B0FC2">
        <w:rPr>
          <w:rFonts w:ascii="GHEA Grapalat" w:hAnsi="GHEA Grapalat"/>
          <w:color w:val="000000" w:themeColor="text1"/>
          <w:sz w:val="22"/>
          <w:szCs w:val="22"/>
          <w:lang w:val="hy-AM"/>
        </w:rPr>
        <w:t>Ընդհանուր դրույթներ</w:t>
      </w:r>
      <w:r w:rsidR="00850519"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hy-AM"/>
        </w:rPr>
        <w:tab/>
      </w:r>
    </w:p>
    <w:p w14:paraId="00633A50" w14:textId="2E28B071" w:rsidR="004C0B06"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Հայտերի գնահատումը կատարվում է Հանձնաժողովի և </w:t>
      </w:r>
      <w:r w:rsidR="00850519" w:rsidRPr="004B0FC2">
        <w:rPr>
          <w:rFonts w:ascii="GHEA Grapalat" w:hAnsi="GHEA Grapalat"/>
          <w:color w:val="000000" w:themeColor="text1"/>
          <w:sz w:val="22"/>
          <w:szCs w:val="22"/>
          <w:lang w:val="hy-AM"/>
        </w:rPr>
        <w:t xml:space="preserve">վերջինիս </w:t>
      </w:r>
      <w:r w:rsidRPr="004B0FC2">
        <w:rPr>
          <w:rFonts w:ascii="GHEA Grapalat" w:hAnsi="GHEA Grapalat"/>
          <w:color w:val="000000" w:themeColor="text1"/>
          <w:sz w:val="22"/>
          <w:szCs w:val="22"/>
          <w:lang w:val="hy-AM"/>
        </w:rPr>
        <w:t>կողմից ներգրավված այլ անձանց (փորձագետների և մասնագետների) կողմից:</w:t>
      </w:r>
    </w:p>
    <w:p w14:paraId="604B35FA" w14:textId="6A059B4A" w:rsidR="004B4EC5" w:rsidRPr="004B0FC2" w:rsidRDefault="004B4EC5" w:rsidP="008567B0">
      <w:pPr>
        <w:pStyle w:val="aff3"/>
        <w:numPr>
          <w:ilvl w:val="2"/>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Ընտրական փուլ</w:t>
      </w:r>
    </w:p>
    <w:p w14:paraId="4FE437C4" w14:textId="74236795"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Ընտրական փուլի շրջանակներում </w:t>
      </w:r>
      <w:r w:rsidR="00850519" w:rsidRPr="004B0FC2">
        <w:rPr>
          <w:rFonts w:ascii="GHEA Grapalat" w:hAnsi="GHEA Grapalat"/>
          <w:color w:val="000000" w:themeColor="text1"/>
          <w:sz w:val="22"/>
          <w:szCs w:val="22"/>
          <w:lang w:val="hy-AM"/>
        </w:rPr>
        <w:t>Հ</w:t>
      </w:r>
      <w:r w:rsidRPr="004B0FC2">
        <w:rPr>
          <w:rFonts w:ascii="GHEA Grapalat" w:hAnsi="GHEA Grapalat"/>
          <w:color w:val="000000" w:themeColor="text1"/>
          <w:sz w:val="22"/>
          <w:szCs w:val="22"/>
          <w:lang w:val="hy-AM"/>
        </w:rPr>
        <w:t>անձնաժողովը ստուգում է`</w:t>
      </w:r>
      <w:r w:rsidRPr="004B0FC2">
        <w:rPr>
          <w:rFonts w:ascii="GHEA Grapalat" w:hAnsi="GHEA Grapalat"/>
          <w:color w:val="000000" w:themeColor="text1"/>
          <w:sz w:val="22"/>
          <w:szCs w:val="22"/>
          <w:lang w:val="hy-AM"/>
        </w:rPr>
        <w:tab/>
      </w:r>
    </w:p>
    <w:p w14:paraId="013C353F"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ա) Հայտերի ձևակերպման ճշտությունը և դրանց ըստ էության համապատասխանումը սույն փաստաթղթերի պահանջներին,</w:t>
      </w:r>
      <w:r w:rsidRPr="004B0FC2">
        <w:rPr>
          <w:rFonts w:ascii="GHEA Grapalat" w:hAnsi="GHEA Grapalat"/>
          <w:color w:val="000000" w:themeColor="text1"/>
          <w:sz w:val="22"/>
          <w:szCs w:val="22"/>
          <w:lang w:val="hy-AM"/>
        </w:rPr>
        <w:tab/>
      </w:r>
    </w:p>
    <w:p w14:paraId="7DD35998" w14:textId="77777777" w:rsidR="004B4EC5" w:rsidRPr="004B0FC2" w:rsidRDefault="004B4EC5" w:rsidP="008567B0">
      <w:pPr>
        <w:tabs>
          <w:tab w:val="left" w:pos="360"/>
        </w:tabs>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lastRenderedPageBreak/>
        <w:t>բ) Մասնակիցների համապատասխանությունը սույն փաստաթղթերի պահանջներին (իրավունակությունը, որակավորումը),</w:t>
      </w:r>
      <w:r w:rsidRPr="004B0FC2">
        <w:rPr>
          <w:rFonts w:ascii="GHEA Grapalat" w:hAnsi="GHEA Grapalat"/>
          <w:color w:val="000000" w:themeColor="text1"/>
          <w:sz w:val="22"/>
          <w:szCs w:val="22"/>
          <w:lang w:val="hy-AM"/>
        </w:rPr>
        <w:tab/>
      </w:r>
    </w:p>
    <w:p w14:paraId="302126C3"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գ) առաջարկվող ծառայությունների համապատասխանությունը սույն փաստաթղթերին,</w:t>
      </w:r>
      <w:r w:rsidRPr="004B0FC2">
        <w:rPr>
          <w:rFonts w:ascii="GHEA Grapalat" w:hAnsi="GHEA Grapalat"/>
          <w:color w:val="000000" w:themeColor="text1"/>
          <w:sz w:val="22"/>
          <w:szCs w:val="22"/>
          <w:lang w:val="hy-AM"/>
        </w:rPr>
        <w:tab/>
      </w:r>
    </w:p>
    <w:p w14:paraId="02D8E6AD"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դ) առաջարկվող պայմանագրային պայմանների համապատասխանությունը սույն փաստաթղթերի պահանջներին:</w:t>
      </w:r>
      <w:r w:rsidRPr="004B0FC2">
        <w:rPr>
          <w:rFonts w:ascii="GHEA Grapalat" w:hAnsi="GHEA Grapalat"/>
          <w:color w:val="000000" w:themeColor="text1"/>
          <w:sz w:val="22"/>
          <w:szCs w:val="22"/>
          <w:lang w:val="hy-AM"/>
        </w:rPr>
        <w:tab/>
      </w:r>
    </w:p>
    <w:p w14:paraId="56163A89" w14:textId="24D0A2A9"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Ընտրական փուլի շրջանակներում Հանձնաժողովը կարող է Մասնակիցներից պահանջել իրենց հայտերի վերաբերյալ բացատրություններ կամ լրացումներ, այդ թվում բացակայող պարզաբանող փաստաթղթերի ներկայացում: Ընդ որում, Հանձնաժողովը իրավունք չունի պահանջել բացատրություններ կամ լրացումներ, որոնք փոխում են հայտի էությունը:</w:t>
      </w:r>
      <w:r w:rsidRPr="004B0FC2">
        <w:rPr>
          <w:rFonts w:ascii="GHEA Grapalat" w:hAnsi="GHEA Grapalat"/>
          <w:color w:val="000000" w:themeColor="text1"/>
          <w:sz w:val="22"/>
          <w:szCs w:val="22"/>
          <w:lang w:val="hy-AM"/>
        </w:rPr>
        <w:tab/>
      </w:r>
    </w:p>
    <w:p w14:paraId="2DD082BF" w14:textId="3D60EB0E"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Հայտերի ձևակերպման ճշտությունը ստուգելիս, Հանձնաժողովը իրավունք ունի ուշադրություն չդարձնել մանր թերությունների և վրիպումների վրա, որոնք չեն ազդում հայտի էության վրա: Հանձնաժողովը` Մասնակցի գրավոր համաձայնության դեպքում կարող է նաև ուղղել ակնհայտ թվաբանական և ուղղագրական սխալները (ողղումների վրա ստորագրել):</w:t>
      </w:r>
      <w:r w:rsidRPr="004B0FC2">
        <w:rPr>
          <w:rFonts w:ascii="GHEA Grapalat" w:hAnsi="GHEA Grapalat"/>
          <w:color w:val="000000" w:themeColor="text1"/>
          <w:sz w:val="22"/>
          <w:szCs w:val="22"/>
          <w:lang w:val="hy-AM"/>
        </w:rPr>
        <w:tab/>
      </w:r>
    </w:p>
    <w:p w14:paraId="3334B639" w14:textId="0D49A915"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Ընտրական փուլի արդյունքներով </w:t>
      </w:r>
      <w:r w:rsidR="00850519" w:rsidRPr="004B0FC2">
        <w:rPr>
          <w:rFonts w:ascii="GHEA Grapalat" w:hAnsi="GHEA Grapalat"/>
          <w:color w:val="000000" w:themeColor="text1"/>
          <w:sz w:val="22"/>
          <w:szCs w:val="22"/>
          <w:lang w:val="hy-AM"/>
        </w:rPr>
        <w:t>Հ</w:t>
      </w:r>
      <w:r w:rsidRPr="004B0FC2">
        <w:rPr>
          <w:rFonts w:ascii="GHEA Grapalat" w:hAnsi="GHEA Grapalat"/>
          <w:color w:val="000000" w:themeColor="text1"/>
          <w:sz w:val="22"/>
          <w:szCs w:val="22"/>
          <w:lang w:val="hy-AM"/>
        </w:rPr>
        <w:t>անձնաժողովը մերժում է հայտերը, որոնք`</w:t>
      </w:r>
      <w:r w:rsidRPr="004B0FC2">
        <w:rPr>
          <w:rFonts w:ascii="GHEA Grapalat" w:hAnsi="GHEA Grapalat"/>
          <w:color w:val="000000" w:themeColor="text1"/>
          <w:sz w:val="22"/>
          <w:szCs w:val="22"/>
          <w:lang w:val="hy-AM"/>
        </w:rPr>
        <w:tab/>
      </w:r>
    </w:p>
    <w:p w14:paraId="083F8493"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ա) ըստ էության չեն համապատասխանում ձևակերպմանը սույն փաստաթղթերով ներկայացվող պահանջներին,</w:t>
      </w:r>
      <w:r w:rsidRPr="004B0FC2">
        <w:rPr>
          <w:rFonts w:ascii="GHEA Grapalat" w:hAnsi="GHEA Grapalat"/>
          <w:color w:val="000000" w:themeColor="text1"/>
          <w:sz w:val="22"/>
          <w:szCs w:val="22"/>
          <w:lang w:val="hy-AM"/>
        </w:rPr>
        <w:tab/>
      </w:r>
    </w:p>
    <w:p w14:paraId="07CDA30B"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բ) ներկայացված են Մասնակիցների կողմից, որոնք չեն համապատասխանում սույն փաստաթղթերի պահանջներին,</w:t>
      </w:r>
      <w:r w:rsidRPr="004B0FC2">
        <w:rPr>
          <w:rFonts w:ascii="GHEA Grapalat" w:hAnsi="GHEA Grapalat"/>
          <w:color w:val="000000" w:themeColor="text1"/>
          <w:sz w:val="22"/>
          <w:szCs w:val="22"/>
          <w:lang w:val="hy-AM"/>
        </w:rPr>
        <w:tab/>
      </w:r>
    </w:p>
    <w:p w14:paraId="76F493D7"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գ) ներկայացված են Մասնակիցների կողմից, որոնք չեն ներկայացրել սույն փաստաթղթերով պահանջվող փաստաթղթերը կամ ներկայացված փաստաթղթերում կան Մասնակցի մասին անարժանահավատ կամ թերի տեղեկություններ,</w:t>
      </w:r>
      <w:r w:rsidRPr="004B0FC2">
        <w:rPr>
          <w:rFonts w:ascii="GHEA Grapalat" w:hAnsi="GHEA Grapalat"/>
          <w:color w:val="000000" w:themeColor="text1"/>
          <w:sz w:val="22"/>
          <w:szCs w:val="22"/>
          <w:lang w:val="hy-AM"/>
        </w:rPr>
        <w:tab/>
      </w:r>
    </w:p>
    <w:p w14:paraId="1FD89DD0" w14:textId="7777777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դ) ներառում է առաջարկություններ, որոնք չեն համապատասխանում սույն փաստաթղթերով սահմանված պայմաններին,</w:t>
      </w:r>
      <w:r w:rsidRPr="004B0FC2">
        <w:rPr>
          <w:rFonts w:ascii="GHEA Grapalat" w:hAnsi="GHEA Grapalat"/>
          <w:color w:val="000000" w:themeColor="text1"/>
          <w:sz w:val="22"/>
          <w:szCs w:val="22"/>
          <w:lang w:val="hy-AM"/>
        </w:rPr>
        <w:tab/>
      </w:r>
    </w:p>
    <w:p w14:paraId="542AEE08" w14:textId="41B8CA07" w:rsidR="004B4EC5" w:rsidRPr="004B0FC2" w:rsidRDefault="004B4EC5"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ե) ներկայացվել են Մասնակիցների կողմից, որոնք չեն համաձայնվել Հանձնաժողովի առաջարկի` իրենց հայտերում առկա ակնհայտ թվաբանական և ուղղագրական սխալները ուղղելու հետ:</w:t>
      </w:r>
      <w:r w:rsidRPr="004B0FC2">
        <w:rPr>
          <w:rFonts w:ascii="GHEA Grapalat" w:hAnsi="GHEA Grapalat"/>
          <w:color w:val="000000" w:themeColor="text1"/>
          <w:sz w:val="22"/>
          <w:szCs w:val="22"/>
          <w:lang w:val="hy-AM"/>
        </w:rPr>
        <w:tab/>
      </w:r>
    </w:p>
    <w:p w14:paraId="6AD03092" w14:textId="030C6AE7" w:rsidR="004B4EC5" w:rsidRPr="004B0FC2" w:rsidRDefault="002A1B9D" w:rsidP="008567B0">
      <w:pPr>
        <w:pStyle w:val="aff3"/>
        <w:numPr>
          <w:ilvl w:val="1"/>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Գնանշման հարցման </w:t>
      </w:r>
      <w:r w:rsidR="004B4EC5" w:rsidRPr="004B0FC2">
        <w:rPr>
          <w:rFonts w:ascii="GHEA Grapalat" w:hAnsi="GHEA Grapalat"/>
          <w:color w:val="000000" w:themeColor="text1"/>
          <w:sz w:val="22"/>
          <w:szCs w:val="22"/>
          <w:lang w:val="hy-AM"/>
        </w:rPr>
        <w:t>հաղթողի որոշում</w:t>
      </w:r>
    </w:p>
    <w:p w14:paraId="7D0DBD9B" w14:textId="066EE6ED" w:rsidR="002A1B9D" w:rsidRPr="004B0FC2" w:rsidRDefault="002A1B9D"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Հանձնաժողովը իր նիստում որոշում է հաղթողին, որպես  Պատվիրատուի պահանջների համապատասխանող Մասնակից:</w:t>
      </w:r>
      <w:r w:rsidRPr="004B0FC2">
        <w:rPr>
          <w:rFonts w:ascii="GHEA Grapalat" w:hAnsi="GHEA Grapalat"/>
          <w:color w:val="000000" w:themeColor="text1"/>
          <w:sz w:val="22"/>
          <w:szCs w:val="22"/>
          <w:lang w:val="hy-AM"/>
        </w:rPr>
        <w:tab/>
      </w:r>
    </w:p>
    <w:p w14:paraId="132FF0B4" w14:textId="770CFC6B" w:rsidR="002A1B9D" w:rsidRPr="004B0FC2" w:rsidRDefault="002A1B9D"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Հանձնաժողովի որոշումը հաղթողին որոշելու մասին ձևակերպվում է հանձնաժողվի նիստի արձանագրությամբ:</w:t>
      </w:r>
      <w:r w:rsidRPr="004B0FC2">
        <w:rPr>
          <w:rFonts w:ascii="GHEA Grapalat" w:hAnsi="GHEA Grapalat"/>
          <w:color w:val="000000" w:themeColor="text1"/>
          <w:sz w:val="22"/>
          <w:szCs w:val="22"/>
          <w:lang w:val="hy-AM"/>
        </w:rPr>
        <w:tab/>
        <w:t xml:space="preserve"> </w:t>
      </w:r>
      <w:r w:rsidRPr="004B0FC2">
        <w:rPr>
          <w:rFonts w:ascii="GHEA Grapalat" w:hAnsi="GHEA Grapalat"/>
          <w:color w:val="000000" w:themeColor="text1"/>
          <w:sz w:val="22"/>
          <w:szCs w:val="22"/>
          <w:lang w:val="hy-AM"/>
        </w:rPr>
        <w:tab/>
      </w:r>
    </w:p>
    <w:p w14:paraId="4CA1851F" w14:textId="14ED21DD" w:rsidR="00E179BF" w:rsidRPr="004B0FC2" w:rsidRDefault="00E179BF"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b/>
          <w:color w:val="000000" w:themeColor="text1"/>
          <w:sz w:val="22"/>
          <w:szCs w:val="22"/>
          <w:lang w:val="hy-AM"/>
        </w:rPr>
        <w:t>Պայմանագրի ստորագրում</w:t>
      </w:r>
      <w:r w:rsidR="002A4219" w:rsidRPr="004B0FC2">
        <w:rPr>
          <w:rFonts w:ascii="GHEA Grapalat" w:hAnsi="GHEA Grapalat"/>
          <w:color w:val="000000" w:themeColor="text1"/>
          <w:sz w:val="22"/>
          <w:szCs w:val="22"/>
        </w:rPr>
        <w:t>.</w:t>
      </w:r>
      <w:r w:rsidRPr="004B0FC2">
        <w:rPr>
          <w:rFonts w:ascii="GHEA Grapalat" w:hAnsi="GHEA Grapalat"/>
          <w:color w:val="000000" w:themeColor="text1"/>
          <w:sz w:val="22"/>
          <w:szCs w:val="22"/>
          <w:lang w:val="hy-AM"/>
        </w:rPr>
        <w:tab/>
      </w:r>
    </w:p>
    <w:p w14:paraId="3050A6B7" w14:textId="55D6C76A" w:rsidR="00E179BF" w:rsidRPr="004B0FC2" w:rsidRDefault="00E179BF"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Պատվիրատուի և Հաղթողների միջև  պայմանագիրը ստորագրվում է </w:t>
      </w:r>
      <w:r w:rsidRPr="004B0FC2">
        <w:rPr>
          <w:rFonts w:ascii="GHEA Grapalat" w:hAnsi="GHEA Grapalat" w:cs="Sylfaen"/>
          <w:color w:val="000000" w:themeColor="text1"/>
          <w:sz w:val="22"/>
          <w:szCs w:val="22"/>
          <w:lang w:val="hy-AM"/>
        </w:rPr>
        <w:t xml:space="preserve">հայտերի գնահատման </w:t>
      </w:r>
      <w:r w:rsidR="008567B0" w:rsidRPr="004B0FC2">
        <w:rPr>
          <w:rFonts w:ascii="GHEA Grapalat" w:hAnsi="GHEA Grapalat" w:cs="Sylfaen"/>
          <w:color w:val="000000" w:themeColor="text1"/>
          <w:sz w:val="22"/>
          <w:szCs w:val="22"/>
          <w:lang w:val="hy-AM"/>
        </w:rPr>
        <w:t>,</w:t>
      </w:r>
      <w:r w:rsidRPr="004B0FC2" w:rsidDel="00C40D9E">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lang w:val="hy-AM"/>
        </w:rPr>
        <w:t>արձանագրության  հիման վրա` 10 օարցուցային օրվա ընթացքում:</w:t>
      </w:r>
      <w:r w:rsidRPr="004B0FC2">
        <w:rPr>
          <w:rFonts w:ascii="GHEA Grapalat" w:hAnsi="GHEA Grapalat"/>
          <w:color w:val="000000" w:themeColor="text1"/>
          <w:sz w:val="22"/>
          <w:szCs w:val="22"/>
          <w:lang w:val="hy-AM"/>
        </w:rPr>
        <w:tab/>
      </w:r>
    </w:p>
    <w:p w14:paraId="7206EB2E" w14:textId="5925430F" w:rsidR="00EC660A" w:rsidRPr="004B0FC2" w:rsidRDefault="00EC660A"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Գնանշման հարցման արդյունքների մասին ծանուցումը</w:t>
      </w:r>
      <w:r w:rsidR="00850519" w:rsidRPr="004B0FC2">
        <w:rPr>
          <w:rFonts w:ascii="GHEA Grapalat" w:hAnsi="GHEA Grapalat"/>
          <w:color w:val="000000" w:themeColor="text1"/>
          <w:sz w:val="22"/>
          <w:szCs w:val="22"/>
          <w:lang w:val="hy-AM"/>
        </w:rPr>
        <w:t>.</w:t>
      </w:r>
      <w:r w:rsidRPr="004B0FC2">
        <w:rPr>
          <w:rFonts w:ascii="GHEA Grapalat" w:hAnsi="GHEA Grapalat"/>
          <w:color w:val="000000" w:themeColor="text1"/>
          <w:sz w:val="22"/>
          <w:szCs w:val="22"/>
          <w:lang w:val="hy-AM"/>
        </w:rPr>
        <w:tab/>
      </w:r>
    </w:p>
    <w:p w14:paraId="0E7945F1" w14:textId="706F7E39" w:rsidR="00EC660A" w:rsidRPr="004B0FC2" w:rsidRDefault="00EC660A" w:rsidP="008567B0">
      <w:pPr>
        <w:pStyle w:val="aff3"/>
        <w:spacing w:line="276" w:lineRule="auto"/>
        <w:ind w:left="0"/>
        <w:jc w:val="both"/>
        <w:rPr>
          <w:rFonts w:ascii="GHEA Grapalat" w:hAnsi="GHEA Grapalat"/>
          <w:iCs/>
          <w:color w:val="000000" w:themeColor="text1"/>
          <w:sz w:val="22"/>
          <w:szCs w:val="22"/>
          <w:lang w:val="hy-AM"/>
        </w:rPr>
      </w:pPr>
      <w:r w:rsidRPr="004B0FC2">
        <w:rPr>
          <w:rFonts w:ascii="GHEA Grapalat" w:hAnsi="GHEA Grapalat"/>
          <w:color w:val="000000" w:themeColor="text1"/>
          <w:sz w:val="22"/>
          <w:szCs w:val="22"/>
          <w:lang w:val="hy-AM"/>
        </w:rPr>
        <w:t xml:space="preserve"> Պատվիրատուն </w:t>
      </w:r>
      <w:r w:rsidRPr="004B0FC2">
        <w:rPr>
          <w:rFonts w:ascii="GHEA Grapalat" w:hAnsi="GHEA Grapalat"/>
          <w:color w:val="000000" w:themeColor="text1"/>
          <w:sz w:val="22"/>
          <w:szCs w:val="22"/>
          <w:lang w:val="af-ZA"/>
        </w:rPr>
        <w:t>իր պաշտոնական կայքում և</w:t>
      </w:r>
      <w:r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lang w:val="af-ZA"/>
        </w:rPr>
        <w:t>«Գնումների մասին»</w:t>
      </w:r>
      <w:r w:rsidR="00850519" w:rsidRPr="004B0FC2">
        <w:rPr>
          <w:rFonts w:ascii="GHEA Grapalat" w:hAnsi="GHEA Grapalat"/>
          <w:color w:val="000000" w:themeColor="text1"/>
          <w:sz w:val="22"/>
          <w:szCs w:val="22"/>
          <w:lang w:val="hy-AM"/>
        </w:rPr>
        <w:t xml:space="preserve"> ՀՀ</w:t>
      </w:r>
      <w:r w:rsidRPr="004B0FC2">
        <w:rPr>
          <w:rFonts w:ascii="GHEA Grapalat" w:hAnsi="GHEA Grapalat"/>
          <w:color w:val="000000" w:themeColor="text1"/>
          <w:sz w:val="22"/>
          <w:szCs w:val="22"/>
          <w:lang w:val="af-ZA"/>
        </w:rPr>
        <w:t xml:space="preserve"> օրենքով նախատեսված հրապարակման ենթակա տեղեկատվության հրապարակման նպատակով գործող ինտերնետային կայքում</w:t>
      </w:r>
      <w:r w:rsidRPr="004B0FC2">
        <w:rPr>
          <w:rFonts w:ascii="GHEA Grapalat" w:hAnsi="GHEA Grapalat"/>
          <w:color w:val="000000" w:themeColor="text1"/>
          <w:sz w:val="22"/>
          <w:szCs w:val="22"/>
          <w:lang w:val="hy-AM"/>
        </w:rPr>
        <w:t xml:space="preserve"> հրապարակում է գնանշման հարցման արդյունքների մասին կամ այն մասին, որ գնանշման հարցումն  չի կայացել (գնման գործընթացի </w:t>
      </w:r>
      <w:r w:rsidRPr="004B0FC2">
        <w:rPr>
          <w:rFonts w:ascii="GHEA Grapalat" w:hAnsi="GHEA Grapalat" w:cs="Arial"/>
          <w:iCs/>
          <w:color w:val="000000" w:themeColor="text1"/>
          <w:sz w:val="22"/>
          <w:szCs w:val="22"/>
          <w:lang w:val="hy-AM"/>
        </w:rPr>
        <w:t>հայտերի բացման և/կամ գնահատման նիստերի արձանագրությունները)՝ նիստին հաջորդող 5 աշխատանքային օրվա ընթացքում</w:t>
      </w:r>
      <w:r w:rsidRPr="004B0FC2">
        <w:rPr>
          <w:rFonts w:ascii="GHEA Grapalat" w:hAnsi="GHEA Grapalat"/>
          <w:iCs/>
          <w:color w:val="000000" w:themeColor="text1"/>
          <w:sz w:val="22"/>
          <w:szCs w:val="22"/>
          <w:lang w:val="hy-AM"/>
        </w:rPr>
        <w:t>։</w:t>
      </w:r>
    </w:p>
    <w:p w14:paraId="42EE0D04" w14:textId="6838E11E" w:rsidR="00EC660A" w:rsidRPr="004B0FC2" w:rsidRDefault="00EC660A" w:rsidP="008567B0">
      <w:pPr>
        <w:pStyle w:val="aff3"/>
        <w:numPr>
          <w:ilvl w:val="0"/>
          <w:numId w:val="51"/>
        </w:numPr>
        <w:spacing w:line="276" w:lineRule="auto"/>
        <w:ind w:left="0" w:firstLine="0"/>
        <w:contextualSpacing/>
        <w:jc w:val="both"/>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Հայտերի փոփոխությունները և ետ կանչումը</w:t>
      </w:r>
      <w:r w:rsidR="002A4219" w:rsidRPr="004B0FC2">
        <w:rPr>
          <w:rFonts w:ascii="GHEA Grapalat" w:hAnsi="GHEA Grapalat"/>
          <w:b/>
          <w:color w:val="000000" w:themeColor="text1"/>
          <w:sz w:val="22"/>
          <w:szCs w:val="22"/>
          <w:lang w:val="hy-AM"/>
        </w:rPr>
        <w:t>.</w:t>
      </w:r>
      <w:r w:rsidRPr="004B0FC2">
        <w:rPr>
          <w:rFonts w:ascii="GHEA Grapalat" w:hAnsi="GHEA Grapalat"/>
          <w:b/>
          <w:color w:val="000000" w:themeColor="text1"/>
          <w:sz w:val="22"/>
          <w:szCs w:val="22"/>
          <w:lang w:val="hy-AM"/>
        </w:rPr>
        <w:tab/>
      </w:r>
    </w:p>
    <w:p w14:paraId="41761E5B" w14:textId="2BAD01F4" w:rsidR="00EC660A" w:rsidRPr="004B0FC2" w:rsidRDefault="00850519"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Մասնակիցը</w:t>
      </w:r>
      <w:r w:rsidR="00EC660A" w:rsidRPr="004B0FC2">
        <w:rPr>
          <w:rFonts w:ascii="GHEA Grapalat" w:hAnsi="GHEA Grapalat"/>
          <w:color w:val="000000" w:themeColor="text1"/>
          <w:sz w:val="22"/>
          <w:szCs w:val="22"/>
          <w:lang w:val="hy-AM"/>
        </w:rPr>
        <w:t xml:space="preserve"> իրավունք ունի փոփոխել կամ ետ կանչել ներկայացված հայտը պայմանով, որ նրա համապատասխան գրավոր դիմումը  կստացվի Պատվիրատուի կողմից մինչև հայտերի ընդունման ժամկետի ավարտը։</w:t>
      </w:r>
    </w:p>
    <w:p w14:paraId="6B7762F8" w14:textId="13B53EA1" w:rsidR="00EC660A" w:rsidRPr="004B0FC2" w:rsidRDefault="00EC660A"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lastRenderedPageBreak/>
        <w:t xml:space="preserve">Գնանշման հարցման </w:t>
      </w:r>
      <w:r w:rsidR="00753811" w:rsidRPr="004B0FC2">
        <w:rPr>
          <w:rFonts w:ascii="GHEA Grapalat" w:hAnsi="GHEA Grapalat"/>
          <w:color w:val="000000" w:themeColor="text1"/>
          <w:sz w:val="22"/>
          <w:szCs w:val="22"/>
          <w:lang w:val="hy-AM"/>
        </w:rPr>
        <w:t>հ</w:t>
      </w:r>
      <w:r w:rsidRPr="004B0FC2">
        <w:rPr>
          <w:rFonts w:ascii="GHEA Grapalat" w:hAnsi="GHEA Grapalat"/>
          <w:color w:val="000000" w:themeColor="text1"/>
          <w:sz w:val="22"/>
          <w:szCs w:val="22"/>
          <w:lang w:val="hy-AM"/>
        </w:rPr>
        <w:t xml:space="preserve">այտի փոփոխության դեպքում </w:t>
      </w:r>
      <w:r w:rsidR="00850519" w:rsidRPr="004B0FC2">
        <w:rPr>
          <w:rFonts w:ascii="GHEA Grapalat" w:hAnsi="GHEA Grapalat"/>
          <w:color w:val="000000" w:themeColor="text1"/>
          <w:sz w:val="22"/>
          <w:szCs w:val="22"/>
          <w:lang w:val="hy-AM"/>
        </w:rPr>
        <w:t xml:space="preserve">Մասնակիցը </w:t>
      </w:r>
      <w:r w:rsidRPr="004B0FC2">
        <w:rPr>
          <w:rFonts w:ascii="GHEA Grapalat" w:hAnsi="GHEA Grapalat"/>
          <w:color w:val="000000" w:themeColor="text1"/>
          <w:sz w:val="22"/>
          <w:szCs w:val="22"/>
          <w:lang w:val="hy-AM"/>
        </w:rPr>
        <w:t>պետք է պատրաստի հետևյալ փաստաթղթերը`</w:t>
      </w:r>
      <w:r w:rsidRPr="004B0FC2">
        <w:rPr>
          <w:rFonts w:ascii="GHEA Grapalat" w:hAnsi="GHEA Grapalat"/>
          <w:color w:val="000000" w:themeColor="text1"/>
          <w:sz w:val="22"/>
          <w:szCs w:val="22"/>
          <w:lang w:val="hy-AM"/>
        </w:rPr>
        <w:tab/>
      </w:r>
    </w:p>
    <w:p w14:paraId="5E1CC318" w14:textId="77777777" w:rsidR="00EC660A" w:rsidRPr="004B0FC2" w:rsidRDefault="00EC660A"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ա) դիմում Պատվիրատուին` Մասնակցի ձևաթղթի վրա հայտում փոփոխություն կատարելու խնդրանքով,</w:t>
      </w:r>
      <w:r w:rsidRPr="004B0FC2">
        <w:rPr>
          <w:rFonts w:ascii="GHEA Grapalat" w:hAnsi="GHEA Grapalat"/>
          <w:color w:val="000000" w:themeColor="text1"/>
          <w:sz w:val="22"/>
          <w:szCs w:val="22"/>
          <w:lang w:val="hy-AM"/>
        </w:rPr>
        <w:tab/>
      </w:r>
    </w:p>
    <w:p w14:paraId="10756B6E" w14:textId="77777777" w:rsidR="00EC660A" w:rsidRPr="004B0FC2" w:rsidRDefault="00EC660A"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բ) փոփոխվող փաստաթղթերի նոր տարբերակները (խմբագրությունները):</w:t>
      </w:r>
      <w:r w:rsidRPr="004B0FC2">
        <w:rPr>
          <w:rFonts w:ascii="GHEA Grapalat" w:hAnsi="GHEA Grapalat"/>
          <w:color w:val="000000" w:themeColor="text1"/>
          <w:sz w:val="22"/>
          <w:szCs w:val="22"/>
          <w:lang w:val="hy-AM"/>
        </w:rPr>
        <w:tab/>
      </w:r>
    </w:p>
    <w:p w14:paraId="03A70A2B" w14:textId="18AC4D23" w:rsidR="00EC660A" w:rsidRPr="004B0FC2" w:rsidRDefault="00EC660A" w:rsidP="008567B0">
      <w:pPr>
        <w:pStyle w:val="aff3"/>
        <w:numPr>
          <w:ilvl w:val="1"/>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Հայտի հետ կանչման դեպքում </w:t>
      </w:r>
      <w:r w:rsidR="00850519" w:rsidRPr="004B0FC2">
        <w:rPr>
          <w:rFonts w:ascii="GHEA Grapalat" w:hAnsi="GHEA Grapalat"/>
          <w:color w:val="000000" w:themeColor="text1"/>
          <w:sz w:val="22"/>
          <w:szCs w:val="22"/>
          <w:lang w:val="hy-AM"/>
        </w:rPr>
        <w:t>Մասնակիցը</w:t>
      </w:r>
      <w:r w:rsidRPr="004B0FC2">
        <w:rPr>
          <w:rFonts w:ascii="GHEA Grapalat" w:hAnsi="GHEA Grapalat"/>
          <w:color w:val="000000" w:themeColor="text1"/>
          <w:sz w:val="22"/>
          <w:szCs w:val="22"/>
          <w:lang w:val="hy-AM"/>
        </w:rPr>
        <w:t xml:space="preserve"> Պատվիրատուին </w:t>
      </w:r>
      <w:r w:rsidR="00753811" w:rsidRPr="004B0FC2">
        <w:rPr>
          <w:rFonts w:ascii="GHEA Grapalat" w:hAnsi="GHEA Grapalat"/>
          <w:color w:val="000000" w:themeColor="text1"/>
          <w:sz w:val="22"/>
          <w:szCs w:val="22"/>
          <w:lang w:val="hy-AM"/>
        </w:rPr>
        <w:t>իր</w:t>
      </w:r>
      <w:r w:rsidRPr="004B0FC2">
        <w:rPr>
          <w:rFonts w:ascii="GHEA Grapalat" w:hAnsi="GHEA Grapalat"/>
          <w:color w:val="000000" w:themeColor="text1"/>
          <w:sz w:val="22"/>
          <w:szCs w:val="22"/>
          <w:lang w:val="hy-AM"/>
        </w:rPr>
        <w:t xml:space="preserve"> ձևաթղթի վրա ուղարկում է համապատասխան դիմում:</w:t>
      </w:r>
      <w:r w:rsidRPr="004B0FC2">
        <w:rPr>
          <w:rFonts w:ascii="GHEA Grapalat" w:hAnsi="GHEA Grapalat"/>
          <w:color w:val="000000" w:themeColor="text1"/>
          <w:sz w:val="22"/>
          <w:szCs w:val="22"/>
          <w:lang w:val="hy-AM"/>
        </w:rPr>
        <w:tab/>
      </w:r>
    </w:p>
    <w:p w14:paraId="7189FF0A" w14:textId="251804F8" w:rsidR="00EC660A" w:rsidRPr="004B0FC2" w:rsidRDefault="00EC660A" w:rsidP="008567B0">
      <w:pPr>
        <w:pStyle w:val="aff3"/>
        <w:numPr>
          <w:ilvl w:val="2"/>
          <w:numId w:val="51"/>
        </w:numPr>
        <w:spacing w:line="276" w:lineRule="auto"/>
        <w:ind w:left="0" w:firstLine="0"/>
        <w:contextualSpacing/>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Հայտի փոփոխության կամ հետ կանչման մասին դիմումը` կցվող բոլոր փաստաթղթերով և դրանց կրկնօրինակներով, պետք է կնքված լինեն ծրարներում, որոնք ձևակերպված են </w:t>
      </w:r>
      <w:r w:rsidR="00EE09EE" w:rsidRPr="004B0FC2">
        <w:rPr>
          <w:rFonts w:ascii="GHEA Grapalat" w:hAnsi="GHEA Grapalat"/>
          <w:color w:val="000000" w:themeColor="text1"/>
          <w:sz w:val="22"/>
          <w:szCs w:val="22"/>
          <w:lang w:val="hy-AM"/>
        </w:rPr>
        <w:t>3.1., 3.2.</w:t>
      </w:r>
      <w:r w:rsidRPr="004B0FC2">
        <w:rPr>
          <w:rFonts w:ascii="GHEA Grapalat" w:hAnsi="GHEA Grapalat"/>
          <w:color w:val="000000" w:themeColor="text1"/>
          <w:sz w:val="22"/>
          <w:szCs w:val="22"/>
          <w:lang w:val="hy-AM"/>
        </w:rPr>
        <w:t xml:space="preserve">  կետերին համապատասխան: Ընդ որում, արտաքին ծրարի վրա անհրաժեշտ է լրացուցիչ նշագրել «</w:t>
      </w:r>
      <w:r w:rsidR="00EE09EE" w:rsidRPr="004B0FC2">
        <w:rPr>
          <w:rFonts w:ascii="GHEA Grapalat" w:hAnsi="GHEA Grapalat"/>
          <w:color w:val="000000" w:themeColor="text1"/>
          <w:sz w:val="22"/>
          <w:szCs w:val="22"/>
          <w:lang w:val="hy-AM"/>
        </w:rPr>
        <w:t xml:space="preserve">Գնանշման հարցման </w:t>
      </w:r>
      <w:r w:rsidRPr="004B0FC2">
        <w:rPr>
          <w:rFonts w:ascii="GHEA Grapalat" w:hAnsi="GHEA Grapalat"/>
          <w:color w:val="000000" w:themeColor="text1"/>
          <w:sz w:val="22"/>
          <w:szCs w:val="22"/>
          <w:lang w:val="hy-AM"/>
        </w:rPr>
        <w:t>հայտի փոփոխություններ» կամ «</w:t>
      </w:r>
      <w:r w:rsidR="00EE09EE" w:rsidRPr="004B0FC2">
        <w:rPr>
          <w:rFonts w:ascii="GHEA Grapalat" w:hAnsi="GHEA Grapalat"/>
          <w:color w:val="000000" w:themeColor="text1"/>
          <w:sz w:val="22"/>
          <w:szCs w:val="22"/>
          <w:lang w:val="hy-AM"/>
        </w:rPr>
        <w:t>Գնանշման հարցման</w:t>
      </w:r>
      <w:r w:rsidRPr="004B0FC2">
        <w:rPr>
          <w:rFonts w:ascii="GHEA Grapalat" w:hAnsi="GHEA Grapalat"/>
          <w:color w:val="000000" w:themeColor="text1"/>
          <w:sz w:val="22"/>
          <w:szCs w:val="22"/>
          <w:lang w:val="hy-AM"/>
        </w:rPr>
        <w:t xml:space="preserve"> հայտի հետ կանչում»:</w:t>
      </w:r>
    </w:p>
    <w:p w14:paraId="0E6DD532" w14:textId="4BC3DE17" w:rsidR="002A1B9D" w:rsidRPr="004B0FC2" w:rsidRDefault="00EC660A" w:rsidP="008567B0">
      <w:pPr>
        <w:pStyle w:val="aff3"/>
        <w:numPr>
          <w:ilvl w:val="2"/>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olor w:val="000000" w:themeColor="text1"/>
          <w:sz w:val="22"/>
          <w:szCs w:val="22"/>
          <w:lang w:val="hy-AM"/>
        </w:rPr>
        <w:t xml:space="preserve"> </w:t>
      </w:r>
      <w:r w:rsidR="00EE09EE" w:rsidRPr="004B0FC2">
        <w:rPr>
          <w:rFonts w:ascii="GHEA Grapalat" w:hAnsi="GHEA Grapalat"/>
          <w:color w:val="000000" w:themeColor="text1"/>
          <w:sz w:val="22"/>
          <w:szCs w:val="22"/>
          <w:lang w:val="hy-AM"/>
        </w:rPr>
        <w:t>Գնանշման հարցման</w:t>
      </w:r>
      <w:r w:rsidRPr="004B0FC2">
        <w:rPr>
          <w:rFonts w:ascii="GHEA Grapalat" w:hAnsi="GHEA Grapalat"/>
          <w:color w:val="000000" w:themeColor="text1"/>
          <w:sz w:val="22"/>
          <w:szCs w:val="22"/>
          <w:lang w:val="hy-AM"/>
        </w:rPr>
        <w:t xml:space="preserve"> ընդունված ծրարների բացման ընթացակարգի ժամանակ ծրարները` դրոշմված որպես «</w:t>
      </w:r>
      <w:r w:rsidR="00EE09EE" w:rsidRPr="004B0FC2">
        <w:rPr>
          <w:rFonts w:ascii="GHEA Grapalat" w:hAnsi="GHEA Grapalat"/>
          <w:color w:val="000000" w:themeColor="text1"/>
          <w:sz w:val="22"/>
          <w:szCs w:val="22"/>
          <w:lang w:val="hy-AM"/>
        </w:rPr>
        <w:t xml:space="preserve">Գնանշման հարցման </w:t>
      </w:r>
      <w:r w:rsidRPr="004B0FC2">
        <w:rPr>
          <w:rFonts w:ascii="GHEA Grapalat" w:hAnsi="GHEA Grapalat"/>
          <w:color w:val="000000" w:themeColor="text1"/>
          <w:sz w:val="22"/>
          <w:szCs w:val="22"/>
          <w:lang w:val="hy-AM"/>
        </w:rPr>
        <w:t>հայտի հետ</w:t>
      </w:r>
      <w:r w:rsidR="00753811"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lang w:val="hy-AM"/>
        </w:rPr>
        <w:t>կանչում» չեն ներկայացվում, այսինքն` չեն դիտարկվում: Առաջին հերթին բացվում են «</w:t>
      </w:r>
      <w:r w:rsidR="00EE09EE" w:rsidRPr="004B0FC2">
        <w:rPr>
          <w:rFonts w:ascii="GHEA Grapalat" w:hAnsi="GHEA Grapalat"/>
          <w:color w:val="000000" w:themeColor="text1"/>
          <w:sz w:val="22"/>
          <w:szCs w:val="22"/>
          <w:lang w:val="hy-AM"/>
        </w:rPr>
        <w:t>Գնանշման հարցման</w:t>
      </w:r>
      <w:r w:rsidRPr="004B0FC2">
        <w:rPr>
          <w:rFonts w:ascii="GHEA Grapalat" w:hAnsi="GHEA Grapalat"/>
          <w:color w:val="000000" w:themeColor="text1"/>
          <w:sz w:val="22"/>
          <w:szCs w:val="22"/>
          <w:lang w:val="hy-AM"/>
        </w:rPr>
        <w:t xml:space="preserve"> հայտի փոփոխություն» նշագրված ծրարները: Հետո բացվում են մնացած բոլոր ծրարները</w:t>
      </w:r>
      <w:r w:rsidR="00EE09EE" w:rsidRPr="004B0FC2">
        <w:rPr>
          <w:rFonts w:ascii="GHEA Grapalat" w:hAnsi="GHEA Grapalat"/>
          <w:color w:val="000000" w:themeColor="text1"/>
          <w:sz w:val="22"/>
          <w:szCs w:val="22"/>
          <w:lang w:val="hy-AM"/>
        </w:rPr>
        <w:t>։</w:t>
      </w:r>
    </w:p>
    <w:p w14:paraId="4ECD2B6E" w14:textId="25835BFD" w:rsidR="00F159F8" w:rsidRPr="004B0FC2" w:rsidRDefault="00AE60F9" w:rsidP="008567B0">
      <w:pPr>
        <w:pStyle w:val="aff3"/>
        <w:numPr>
          <w:ilvl w:val="0"/>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 xml:space="preserve"> </w:t>
      </w:r>
      <w:r w:rsidR="00F159F8" w:rsidRPr="004B0FC2">
        <w:rPr>
          <w:rFonts w:ascii="GHEA Grapalat" w:hAnsi="GHEA Grapalat"/>
          <w:b/>
          <w:bCs/>
          <w:color w:val="000000" w:themeColor="text1"/>
          <w:sz w:val="22"/>
          <w:szCs w:val="22"/>
          <w:lang w:val="hy-AM"/>
        </w:rPr>
        <w:t>Վերասակարկություն</w:t>
      </w:r>
      <w:r w:rsidR="002A4219" w:rsidRPr="004B0FC2">
        <w:rPr>
          <w:rFonts w:ascii="GHEA Grapalat" w:hAnsi="GHEA Grapalat"/>
          <w:bCs/>
          <w:color w:val="000000" w:themeColor="text1"/>
          <w:sz w:val="22"/>
          <w:szCs w:val="22"/>
        </w:rPr>
        <w:t>.</w:t>
      </w:r>
    </w:p>
    <w:p w14:paraId="3DD2EF3B" w14:textId="3B6CADBC" w:rsidR="00BE74DE" w:rsidRPr="004B0FC2" w:rsidRDefault="00BE74DE" w:rsidP="008567B0">
      <w:pPr>
        <w:pStyle w:val="aff3"/>
        <w:numPr>
          <w:ilvl w:val="1"/>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bCs/>
          <w:color w:val="000000" w:themeColor="text1"/>
          <w:sz w:val="22"/>
          <w:szCs w:val="22"/>
          <w:lang w:val="hy-AM"/>
        </w:rPr>
        <w:t xml:space="preserve">Վերասակարկությունը կիրառվում է ուղղված գնման Մասնակիցների գնմանը մասնակցելու իրենց հայտերում նշված գների կամավոր իջեցմանը՝ Պատվիրատուի համար գնման մասնակցության հայտի նախընտրելիությունը բարձրացնելու նպատակով: Ընդ որում «բերված գին» կամ «տնօրինման արժեք» չափորոշիչների կիրառմամբ գնման մասնակցության հայտերի գնահատման պարագայում գնման </w:t>
      </w:r>
      <w:r w:rsidR="00850519" w:rsidRPr="004B0FC2">
        <w:rPr>
          <w:rFonts w:ascii="GHEA Grapalat" w:hAnsi="GHEA Grapalat"/>
          <w:bCs/>
          <w:color w:val="000000" w:themeColor="text1"/>
          <w:sz w:val="22"/>
          <w:szCs w:val="22"/>
          <w:lang w:val="hy-AM"/>
        </w:rPr>
        <w:t>Մասնակիցը</w:t>
      </w:r>
      <w:r w:rsidRPr="004B0FC2">
        <w:rPr>
          <w:rFonts w:ascii="GHEA Grapalat" w:hAnsi="GHEA Grapalat"/>
          <w:bCs/>
          <w:color w:val="000000" w:themeColor="text1"/>
          <w:sz w:val="22"/>
          <w:szCs w:val="22"/>
          <w:lang w:val="hy-AM"/>
        </w:rPr>
        <w:t xml:space="preserve"> իրավունք ունի բարելավել նշված չափորոշիչները կազմող յուրաքանչյուր ցուցանիշ:</w:t>
      </w:r>
    </w:p>
    <w:p w14:paraId="61EDF4C2" w14:textId="49E2297F" w:rsidR="004F7F74" w:rsidRPr="004B0FC2" w:rsidRDefault="004F7F74" w:rsidP="008567B0">
      <w:pPr>
        <w:pStyle w:val="aff3"/>
        <w:numPr>
          <w:ilvl w:val="0"/>
          <w:numId w:val="51"/>
        </w:numPr>
        <w:spacing w:line="276" w:lineRule="auto"/>
        <w:ind w:left="0" w:firstLine="0"/>
        <w:contextualSpacing/>
        <w:jc w:val="both"/>
        <w:rPr>
          <w:rFonts w:ascii="GHEA Grapalat" w:hAnsi="GHEA Grapalat"/>
          <w:b/>
          <w:bCs/>
          <w:color w:val="000000" w:themeColor="text1"/>
          <w:sz w:val="22"/>
          <w:szCs w:val="22"/>
          <w:lang w:val="hy-AM"/>
        </w:rPr>
      </w:pPr>
      <w:r w:rsidRPr="004B0FC2">
        <w:rPr>
          <w:rFonts w:ascii="GHEA Grapalat" w:hAnsi="GHEA Grapalat"/>
          <w:b/>
          <w:bCs/>
          <w:color w:val="000000" w:themeColor="text1"/>
          <w:sz w:val="22"/>
          <w:szCs w:val="22"/>
          <w:lang w:val="hy-AM"/>
        </w:rPr>
        <w:t>Հայտերի բացումը</w:t>
      </w:r>
    </w:p>
    <w:p w14:paraId="087BF637" w14:textId="5FCECAAF" w:rsidR="00AE60F9" w:rsidRPr="004B0FC2" w:rsidRDefault="00AE60F9" w:rsidP="008567B0">
      <w:pPr>
        <w:pStyle w:val="aff3"/>
        <w:numPr>
          <w:ilvl w:val="1"/>
          <w:numId w:val="51"/>
        </w:numPr>
        <w:spacing w:line="276" w:lineRule="auto"/>
        <w:ind w:left="0" w:firstLine="0"/>
        <w:contextualSpacing/>
        <w:jc w:val="both"/>
        <w:rPr>
          <w:rFonts w:ascii="GHEA Grapalat" w:hAnsi="GHEA Grapalat"/>
          <w:bCs/>
          <w:color w:val="000000" w:themeColor="text1"/>
          <w:sz w:val="22"/>
          <w:szCs w:val="22"/>
          <w:lang w:val="hy-AM"/>
        </w:rPr>
      </w:pPr>
      <w:r w:rsidRPr="004B0FC2">
        <w:rPr>
          <w:rFonts w:ascii="GHEA Grapalat" w:hAnsi="GHEA Grapalat" w:cs="Sylfaen"/>
          <w:bCs/>
          <w:color w:val="000000" w:themeColor="text1"/>
          <w:sz w:val="22"/>
          <w:szCs w:val="22"/>
          <w:lang w:val="hy-AM"/>
        </w:rPr>
        <w:t>Հայտերը</w:t>
      </w:r>
      <w:r w:rsidRPr="004B0FC2">
        <w:rPr>
          <w:rFonts w:ascii="GHEA Grapalat" w:hAnsi="GHEA Grapalat"/>
          <w:bCs/>
          <w:color w:val="000000" w:themeColor="text1"/>
          <w:sz w:val="22"/>
          <w:szCs w:val="22"/>
          <w:lang w:val="hy-AM"/>
        </w:rPr>
        <w:t xml:space="preserve"> </w:t>
      </w:r>
      <w:r w:rsidRPr="004B0FC2">
        <w:rPr>
          <w:rFonts w:ascii="GHEA Grapalat" w:hAnsi="GHEA Grapalat" w:cs="Sylfaen"/>
          <w:bCs/>
          <w:color w:val="000000" w:themeColor="text1"/>
          <w:sz w:val="22"/>
          <w:szCs w:val="22"/>
          <w:lang w:val="hy-AM"/>
        </w:rPr>
        <w:t>կբացվեն</w:t>
      </w:r>
      <w:r w:rsidRPr="004B0FC2">
        <w:rPr>
          <w:rFonts w:ascii="GHEA Grapalat" w:hAnsi="GHEA Grapalat"/>
          <w:bCs/>
          <w:color w:val="000000" w:themeColor="text1"/>
          <w:sz w:val="22"/>
          <w:szCs w:val="22"/>
          <w:lang w:val="hy-AM"/>
        </w:rPr>
        <w:t xml:space="preserve"> </w:t>
      </w:r>
      <w:bookmarkStart w:id="4" w:name="_Hlk107234445"/>
      <w:bookmarkStart w:id="5" w:name="_Hlk107234680"/>
      <w:r w:rsidR="00070AD8" w:rsidRPr="004B0FC2">
        <w:rPr>
          <w:rFonts w:ascii="GHEA Grapalat" w:hAnsi="GHEA Grapalat"/>
          <w:bCs/>
          <w:color w:val="000000" w:themeColor="text1"/>
          <w:sz w:val="22"/>
          <w:szCs w:val="22"/>
          <w:lang w:val="hy-AM"/>
        </w:rPr>
        <w:t>202</w:t>
      </w:r>
      <w:r w:rsidR="00D91A3F" w:rsidRPr="004B0FC2">
        <w:rPr>
          <w:rFonts w:ascii="GHEA Grapalat" w:hAnsi="GHEA Grapalat"/>
          <w:bCs/>
          <w:color w:val="000000" w:themeColor="text1"/>
          <w:sz w:val="22"/>
          <w:szCs w:val="22"/>
          <w:lang w:val="hy-AM"/>
        </w:rPr>
        <w:t>5</w:t>
      </w:r>
      <w:r w:rsidR="00070AD8" w:rsidRPr="004B0FC2">
        <w:rPr>
          <w:rFonts w:ascii="GHEA Grapalat" w:hAnsi="GHEA Grapalat"/>
          <w:bCs/>
          <w:color w:val="000000" w:themeColor="text1"/>
          <w:sz w:val="22"/>
          <w:szCs w:val="22"/>
          <w:lang w:val="hy-AM"/>
        </w:rPr>
        <w:t xml:space="preserve">թ. </w:t>
      </w:r>
      <w:r w:rsidR="008B2BF1" w:rsidRPr="004B0FC2">
        <w:rPr>
          <w:rFonts w:ascii="GHEA Grapalat" w:hAnsi="GHEA Grapalat"/>
          <w:bCs/>
          <w:color w:val="000000" w:themeColor="text1"/>
          <w:sz w:val="22"/>
          <w:szCs w:val="22"/>
          <w:lang w:val="hy-AM"/>
        </w:rPr>
        <w:t>հունիսի 19</w:t>
      </w:r>
      <w:r w:rsidR="00070AD8" w:rsidRPr="004B0FC2">
        <w:rPr>
          <w:rFonts w:ascii="GHEA Grapalat" w:hAnsi="GHEA Grapalat"/>
          <w:bCs/>
          <w:color w:val="000000" w:themeColor="text1"/>
          <w:sz w:val="22"/>
          <w:szCs w:val="22"/>
          <w:lang w:val="hy-AM"/>
        </w:rPr>
        <w:t>-ին ժամը</w:t>
      </w:r>
      <w:r w:rsidR="00726D21" w:rsidRPr="004B0FC2">
        <w:rPr>
          <w:rFonts w:ascii="GHEA Grapalat" w:hAnsi="GHEA Grapalat"/>
          <w:bCs/>
          <w:color w:val="000000" w:themeColor="text1"/>
          <w:sz w:val="22"/>
          <w:szCs w:val="22"/>
          <w:lang w:val="hy-AM"/>
        </w:rPr>
        <w:t xml:space="preserve"> </w:t>
      </w:r>
      <w:r w:rsidR="008B2BF1" w:rsidRPr="004B0FC2">
        <w:rPr>
          <w:rFonts w:ascii="GHEA Grapalat" w:hAnsi="GHEA Grapalat"/>
          <w:bCs/>
          <w:color w:val="000000" w:themeColor="text1"/>
          <w:sz w:val="22"/>
          <w:szCs w:val="22"/>
          <w:lang w:val="hy-AM"/>
        </w:rPr>
        <w:t>15</w:t>
      </w:r>
      <w:r w:rsidR="00804094" w:rsidRPr="004B0FC2">
        <w:rPr>
          <w:rFonts w:ascii="GHEA Grapalat" w:hAnsi="GHEA Grapalat"/>
          <w:bCs/>
          <w:color w:val="000000" w:themeColor="text1"/>
          <w:sz w:val="22"/>
          <w:szCs w:val="22"/>
          <w:lang w:val="hy-AM"/>
        </w:rPr>
        <w:t>:</w:t>
      </w:r>
      <w:r w:rsidR="008B2BF1" w:rsidRPr="004B0FC2">
        <w:rPr>
          <w:rFonts w:ascii="GHEA Grapalat" w:hAnsi="GHEA Grapalat"/>
          <w:bCs/>
          <w:color w:val="000000" w:themeColor="text1"/>
          <w:sz w:val="22"/>
          <w:szCs w:val="22"/>
          <w:lang w:val="hy-AM"/>
        </w:rPr>
        <w:t>2</w:t>
      </w:r>
      <w:r w:rsidR="00070AD8" w:rsidRPr="004B0FC2">
        <w:rPr>
          <w:rFonts w:ascii="GHEA Grapalat" w:hAnsi="GHEA Grapalat"/>
          <w:bCs/>
          <w:color w:val="000000" w:themeColor="text1"/>
          <w:sz w:val="22"/>
          <w:szCs w:val="22"/>
          <w:lang w:val="hy-AM"/>
        </w:rPr>
        <w:t>0-ին</w:t>
      </w:r>
      <w:bookmarkEnd w:id="4"/>
      <w:bookmarkEnd w:id="5"/>
      <w:r w:rsidR="009E4C4E" w:rsidRPr="004B0FC2">
        <w:rPr>
          <w:rFonts w:ascii="GHEA Grapalat" w:hAnsi="GHEA Grapalat"/>
          <w:bCs/>
          <w:color w:val="000000" w:themeColor="text1"/>
          <w:sz w:val="22"/>
          <w:szCs w:val="22"/>
          <w:lang w:val="hy-AM"/>
        </w:rPr>
        <w:t xml:space="preserve"> նշանակված նիստում, ըստ հայտերի գրանցամատյանի հերթականության, հասցեն՝ ք</w:t>
      </w:r>
      <w:r w:rsidR="009E4C4E" w:rsidRPr="004B0FC2">
        <w:rPr>
          <w:rFonts w:ascii="Cambria Math" w:hAnsi="Cambria Math" w:cs="Cambria Math"/>
          <w:bCs/>
          <w:color w:val="000000" w:themeColor="text1"/>
          <w:sz w:val="22"/>
          <w:szCs w:val="22"/>
          <w:lang w:val="hy-AM"/>
        </w:rPr>
        <w:t>․</w:t>
      </w:r>
      <w:r w:rsidR="009E4C4E" w:rsidRPr="004B0FC2">
        <w:rPr>
          <w:rFonts w:ascii="GHEA Grapalat" w:hAnsi="GHEA Grapalat"/>
          <w:bCs/>
          <w:color w:val="000000" w:themeColor="text1"/>
          <w:sz w:val="22"/>
          <w:szCs w:val="22"/>
          <w:lang w:val="hy-AM"/>
        </w:rPr>
        <w:t xml:space="preserve"> </w:t>
      </w:r>
      <w:r w:rsidR="009E4C4E" w:rsidRPr="004B0FC2">
        <w:rPr>
          <w:rFonts w:ascii="GHEA Grapalat" w:hAnsi="GHEA Grapalat" w:cs="Sylfaen"/>
          <w:bCs/>
          <w:color w:val="000000" w:themeColor="text1"/>
          <w:sz w:val="22"/>
          <w:szCs w:val="22"/>
          <w:lang w:val="hy-AM"/>
        </w:rPr>
        <w:t>Հրազդան</w:t>
      </w:r>
      <w:r w:rsidR="009E4C4E" w:rsidRPr="004B0FC2">
        <w:rPr>
          <w:rFonts w:ascii="GHEA Grapalat" w:hAnsi="GHEA Grapalat"/>
          <w:bCs/>
          <w:color w:val="000000" w:themeColor="text1"/>
          <w:sz w:val="22"/>
          <w:szCs w:val="22"/>
          <w:lang w:val="hy-AM"/>
        </w:rPr>
        <w:t>, 2302, Գործարանային 1։</w:t>
      </w:r>
    </w:p>
    <w:p w14:paraId="16AA4306" w14:textId="5351E14F" w:rsidR="00405928" w:rsidRPr="004B0FC2" w:rsidRDefault="00405928" w:rsidP="008567B0">
      <w:pPr>
        <w:pStyle w:val="af4"/>
        <w:shd w:val="clear" w:color="auto" w:fill="FFFFFF"/>
        <w:spacing w:before="0" w:beforeAutospacing="0" w:after="0" w:afterAutospacing="0" w:line="276" w:lineRule="auto"/>
        <w:jc w:val="both"/>
        <w:rPr>
          <w:rFonts w:ascii="GHEA Grapalat" w:hAnsi="GHEA Grapalat"/>
          <w:bCs/>
          <w:color w:val="000000" w:themeColor="text1"/>
          <w:sz w:val="22"/>
          <w:szCs w:val="22"/>
          <w:lang w:val="hy-AM"/>
        </w:rPr>
      </w:pPr>
    </w:p>
    <w:p w14:paraId="4045FC3E" w14:textId="361A46F8" w:rsidR="00DF2C69" w:rsidRPr="004B0FC2" w:rsidRDefault="00DF2C69" w:rsidP="008567B0">
      <w:pPr>
        <w:pStyle w:val="norm"/>
        <w:spacing w:line="276" w:lineRule="auto"/>
        <w:ind w:firstLine="0"/>
        <w:jc w:val="right"/>
        <w:rPr>
          <w:rFonts w:ascii="GHEA Grapalat" w:hAnsi="GHEA Grapalat"/>
          <w:bCs/>
          <w:color w:val="000000" w:themeColor="text1"/>
          <w:szCs w:val="22"/>
          <w:lang w:val="hy-AM"/>
        </w:rPr>
      </w:pPr>
    </w:p>
    <w:p w14:paraId="29215B75" w14:textId="7FBE564A"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44015D54" w14:textId="03663084"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025FF8FF" w14:textId="36DFF53A"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48CF7A74" w14:textId="2BDFDB52"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45EDA2BE" w14:textId="342AAD38"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6443FDDB" w14:textId="1F6EA376"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7281A4BB" w14:textId="729982FB"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0642CA81" w14:textId="4B5F58F5"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23E47B48" w14:textId="0F5A4F8D"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16AA9843" w14:textId="299FF31F"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783EA940" w14:textId="16EFF6E9"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0EE00976" w14:textId="43D7ABEA"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43EB04C0" w14:textId="2A22244D"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7AD75CAF" w14:textId="330BA70D"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611472C4" w14:textId="6883A942"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1E0143F0" w14:textId="77777777" w:rsidR="004B0FC2" w:rsidRPr="004B0FC2" w:rsidRDefault="004B0FC2" w:rsidP="008567B0">
      <w:pPr>
        <w:pStyle w:val="norm"/>
        <w:spacing w:line="276" w:lineRule="auto"/>
        <w:ind w:firstLine="0"/>
        <w:jc w:val="right"/>
        <w:rPr>
          <w:rFonts w:ascii="GHEA Grapalat" w:hAnsi="GHEA Grapalat"/>
          <w:bCs/>
          <w:color w:val="000000" w:themeColor="text1"/>
          <w:szCs w:val="22"/>
          <w:lang w:val="hy-AM"/>
        </w:rPr>
      </w:pPr>
    </w:p>
    <w:p w14:paraId="5325F976" w14:textId="72E015C1"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19AF90EA" w14:textId="77777777" w:rsidR="00A23FA7" w:rsidRPr="004B0FC2" w:rsidRDefault="00A23FA7" w:rsidP="008567B0">
      <w:pPr>
        <w:pStyle w:val="norm"/>
        <w:spacing w:line="276" w:lineRule="auto"/>
        <w:ind w:firstLine="0"/>
        <w:jc w:val="right"/>
        <w:rPr>
          <w:rFonts w:ascii="GHEA Grapalat" w:hAnsi="GHEA Grapalat"/>
          <w:bCs/>
          <w:color w:val="000000" w:themeColor="text1"/>
          <w:szCs w:val="22"/>
          <w:lang w:val="hy-AM"/>
        </w:rPr>
      </w:pPr>
    </w:p>
    <w:p w14:paraId="62F260A5" w14:textId="77777777" w:rsidR="00DF2C69" w:rsidRPr="004B0FC2" w:rsidRDefault="00DF2C69" w:rsidP="008567B0">
      <w:pPr>
        <w:pStyle w:val="norm"/>
        <w:spacing w:line="276" w:lineRule="auto"/>
        <w:ind w:firstLine="0"/>
        <w:jc w:val="right"/>
        <w:rPr>
          <w:rFonts w:ascii="GHEA Grapalat" w:hAnsi="GHEA Grapalat"/>
          <w:bCs/>
          <w:color w:val="000000" w:themeColor="text1"/>
          <w:szCs w:val="22"/>
          <w:lang w:val="hy-AM"/>
        </w:rPr>
      </w:pPr>
    </w:p>
    <w:p w14:paraId="6AA8C80F" w14:textId="1A147C57" w:rsidR="00DF2C69" w:rsidRPr="004B0FC2" w:rsidRDefault="00DF2C69" w:rsidP="008567B0">
      <w:pPr>
        <w:pStyle w:val="norm"/>
        <w:spacing w:line="276" w:lineRule="auto"/>
        <w:ind w:firstLine="0"/>
        <w:jc w:val="right"/>
        <w:rPr>
          <w:rFonts w:ascii="GHEA Grapalat" w:hAnsi="GHEA Grapalat"/>
          <w:bCs/>
          <w:color w:val="000000" w:themeColor="text1"/>
          <w:szCs w:val="22"/>
          <w:lang w:val="hy-AM"/>
        </w:rPr>
      </w:pPr>
      <w:r w:rsidRPr="004B0FC2">
        <w:rPr>
          <w:rFonts w:ascii="GHEA Grapalat" w:hAnsi="GHEA Grapalat"/>
          <w:bCs/>
          <w:color w:val="000000" w:themeColor="text1"/>
          <w:szCs w:val="22"/>
          <w:lang w:val="hy-AM"/>
        </w:rPr>
        <w:t xml:space="preserve">Հավելված 2 </w:t>
      </w:r>
    </w:p>
    <w:p w14:paraId="17A6A594" w14:textId="77777777" w:rsidR="008C557D" w:rsidRPr="004B0FC2" w:rsidRDefault="008C557D" w:rsidP="008567B0">
      <w:pPr>
        <w:spacing w:line="276" w:lineRule="auto"/>
        <w:jc w:val="center"/>
        <w:rPr>
          <w:rFonts w:ascii="GHEA Grapalat" w:hAnsi="GHEA Grapalat" w:cs="Sylfaen"/>
          <w:b/>
          <w:color w:val="000000" w:themeColor="text1"/>
          <w:sz w:val="22"/>
          <w:szCs w:val="22"/>
          <w:lang w:val="es-ES"/>
        </w:rPr>
      </w:pPr>
    </w:p>
    <w:p w14:paraId="7AC43F5F" w14:textId="77777777" w:rsidR="00CE141B" w:rsidRPr="004B0FC2" w:rsidRDefault="00CE141B" w:rsidP="00CE141B">
      <w:pPr>
        <w:spacing w:before="120"/>
        <w:jc w:val="center"/>
        <w:rPr>
          <w:rFonts w:eastAsia="GHEA Grapalat"/>
          <w:b/>
          <w:color w:val="000000" w:themeColor="text1"/>
          <w:sz w:val="22"/>
          <w:szCs w:val="22"/>
          <w:lang w:val="es-ES"/>
        </w:rPr>
      </w:pPr>
      <w:r w:rsidRPr="004B0FC2">
        <w:rPr>
          <w:rFonts w:ascii="Sylfaen" w:eastAsia="GHEA Grapalat" w:hAnsi="Sylfaen" w:cs="GHEA Grapalat"/>
          <w:b/>
          <w:color w:val="000000" w:themeColor="text1"/>
          <w:sz w:val="22"/>
          <w:szCs w:val="22"/>
          <w:lang w:val="es-ES"/>
        </w:rPr>
        <w:t xml:space="preserve">  </w:t>
      </w:r>
      <w:r w:rsidRPr="004B0FC2">
        <w:rPr>
          <w:rFonts w:ascii="Sylfaen" w:eastAsia="GHEA Grapalat" w:hAnsi="Sylfaen" w:cs="GHEA Grapalat"/>
          <w:b/>
          <w:color w:val="000000" w:themeColor="text1"/>
          <w:sz w:val="22"/>
          <w:szCs w:val="22"/>
          <w:lang w:val="hy-AM"/>
        </w:rPr>
        <w:t>ՊԱՅՄԱՆԱԳԻՐ</w:t>
      </w:r>
      <w:r w:rsidRPr="004B0FC2">
        <w:rPr>
          <w:rFonts w:ascii="Sylfaen" w:eastAsia="GHEA Grapalat" w:hAnsi="Sylfaen" w:cs="GHEA Grapalat"/>
          <w:b/>
          <w:color w:val="000000" w:themeColor="text1"/>
          <w:sz w:val="22"/>
          <w:szCs w:val="22"/>
          <w:lang w:val="es-ES"/>
        </w:rPr>
        <w:t xml:space="preserve"> </w:t>
      </w:r>
      <w:r w:rsidRPr="004B0FC2">
        <w:rPr>
          <w:rFonts w:ascii="Sylfaen" w:eastAsia="GHEA Grapalat" w:hAnsi="Sylfaen" w:cs="GHEA Grapalat"/>
          <w:b/>
          <w:color w:val="000000" w:themeColor="text1"/>
          <w:sz w:val="22"/>
          <w:szCs w:val="22"/>
          <w:lang w:val="hy-AM"/>
        </w:rPr>
        <w:t xml:space="preserve">№ </w:t>
      </w:r>
      <w:r w:rsidRPr="004B0FC2">
        <w:rPr>
          <w:rFonts w:eastAsia="GHEA Grapalat"/>
          <w:b/>
          <w:color w:val="000000" w:themeColor="text1"/>
          <w:sz w:val="22"/>
          <w:szCs w:val="22"/>
          <w:lang w:val="hy-AM"/>
        </w:rPr>
        <w:t>․․․․․․</w:t>
      </w:r>
    </w:p>
    <w:p w14:paraId="55C02781" w14:textId="77777777" w:rsidR="00CE141B" w:rsidRPr="004B0FC2" w:rsidRDefault="00CE141B" w:rsidP="00CE141B">
      <w:pPr>
        <w:jc w:val="center"/>
        <w:rPr>
          <w:rFonts w:ascii="Sylfaen" w:hAnsi="Sylfaen"/>
          <w:i/>
          <w:iCs/>
          <w:color w:val="000000" w:themeColor="text1"/>
          <w:sz w:val="22"/>
          <w:szCs w:val="22"/>
          <w:lang w:val="es-ES"/>
        </w:rPr>
      </w:pPr>
      <w:r w:rsidRPr="004B0FC2">
        <w:rPr>
          <w:rFonts w:ascii="Sylfaen" w:hAnsi="Sylfaen"/>
          <w:i/>
          <w:iCs/>
          <w:color w:val="000000" w:themeColor="text1"/>
          <w:sz w:val="22"/>
          <w:szCs w:val="22"/>
          <w:lang w:val="hy-AM"/>
        </w:rPr>
        <w:t>ք</w:t>
      </w:r>
      <w:r w:rsidRPr="004B0FC2">
        <w:rPr>
          <w:rFonts w:ascii="Sylfaen" w:hAnsi="Sylfaen"/>
          <w:i/>
          <w:iCs/>
          <w:color w:val="000000" w:themeColor="text1"/>
          <w:sz w:val="22"/>
          <w:szCs w:val="22"/>
          <w:lang w:val="es-ES"/>
        </w:rPr>
        <w:t>.</w:t>
      </w:r>
      <w:r w:rsidRPr="004B0FC2">
        <w:rPr>
          <w:rFonts w:ascii="Sylfaen" w:hAnsi="Sylfaen"/>
          <w:i/>
          <w:iCs/>
          <w:color w:val="000000" w:themeColor="text1"/>
          <w:sz w:val="22"/>
          <w:szCs w:val="22"/>
          <w:lang w:val="hy-AM"/>
        </w:rPr>
        <w:t xml:space="preserve"> Հրազդան                                                                 </w:t>
      </w:r>
      <w:r w:rsidRPr="004B0FC2">
        <w:rPr>
          <w:rFonts w:ascii="Sylfaen" w:hAnsi="Sylfaen"/>
          <w:i/>
          <w:iCs/>
          <w:color w:val="000000" w:themeColor="text1"/>
          <w:sz w:val="22"/>
          <w:szCs w:val="22"/>
          <w:lang w:val="es-ES"/>
        </w:rPr>
        <w:t xml:space="preserve">                                                 « </w:t>
      </w:r>
      <w:r w:rsidRPr="004B0FC2">
        <w:rPr>
          <w:rFonts w:ascii="Sylfaen" w:hAnsi="Sylfaen"/>
          <w:i/>
          <w:iCs/>
          <w:color w:val="000000" w:themeColor="text1"/>
          <w:sz w:val="22"/>
          <w:szCs w:val="22"/>
          <w:lang w:val="hy-AM"/>
        </w:rPr>
        <w:t>_</w:t>
      </w:r>
      <w:r w:rsidRPr="004B0FC2">
        <w:rPr>
          <w:rFonts w:ascii="Sylfaen" w:hAnsi="Sylfaen"/>
          <w:i/>
          <w:iCs/>
          <w:color w:val="000000" w:themeColor="text1"/>
          <w:sz w:val="22"/>
          <w:szCs w:val="22"/>
          <w:lang w:val="es-ES"/>
        </w:rPr>
        <w:t>__</w:t>
      </w:r>
      <w:r w:rsidRPr="004B0FC2">
        <w:rPr>
          <w:rFonts w:ascii="Sylfaen" w:hAnsi="Sylfaen"/>
          <w:i/>
          <w:iCs/>
          <w:color w:val="000000" w:themeColor="text1"/>
          <w:sz w:val="22"/>
          <w:szCs w:val="22"/>
          <w:lang w:val="hy-AM"/>
        </w:rPr>
        <w:t>_</w:t>
      </w:r>
      <w:r w:rsidRPr="004B0FC2">
        <w:rPr>
          <w:rFonts w:ascii="Sylfaen" w:hAnsi="Sylfaen"/>
          <w:i/>
          <w:iCs/>
          <w:color w:val="000000" w:themeColor="text1"/>
          <w:sz w:val="22"/>
          <w:szCs w:val="22"/>
          <w:lang w:val="es-ES"/>
        </w:rPr>
        <w:t xml:space="preserve"> » ________  202</w:t>
      </w:r>
      <w:r w:rsidRPr="004B0FC2">
        <w:rPr>
          <w:rFonts w:ascii="Sylfaen" w:hAnsi="Sylfaen"/>
          <w:i/>
          <w:iCs/>
          <w:color w:val="000000" w:themeColor="text1"/>
          <w:sz w:val="22"/>
          <w:szCs w:val="22"/>
          <w:lang w:val="hy-AM"/>
        </w:rPr>
        <w:t xml:space="preserve">    թ</w:t>
      </w:r>
      <w:r w:rsidRPr="004B0FC2">
        <w:rPr>
          <w:rFonts w:ascii="Sylfaen" w:hAnsi="Sylfaen"/>
          <w:i/>
          <w:iCs/>
          <w:color w:val="000000" w:themeColor="text1"/>
          <w:sz w:val="22"/>
          <w:szCs w:val="22"/>
          <w:lang w:val="es-ES"/>
        </w:rPr>
        <w:t>.</w:t>
      </w:r>
    </w:p>
    <w:p w14:paraId="47B873C7" w14:textId="77777777" w:rsidR="00CE141B" w:rsidRPr="004B0FC2" w:rsidRDefault="00CE141B" w:rsidP="00CE141B">
      <w:pPr>
        <w:rPr>
          <w:rFonts w:ascii="Sylfaen" w:hAnsi="Sylfaen"/>
          <w:color w:val="000000" w:themeColor="text1"/>
          <w:sz w:val="22"/>
          <w:szCs w:val="22"/>
          <w:lang w:val="es-ES"/>
        </w:rPr>
      </w:pPr>
    </w:p>
    <w:p w14:paraId="0A3E7310" w14:textId="77777777" w:rsidR="00CE141B" w:rsidRPr="004B0FC2" w:rsidRDefault="00CE141B" w:rsidP="00CE141B">
      <w:pPr>
        <w:ind w:firstLine="360"/>
        <w:jc w:val="both"/>
        <w:rPr>
          <w:rFonts w:ascii="Sylfaen" w:eastAsia="GHEA Grapalat" w:hAnsi="Sylfaen" w:cs="GHEA Grapalat"/>
          <w:color w:val="000000" w:themeColor="text1"/>
          <w:sz w:val="22"/>
          <w:szCs w:val="22"/>
          <w:lang w:val="hy-AM"/>
        </w:rPr>
      </w:pPr>
      <w:r w:rsidRPr="004B0FC2">
        <w:rPr>
          <w:rFonts w:ascii="Sylfaen" w:hAnsi="Sylfaen"/>
          <w:b/>
          <w:color w:val="000000" w:themeColor="text1"/>
          <w:sz w:val="22"/>
          <w:szCs w:val="22"/>
          <w:lang w:val="hy-AM"/>
        </w:rPr>
        <w:t>«Հրազդանի էներգետիկ կազմակերպություն (ՀրազՋԷԿ)»</w:t>
      </w:r>
      <w:r w:rsidRPr="004B0FC2">
        <w:rPr>
          <w:rFonts w:ascii="Sylfaen" w:hAnsi="Sylfaen"/>
          <w:color w:val="000000" w:themeColor="text1"/>
          <w:sz w:val="22"/>
          <w:szCs w:val="22"/>
          <w:lang w:val="hy-AM"/>
        </w:rPr>
        <w:t xml:space="preserve"> բաց բաժնետիրական ընկերությունը (</w:t>
      </w:r>
      <w:r w:rsidRPr="004B0FC2">
        <w:rPr>
          <w:rFonts w:ascii="Sylfaen" w:hAnsi="Sylfaen"/>
          <w:i/>
          <w:color w:val="000000" w:themeColor="text1"/>
          <w:sz w:val="22"/>
          <w:szCs w:val="22"/>
          <w:lang w:val="hy-AM"/>
        </w:rPr>
        <w:t>ՀՎՀՀ` 03015742, գրանցման համար՝ 33.130.01678, հասցե՝ ք</w:t>
      </w:r>
      <w:r w:rsidRPr="004B0FC2">
        <w:rPr>
          <w:rFonts w:ascii="MS Gothic" w:eastAsia="MS Gothic" w:hAnsi="MS Gothic" w:cs="MS Gothic" w:hint="eastAsia"/>
          <w:i/>
          <w:color w:val="000000" w:themeColor="text1"/>
          <w:sz w:val="22"/>
          <w:szCs w:val="22"/>
          <w:lang w:val="hy-AM"/>
        </w:rPr>
        <w:t>․</w:t>
      </w:r>
      <w:r w:rsidRPr="004B0FC2">
        <w:rPr>
          <w:rFonts w:ascii="Sylfaen" w:hAnsi="Sylfaen"/>
          <w:i/>
          <w:color w:val="000000" w:themeColor="text1"/>
          <w:sz w:val="22"/>
          <w:szCs w:val="22"/>
          <w:lang w:val="hy-AM"/>
        </w:rPr>
        <w:t xml:space="preserve"> </w:t>
      </w:r>
      <w:r w:rsidRPr="004B0FC2">
        <w:rPr>
          <w:rFonts w:ascii="Sylfaen" w:hAnsi="Sylfaen" w:cs="Sylfaen"/>
          <w:i/>
          <w:color w:val="000000" w:themeColor="text1"/>
          <w:sz w:val="22"/>
          <w:szCs w:val="22"/>
          <w:lang w:val="hy-AM"/>
        </w:rPr>
        <w:t>Հրազդան</w:t>
      </w:r>
      <w:r w:rsidRPr="004B0FC2">
        <w:rPr>
          <w:rFonts w:ascii="Sylfaen" w:hAnsi="Sylfaen"/>
          <w:i/>
          <w:color w:val="000000" w:themeColor="text1"/>
          <w:sz w:val="22"/>
          <w:szCs w:val="22"/>
          <w:lang w:val="hy-AM"/>
        </w:rPr>
        <w:t xml:space="preserve">, </w:t>
      </w:r>
      <w:r w:rsidRPr="004B0FC2">
        <w:rPr>
          <w:rFonts w:ascii="Sylfaen" w:hAnsi="Sylfaen" w:cs="Sylfaen"/>
          <w:i/>
          <w:color w:val="000000" w:themeColor="text1"/>
          <w:sz w:val="22"/>
          <w:szCs w:val="22"/>
          <w:lang w:val="hy-AM"/>
        </w:rPr>
        <w:t>Գործարանային</w:t>
      </w:r>
      <w:r w:rsidRPr="004B0FC2">
        <w:rPr>
          <w:rFonts w:ascii="Sylfaen" w:hAnsi="Sylfaen"/>
          <w:i/>
          <w:color w:val="000000" w:themeColor="text1"/>
          <w:sz w:val="22"/>
          <w:szCs w:val="22"/>
          <w:lang w:val="hy-AM"/>
        </w:rPr>
        <w:t xml:space="preserve"> 1</w:t>
      </w:r>
      <w:r w:rsidRPr="004B0FC2">
        <w:rPr>
          <w:rFonts w:ascii="Sylfaen" w:hAnsi="Sylfaen"/>
          <w:i/>
          <w:color w:val="000000" w:themeColor="text1"/>
          <w:sz w:val="22"/>
          <w:szCs w:val="22"/>
          <w:lang w:val="es-ES"/>
        </w:rPr>
        <w:t>,</w:t>
      </w:r>
      <w:r w:rsidRPr="004B0FC2">
        <w:rPr>
          <w:rFonts w:ascii="Sylfaen" w:hAnsi="Sylfaen" w:cs="Sylfaen"/>
          <w:b/>
          <w:i/>
          <w:color w:val="000000" w:themeColor="text1"/>
          <w:sz w:val="22"/>
          <w:szCs w:val="22"/>
          <w:lang w:val="hy-AM"/>
        </w:rPr>
        <w:t xml:space="preserve"> </w:t>
      </w:r>
      <w:r w:rsidRPr="004B0FC2">
        <w:rPr>
          <w:rFonts w:ascii="Sylfaen" w:hAnsi="Sylfaen" w:cs="Sylfaen"/>
          <w:i/>
          <w:color w:val="000000" w:themeColor="text1"/>
          <w:sz w:val="22"/>
          <w:szCs w:val="22"/>
          <w:lang w:val="hy-AM"/>
        </w:rPr>
        <w:t xml:space="preserve">այսուհետ՝ </w:t>
      </w:r>
      <w:r w:rsidRPr="004B0FC2">
        <w:rPr>
          <w:rFonts w:ascii="Sylfaen" w:hAnsi="Sylfaen" w:cs="Sylfaen"/>
          <w:b/>
          <w:i/>
          <w:color w:val="000000" w:themeColor="text1"/>
          <w:sz w:val="22"/>
          <w:szCs w:val="22"/>
          <w:lang w:val="hy-AM"/>
        </w:rPr>
        <w:t>«Գնորդ»</w:t>
      </w:r>
      <w:r w:rsidRPr="004B0FC2">
        <w:rPr>
          <w:rFonts w:ascii="Sylfaen" w:hAnsi="Sylfaen" w:cs="Sylfaen"/>
          <w:i/>
          <w:color w:val="000000" w:themeColor="text1"/>
          <w:sz w:val="22"/>
          <w:szCs w:val="22"/>
          <w:lang w:val="hy-AM"/>
        </w:rPr>
        <w:t>)</w:t>
      </w:r>
      <w:r w:rsidRPr="004B0FC2">
        <w:rPr>
          <w:rFonts w:ascii="Sylfaen" w:hAnsi="Sylfaen" w:cs="Sylfaen"/>
          <w:color w:val="000000" w:themeColor="text1"/>
          <w:sz w:val="22"/>
          <w:szCs w:val="22"/>
          <w:lang w:val="hy-AM"/>
        </w:rPr>
        <w:t>` ի դեմս Գլխավոր տնօրեն Ս. Կարայանի, ով գործում է Գնորդի Կանոնադրության հիման վրա</w:t>
      </w:r>
      <w:r w:rsidRPr="004B0FC2">
        <w:rPr>
          <w:rFonts w:ascii="Sylfaen" w:eastAsia="GHEA Grapalat" w:hAnsi="Sylfaen" w:cs="GHEA Grapalat"/>
          <w:color w:val="000000" w:themeColor="text1"/>
          <w:sz w:val="22"/>
          <w:szCs w:val="22"/>
          <w:lang w:val="hy-AM"/>
        </w:rPr>
        <w:t xml:space="preserve">, մի կողմից, և </w:t>
      </w:r>
    </w:p>
    <w:p w14:paraId="18D0D128" w14:textId="77777777" w:rsidR="00CE141B" w:rsidRPr="004B0FC2" w:rsidRDefault="00CE141B" w:rsidP="00CE141B">
      <w:pPr>
        <w:ind w:firstLine="360"/>
        <w:jc w:val="both"/>
        <w:rPr>
          <w:rFonts w:ascii="Sylfaen" w:eastAsia="GHEA Grapalat" w:hAnsi="Sylfaen" w:cs="GHEA Grapalat"/>
          <w:color w:val="000000" w:themeColor="text1"/>
          <w:sz w:val="22"/>
          <w:szCs w:val="22"/>
          <w:lang w:val="hy-AM"/>
        </w:rPr>
      </w:pPr>
      <w:r w:rsidRPr="004B0FC2">
        <w:rPr>
          <w:b/>
          <w:color w:val="000000" w:themeColor="text1"/>
          <w:sz w:val="22"/>
          <w:szCs w:val="22"/>
          <w:lang w:val="hy-AM" w:eastAsia="ru-RU"/>
        </w:rPr>
        <w:t>․․․․․․․․․․․․․․․․․․․․․․․․․․․․․․․․․․․․․․․․․․․․․․․․․․․․․․․․․․․</w:t>
      </w:r>
      <w:r w:rsidRPr="004B0FC2">
        <w:rPr>
          <w:rFonts w:ascii="Sylfaen" w:hAnsi="Sylfaen" w:cs="Sylfaen"/>
          <w:b/>
          <w:color w:val="000000" w:themeColor="text1"/>
          <w:sz w:val="22"/>
          <w:szCs w:val="22"/>
          <w:lang w:val="hy-AM" w:eastAsia="ru-RU"/>
        </w:rPr>
        <w:t xml:space="preserve"> </w:t>
      </w:r>
      <w:r w:rsidRPr="004B0FC2">
        <w:rPr>
          <w:rFonts w:ascii="Sylfaen" w:hAnsi="Sylfaen" w:cs="Sylfaen"/>
          <w:color w:val="000000" w:themeColor="text1"/>
          <w:sz w:val="22"/>
          <w:szCs w:val="22"/>
          <w:lang w:val="hy-AM"/>
        </w:rPr>
        <w:t>(</w:t>
      </w:r>
      <w:r w:rsidRPr="004B0FC2">
        <w:rPr>
          <w:rFonts w:ascii="Sylfaen" w:hAnsi="Sylfaen" w:cs="Sylfaen"/>
          <w:i/>
          <w:color w:val="000000" w:themeColor="text1"/>
          <w:sz w:val="22"/>
          <w:szCs w:val="22"/>
          <w:lang w:val="hy-AM" w:eastAsia="ru-RU"/>
        </w:rPr>
        <w:t xml:space="preserve">գրանցման համար` </w:t>
      </w:r>
      <w:r w:rsidRPr="004B0FC2">
        <w:rPr>
          <w:i/>
          <w:color w:val="000000" w:themeColor="text1"/>
          <w:sz w:val="22"/>
          <w:szCs w:val="22"/>
          <w:lang w:val="hy-AM" w:eastAsia="ru-RU"/>
        </w:rPr>
        <w:t>․․․․․․․․․․․․․․․․․․․․․․․․․․</w:t>
      </w:r>
      <w:r w:rsidRPr="004B0FC2">
        <w:rPr>
          <w:rFonts w:ascii="Sylfaen" w:hAnsi="Sylfaen" w:cs="Sylfaen"/>
          <w:i/>
          <w:color w:val="000000" w:themeColor="text1"/>
          <w:sz w:val="22"/>
          <w:szCs w:val="22"/>
          <w:lang w:val="hy-AM" w:eastAsia="ru-RU"/>
        </w:rPr>
        <w:t xml:space="preserve">, գրանցման ամսաթիվ` </w:t>
      </w:r>
      <w:r w:rsidRPr="004B0FC2">
        <w:rPr>
          <w:i/>
          <w:color w:val="000000" w:themeColor="text1"/>
          <w:sz w:val="22"/>
          <w:szCs w:val="22"/>
          <w:lang w:val="hy-AM" w:eastAsia="ru-RU"/>
        </w:rPr>
        <w:t>․․․․․․․․․․․․․․․․․․․․․․</w:t>
      </w:r>
      <w:r w:rsidRPr="004B0FC2">
        <w:rPr>
          <w:rFonts w:ascii="Sylfaen" w:hAnsi="Sylfaen" w:cs="Sylfaen"/>
          <w:i/>
          <w:color w:val="000000" w:themeColor="text1"/>
          <w:sz w:val="22"/>
          <w:szCs w:val="22"/>
          <w:lang w:val="hy-AM" w:eastAsia="ru-RU"/>
        </w:rPr>
        <w:t xml:space="preserve">թ., ՀՎՀՀ` </w:t>
      </w:r>
      <w:r w:rsidRPr="004B0FC2">
        <w:rPr>
          <w:i/>
          <w:color w:val="000000" w:themeColor="text1"/>
          <w:sz w:val="22"/>
          <w:szCs w:val="22"/>
          <w:lang w:val="hy-AM" w:eastAsia="ru-RU"/>
        </w:rPr>
        <w:t>․․․․․․․․․․․․․․․․․․․․․․․․․</w:t>
      </w:r>
      <w:r w:rsidRPr="004B0FC2">
        <w:rPr>
          <w:rFonts w:ascii="Sylfaen" w:hAnsi="Sylfaen"/>
          <w:color w:val="000000" w:themeColor="text1"/>
          <w:sz w:val="22"/>
          <w:szCs w:val="22"/>
          <w:lang w:val="hy-AM" w:eastAsia="ru-RU"/>
        </w:rPr>
        <w:t xml:space="preserve">, </w:t>
      </w:r>
      <w:r w:rsidRPr="004B0FC2">
        <w:rPr>
          <w:rFonts w:ascii="Sylfaen" w:hAnsi="Sylfaen"/>
          <w:i/>
          <w:color w:val="000000" w:themeColor="text1"/>
          <w:sz w:val="22"/>
          <w:szCs w:val="22"/>
          <w:lang w:val="hy-AM" w:eastAsia="ru-RU"/>
        </w:rPr>
        <w:t>հասցե` ՀՀ, ք.</w:t>
      </w:r>
      <w:r w:rsidRPr="004B0FC2">
        <w:rPr>
          <w:i/>
          <w:color w:val="000000" w:themeColor="text1"/>
          <w:sz w:val="22"/>
          <w:szCs w:val="22"/>
          <w:lang w:val="hy-AM" w:eastAsia="ru-RU"/>
        </w:rPr>
        <w:t>․․․․․․․․․․․․․․․․․․․․</w:t>
      </w:r>
      <w:r w:rsidRPr="004B0FC2">
        <w:rPr>
          <w:rFonts w:ascii="Sylfaen" w:hAnsi="Sylfaen"/>
          <w:i/>
          <w:color w:val="000000" w:themeColor="text1"/>
          <w:sz w:val="22"/>
          <w:szCs w:val="22"/>
          <w:lang w:val="hy-AM" w:eastAsia="ru-RU"/>
        </w:rPr>
        <w:t xml:space="preserve"> </w:t>
      </w:r>
      <w:r w:rsidRPr="004B0FC2">
        <w:rPr>
          <w:i/>
          <w:color w:val="000000" w:themeColor="text1"/>
          <w:sz w:val="22"/>
          <w:szCs w:val="22"/>
          <w:lang w:val="hy-AM" w:eastAsia="ru-RU"/>
        </w:rPr>
        <w:t>․․․․․․․․․․․․․․․․․․․․․․․․․․․․․․․․․․․․․․․․․․․․․․․․․․․․․․</w:t>
      </w:r>
      <w:r w:rsidRPr="004B0FC2">
        <w:rPr>
          <w:rFonts w:ascii="Sylfaen" w:hAnsi="Sylfaen"/>
          <w:i/>
          <w:color w:val="000000" w:themeColor="text1"/>
          <w:sz w:val="22"/>
          <w:szCs w:val="22"/>
          <w:lang w:val="hy-AM" w:eastAsia="ru-RU"/>
        </w:rPr>
        <w:t>,</w:t>
      </w:r>
      <w:r w:rsidRPr="004B0FC2">
        <w:rPr>
          <w:rFonts w:ascii="Sylfaen" w:hAnsi="Sylfaen" w:cs="Sylfaen"/>
          <w:b/>
          <w:color w:val="000000" w:themeColor="text1"/>
          <w:sz w:val="22"/>
          <w:szCs w:val="22"/>
          <w:lang w:val="hy-AM" w:eastAsia="ru-RU"/>
        </w:rPr>
        <w:t xml:space="preserve"> </w:t>
      </w:r>
      <w:r w:rsidRPr="004B0FC2">
        <w:rPr>
          <w:rFonts w:ascii="Sylfaen" w:hAnsi="Sylfaen"/>
          <w:i/>
          <w:color w:val="000000" w:themeColor="text1"/>
          <w:sz w:val="22"/>
          <w:szCs w:val="22"/>
          <w:lang w:val="hy-AM" w:eastAsia="ru-RU"/>
        </w:rPr>
        <w:t xml:space="preserve"> </w:t>
      </w:r>
      <w:r w:rsidRPr="004B0FC2">
        <w:rPr>
          <w:rFonts w:ascii="Sylfaen" w:hAnsi="Sylfaen" w:cs="Sylfaen"/>
          <w:color w:val="000000" w:themeColor="text1"/>
          <w:sz w:val="22"/>
          <w:szCs w:val="22"/>
          <w:lang w:val="hy-AM"/>
        </w:rPr>
        <w:t xml:space="preserve">այսուհետ՝ </w:t>
      </w:r>
      <w:r w:rsidRPr="004B0FC2">
        <w:rPr>
          <w:rFonts w:ascii="Sylfaen" w:hAnsi="Sylfaen" w:cs="Sylfaen"/>
          <w:b/>
          <w:i/>
          <w:color w:val="000000" w:themeColor="text1"/>
          <w:sz w:val="22"/>
          <w:szCs w:val="22"/>
          <w:lang w:val="hy-AM"/>
        </w:rPr>
        <w:t>«Մատակարար»</w:t>
      </w:r>
      <w:r w:rsidRPr="004B0FC2">
        <w:rPr>
          <w:rFonts w:ascii="Sylfaen" w:hAnsi="Sylfaen" w:cs="Sylfaen"/>
          <w:color w:val="000000" w:themeColor="text1"/>
          <w:sz w:val="22"/>
          <w:szCs w:val="22"/>
          <w:lang w:val="hy-AM"/>
        </w:rPr>
        <w:t>)`</w:t>
      </w:r>
      <w:r w:rsidRPr="004B0FC2">
        <w:rPr>
          <w:rFonts w:ascii="Sylfaen" w:eastAsia="GHEA Grapalat" w:hAnsi="Sylfaen" w:cs="GHEA Grapalat"/>
          <w:color w:val="000000" w:themeColor="text1"/>
          <w:sz w:val="22"/>
          <w:szCs w:val="22"/>
          <w:lang w:val="hy-AM"/>
        </w:rPr>
        <w:t xml:space="preserve"> ի դեմս տնօրեն </w:t>
      </w:r>
      <w:r w:rsidRPr="004B0FC2">
        <w:rPr>
          <w:color w:val="000000" w:themeColor="text1"/>
          <w:spacing w:val="-6"/>
          <w:sz w:val="22"/>
          <w:szCs w:val="22"/>
          <w:lang w:val="hy-AM"/>
        </w:rPr>
        <w:t>․․․․․․․․․․․․․․․․․․․․․․․․․․․․․․․․․․</w:t>
      </w:r>
      <w:r w:rsidRPr="004B0FC2">
        <w:rPr>
          <w:rFonts w:ascii="Sylfaen" w:eastAsia="GHEA Grapalat" w:hAnsi="Sylfaen" w:cs="GHEA Grapalat"/>
          <w:color w:val="000000" w:themeColor="text1"/>
          <w:sz w:val="22"/>
          <w:szCs w:val="22"/>
          <w:lang w:val="hy-AM"/>
        </w:rPr>
        <w:t xml:space="preserve">, ով գործում է Մատակարարի կանոնադրության հիման վրա, մյուս կողմից, </w:t>
      </w:r>
    </w:p>
    <w:p w14:paraId="1DF4A2AE" w14:textId="77777777" w:rsidR="00CE141B" w:rsidRPr="004B0FC2" w:rsidRDefault="00CE141B" w:rsidP="00CE141B">
      <w:pPr>
        <w:ind w:firstLine="360"/>
        <w:jc w:val="both"/>
        <w:rPr>
          <w:rFonts w:ascii="Sylfaen" w:eastAsia="GHEA Grapalat" w:hAnsi="Sylfaen" w:cs="GHEA Grapalat"/>
          <w:color w:val="000000" w:themeColor="text1"/>
          <w:sz w:val="22"/>
          <w:szCs w:val="22"/>
          <w:lang w:val="hy-AM"/>
        </w:rPr>
      </w:pPr>
      <w:r w:rsidRPr="004B0FC2">
        <w:rPr>
          <w:rFonts w:ascii="Sylfaen" w:eastAsia="GHEA Grapalat" w:hAnsi="Sylfaen" w:cs="GHEA Grapalat"/>
          <w:color w:val="000000" w:themeColor="text1"/>
          <w:sz w:val="22"/>
          <w:szCs w:val="22"/>
          <w:lang w:val="hy-AM"/>
        </w:rPr>
        <w:t xml:space="preserve">հետագա շարադրանքում միասին անվանվելով </w:t>
      </w:r>
      <w:r w:rsidRPr="004B0FC2">
        <w:rPr>
          <w:rFonts w:ascii="Sylfaen" w:eastAsia="GHEA Grapalat" w:hAnsi="Sylfaen" w:cs="GHEA Grapalat"/>
          <w:b/>
          <w:i/>
          <w:color w:val="000000" w:themeColor="text1"/>
          <w:sz w:val="22"/>
          <w:szCs w:val="22"/>
          <w:lang w:val="hy-AM"/>
        </w:rPr>
        <w:t>«Կողմեր»</w:t>
      </w:r>
      <w:r w:rsidRPr="004B0FC2">
        <w:rPr>
          <w:rFonts w:ascii="Sylfaen" w:eastAsia="GHEA Grapalat" w:hAnsi="Sylfaen" w:cs="GHEA Grapalat"/>
          <w:color w:val="000000" w:themeColor="text1"/>
          <w:sz w:val="22"/>
          <w:szCs w:val="22"/>
          <w:lang w:val="hy-AM"/>
        </w:rPr>
        <w:t xml:space="preserve">, իսկ յուրաքանչյուրն առանձին` </w:t>
      </w:r>
      <w:r w:rsidRPr="004B0FC2">
        <w:rPr>
          <w:rFonts w:ascii="Sylfaen" w:eastAsia="GHEA Grapalat" w:hAnsi="Sylfaen" w:cs="GHEA Grapalat"/>
          <w:b/>
          <w:i/>
          <w:color w:val="000000" w:themeColor="text1"/>
          <w:sz w:val="22"/>
          <w:szCs w:val="22"/>
          <w:lang w:val="hy-AM"/>
        </w:rPr>
        <w:t>«Կողմ»</w:t>
      </w:r>
      <w:r w:rsidRPr="004B0FC2">
        <w:rPr>
          <w:rFonts w:ascii="Sylfaen" w:eastAsia="GHEA Grapalat" w:hAnsi="Sylfaen" w:cs="GHEA Grapalat"/>
          <w:color w:val="000000" w:themeColor="text1"/>
          <w:sz w:val="22"/>
          <w:szCs w:val="22"/>
          <w:lang w:val="hy-AM"/>
        </w:rPr>
        <w:t xml:space="preserve">, Գնորդի գնահատող հանձնաժողովի </w:t>
      </w:r>
      <w:r w:rsidRPr="004B0FC2">
        <w:rPr>
          <w:rFonts w:eastAsia="GHEA Grapalat"/>
          <w:color w:val="000000" w:themeColor="text1"/>
          <w:sz w:val="22"/>
          <w:szCs w:val="22"/>
          <w:lang w:val="hy-AM"/>
        </w:rPr>
        <w:t>․․․․․․․․․․․․․․․․․․․․․․․</w:t>
      </w:r>
      <w:r w:rsidRPr="004B0FC2">
        <w:rPr>
          <w:rFonts w:ascii="Sylfaen" w:eastAsia="GHEA Grapalat" w:hAnsi="Sylfaen" w:cs="GHEA Grapalat"/>
          <w:color w:val="000000" w:themeColor="text1"/>
          <w:sz w:val="22"/>
          <w:szCs w:val="22"/>
          <w:lang w:val="hy-AM"/>
        </w:rPr>
        <w:t xml:space="preserve">թ. № </w:t>
      </w:r>
      <w:r w:rsidRPr="004B0FC2">
        <w:rPr>
          <w:rFonts w:eastAsia="GHEA Grapalat"/>
          <w:color w:val="000000" w:themeColor="text1"/>
          <w:sz w:val="22"/>
          <w:szCs w:val="22"/>
          <w:lang w:val="hy-AM"/>
        </w:rPr>
        <w:t>․․․․․․․․․․․․․․․․․․․․․․․․․․․</w:t>
      </w:r>
      <w:r w:rsidRPr="004B0FC2">
        <w:rPr>
          <w:rFonts w:ascii="Sylfaen" w:eastAsia="GHEA Grapalat" w:hAnsi="Sylfaen" w:cs="GHEA Grapalat"/>
          <w:color w:val="000000" w:themeColor="text1"/>
          <w:sz w:val="22"/>
          <w:szCs w:val="22"/>
          <w:lang w:val="hy-AM"/>
        </w:rPr>
        <w:t xml:space="preserve"> արձանագրության հիման վրա և համաձայն Հայաստանի Հանրապետության «Գնումների մասին» ՀՀ օրենքի 15-րդ հոդվածի 6-րդ կետի կնքեցին սույն պայմանագիրը (այսուհետ` «</w:t>
      </w:r>
      <w:r w:rsidRPr="004B0FC2">
        <w:rPr>
          <w:rFonts w:ascii="Sylfaen" w:eastAsia="GHEA Grapalat" w:hAnsi="Sylfaen" w:cs="GHEA Grapalat"/>
          <w:b/>
          <w:i/>
          <w:color w:val="000000" w:themeColor="text1"/>
          <w:sz w:val="22"/>
          <w:szCs w:val="22"/>
          <w:lang w:val="hy-AM"/>
        </w:rPr>
        <w:t>Պայմանագիր»</w:t>
      </w:r>
      <w:r w:rsidRPr="004B0FC2">
        <w:rPr>
          <w:rFonts w:ascii="Sylfaen" w:eastAsia="GHEA Grapalat" w:hAnsi="Sylfaen" w:cs="GHEA Grapalat"/>
          <w:color w:val="000000" w:themeColor="text1"/>
          <w:sz w:val="22"/>
          <w:szCs w:val="22"/>
          <w:lang w:val="hy-AM"/>
        </w:rPr>
        <w:t>)  հետևյալի մասին.</w:t>
      </w:r>
    </w:p>
    <w:p w14:paraId="4D11BB10" w14:textId="77777777" w:rsidR="00CE141B" w:rsidRPr="004B0FC2" w:rsidRDefault="00CE141B" w:rsidP="00CE141B">
      <w:pPr>
        <w:jc w:val="both"/>
        <w:rPr>
          <w:rFonts w:ascii="Sylfaen" w:eastAsia="GHEA Grapalat" w:hAnsi="Sylfaen" w:cs="GHEA Grapalat"/>
          <w:color w:val="000000" w:themeColor="text1"/>
          <w:sz w:val="22"/>
          <w:szCs w:val="22"/>
          <w:lang w:val="hy-AM"/>
        </w:rPr>
      </w:pPr>
    </w:p>
    <w:p w14:paraId="3C422416" w14:textId="77777777" w:rsidR="00CE141B" w:rsidRPr="004B0FC2" w:rsidRDefault="00CE141B" w:rsidP="00CE141B">
      <w:pPr>
        <w:pStyle w:val="aff3"/>
        <w:numPr>
          <w:ilvl w:val="0"/>
          <w:numId w:val="26"/>
        </w:numPr>
        <w:spacing w:line="259" w:lineRule="auto"/>
        <w:contextualSpacing/>
        <w:jc w:val="center"/>
        <w:rPr>
          <w:rFonts w:ascii="Sylfaen" w:hAnsi="Sylfaen"/>
          <w:b/>
          <w:color w:val="000000" w:themeColor="text1"/>
          <w:sz w:val="22"/>
          <w:szCs w:val="22"/>
        </w:rPr>
      </w:pPr>
      <w:r w:rsidRPr="004B0FC2">
        <w:rPr>
          <w:rFonts w:ascii="Sylfaen" w:hAnsi="Sylfaen"/>
          <w:b/>
          <w:color w:val="000000" w:themeColor="text1"/>
          <w:sz w:val="22"/>
          <w:szCs w:val="22"/>
        </w:rPr>
        <w:t>ՊԱՅՄԱՆԱԳՐԻ ԱՌԱՐԿԱՆ</w:t>
      </w:r>
    </w:p>
    <w:p w14:paraId="506F4093" w14:textId="77777777" w:rsidR="00CE141B" w:rsidRPr="004B0FC2" w:rsidRDefault="00CE141B" w:rsidP="00CE141B">
      <w:pPr>
        <w:ind w:firstLine="360"/>
        <w:jc w:val="both"/>
        <w:rPr>
          <w:rFonts w:ascii="Sylfaen" w:hAnsi="Sylfaen"/>
          <w:color w:val="000000" w:themeColor="text1"/>
          <w:sz w:val="22"/>
          <w:szCs w:val="22"/>
        </w:rPr>
      </w:pPr>
      <w:r w:rsidRPr="004B0FC2">
        <w:rPr>
          <w:rFonts w:ascii="Sylfaen" w:hAnsi="Sylfaen"/>
          <w:color w:val="000000" w:themeColor="text1"/>
          <w:sz w:val="22"/>
          <w:szCs w:val="22"/>
        </w:rPr>
        <w:t xml:space="preserve">Մատակարարը պարտավորվում է սույն Պայմանագրով սահմանված կարգով, ծավալներով, ժամկետներում և հասցեով Գնորդին մատակարարել Պայմանագրի № 1 Հավելվածով (այսուհետ՝ </w:t>
      </w:r>
      <w:r w:rsidRPr="004B0FC2">
        <w:rPr>
          <w:rFonts w:ascii="Sylfaen" w:hAnsi="Sylfaen"/>
          <w:b/>
          <w:i/>
          <w:color w:val="000000" w:themeColor="text1"/>
          <w:sz w:val="22"/>
          <w:szCs w:val="22"/>
        </w:rPr>
        <w:t>«Հավելված»</w:t>
      </w:r>
      <w:r w:rsidRPr="004B0FC2">
        <w:rPr>
          <w:rFonts w:ascii="Sylfaen" w:hAnsi="Sylfaen"/>
          <w:color w:val="000000" w:themeColor="text1"/>
          <w:sz w:val="22"/>
          <w:szCs w:val="22"/>
        </w:rPr>
        <w:t xml:space="preserve">) նախատեսված </w:t>
      </w:r>
      <w:r w:rsidRPr="004B0FC2">
        <w:rPr>
          <w:rFonts w:ascii="Sylfaen" w:hAnsi="Sylfaen"/>
          <w:color w:val="000000" w:themeColor="text1"/>
          <w:sz w:val="22"/>
          <w:szCs w:val="22"/>
          <w:lang w:val="hy-AM"/>
        </w:rPr>
        <w:t>ա</w:t>
      </w:r>
      <w:r w:rsidRPr="004B0FC2">
        <w:rPr>
          <w:rFonts w:ascii="Sylfaen" w:hAnsi="Sylfaen"/>
          <w:color w:val="000000" w:themeColor="text1"/>
          <w:sz w:val="22"/>
          <w:szCs w:val="22"/>
        </w:rPr>
        <w:t xml:space="preserve">պրանքը (այսուհետ՝ </w:t>
      </w:r>
      <w:r w:rsidRPr="004B0FC2">
        <w:rPr>
          <w:rFonts w:ascii="Sylfaen" w:hAnsi="Sylfaen"/>
          <w:b/>
          <w:i/>
          <w:color w:val="000000" w:themeColor="text1"/>
          <w:sz w:val="22"/>
          <w:szCs w:val="22"/>
        </w:rPr>
        <w:t>«Ապրանք»</w:t>
      </w:r>
      <w:r w:rsidRPr="004B0FC2">
        <w:rPr>
          <w:rFonts w:ascii="Sylfaen" w:hAnsi="Sylfaen"/>
          <w:color w:val="000000" w:themeColor="text1"/>
          <w:sz w:val="22"/>
          <w:szCs w:val="22"/>
        </w:rPr>
        <w:t xml:space="preserve">), իսկ Գնորդը պարտավորվում է ընդունել այն և վճարել դրա դիմաց՝ սույն </w:t>
      </w:r>
      <w:r w:rsidRPr="004B0FC2">
        <w:rPr>
          <w:rFonts w:ascii="Sylfaen" w:hAnsi="Sylfaen"/>
          <w:color w:val="000000" w:themeColor="text1"/>
          <w:sz w:val="22"/>
          <w:szCs w:val="22"/>
          <w:lang w:val="hy-AM"/>
        </w:rPr>
        <w:t>Պ</w:t>
      </w:r>
      <w:r w:rsidRPr="004B0FC2">
        <w:rPr>
          <w:rFonts w:ascii="Sylfaen" w:hAnsi="Sylfaen"/>
          <w:color w:val="000000" w:themeColor="text1"/>
          <w:sz w:val="22"/>
          <w:szCs w:val="22"/>
        </w:rPr>
        <w:t xml:space="preserve">այմանագրի </w:t>
      </w:r>
      <w:r w:rsidRPr="004B0FC2">
        <w:rPr>
          <w:rFonts w:ascii="Sylfaen" w:hAnsi="Sylfaen"/>
          <w:color w:val="000000" w:themeColor="text1"/>
          <w:sz w:val="22"/>
          <w:szCs w:val="22"/>
          <w:lang w:val="hy-AM"/>
        </w:rPr>
        <w:t>4</w:t>
      </w:r>
      <w:r w:rsidRPr="004B0FC2">
        <w:rPr>
          <w:rFonts w:ascii="Sylfaen" w:hAnsi="Sylfaen"/>
          <w:color w:val="000000" w:themeColor="text1"/>
          <w:sz w:val="22"/>
          <w:szCs w:val="22"/>
        </w:rPr>
        <w:t xml:space="preserve">-րդ </w:t>
      </w:r>
      <w:r w:rsidRPr="004B0FC2">
        <w:rPr>
          <w:rFonts w:ascii="Sylfaen" w:hAnsi="Sylfaen"/>
          <w:color w:val="000000" w:themeColor="text1"/>
          <w:sz w:val="22"/>
          <w:szCs w:val="22"/>
          <w:lang w:val="hy-AM"/>
        </w:rPr>
        <w:t>բաժն</w:t>
      </w:r>
      <w:r w:rsidRPr="004B0FC2">
        <w:rPr>
          <w:rFonts w:ascii="Sylfaen" w:hAnsi="Sylfaen"/>
          <w:color w:val="000000" w:themeColor="text1"/>
          <w:sz w:val="22"/>
          <w:szCs w:val="22"/>
        </w:rPr>
        <w:t xml:space="preserve">ով սահմանված չափով և </w:t>
      </w:r>
      <w:r w:rsidRPr="004B0FC2">
        <w:rPr>
          <w:rFonts w:ascii="Sylfaen" w:hAnsi="Sylfaen"/>
          <w:color w:val="000000" w:themeColor="text1"/>
          <w:sz w:val="22"/>
          <w:szCs w:val="22"/>
          <w:lang w:val="hy-AM"/>
        </w:rPr>
        <w:t>կարգով</w:t>
      </w:r>
      <w:r w:rsidRPr="004B0FC2">
        <w:rPr>
          <w:rFonts w:ascii="Sylfaen" w:hAnsi="Sylfaen"/>
          <w:color w:val="000000" w:themeColor="text1"/>
          <w:sz w:val="22"/>
          <w:szCs w:val="22"/>
        </w:rPr>
        <w:t>:</w:t>
      </w:r>
    </w:p>
    <w:p w14:paraId="570D2669" w14:textId="77777777" w:rsidR="00CE141B" w:rsidRPr="004B0FC2" w:rsidRDefault="00CE141B" w:rsidP="00CE141B">
      <w:pPr>
        <w:pStyle w:val="aff3"/>
        <w:numPr>
          <w:ilvl w:val="0"/>
          <w:numId w:val="26"/>
        </w:numPr>
        <w:spacing w:after="120" w:line="259" w:lineRule="auto"/>
        <w:contextualSpacing/>
        <w:jc w:val="center"/>
        <w:rPr>
          <w:rFonts w:ascii="Sylfaen" w:hAnsi="Sylfaen"/>
          <w:b/>
          <w:color w:val="000000" w:themeColor="text1"/>
          <w:sz w:val="22"/>
          <w:szCs w:val="22"/>
        </w:rPr>
      </w:pPr>
      <w:r w:rsidRPr="004B0FC2">
        <w:rPr>
          <w:rFonts w:ascii="Sylfaen" w:hAnsi="Sylfaen"/>
          <w:b/>
          <w:color w:val="000000" w:themeColor="text1"/>
          <w:sz w:val="22"/>
          <w:szCs w:val="22"/>
          <w:lang w:val="hy-AM"/>
        </w:rPr>
        <w:t>ԿՈՂՄԵՐԻ ԻՐԱՎՈՒՆՔՆԵՐԸ ԵՎ ՊԱՐՏԱԿԱՆՈՒԹՅՈՒՆՆԵՐԸ</w:t>
      </w:r>
    </w:p>
    <w:p w14:paraId="2E877046" w14:textId="77777777" w:rsidR="00CE141B" w:rsidRPr="004B0FC2" w:rsidRDefault="00CE141B" w:rsidP="00CE141B">
      <w:pPr>
        <w:pStyle w:val="aff3"/>
        <w:numPr>
          <w:ilvl w:val="1"/>
          <w:numId w:val="26"/>
        </w:numPr>
        <w:spacing w:line="259" w:lineRule="auto"/>
        <w:ind w:left="450" w:hanging="450"/>
        <w:contextualSpacing/>
        <w:jc w:val="both"/>
        <w:rPr>
          <w:rFonts w:ascii="Sylfaen" w:hAnsi="Sylfaen"/>
          <w:b/>
          <w:color w:val="000000" w:themeColor="text1"/>
          <w:sz w:val="22"/>
          <w:szCs w:val="22"/>
          <w:lang w:val="hy-AM"/>
        </w:rPr>
      </w:pPr>
      <w:r w:rsidRPr="004B0FC2">
        <w:rPr>
          <w:rFonts w:ascii="Sylfaen" w:hAnsi="Sylfaen"/>
          <w:b/>
          <w:color w:val="000000" w:themeColor="text1"/>
          <w:sz w:val="22"/>
          <w:szCs w:val="22"/>
          <w:lang w:val="hy-AM"/>
        </w:rPr>
        <w:t>Գնորդն իրավունք ունի`</w:t>
      </w:r>
    </w:p>
    <w:p w14:paraId="1CEAF703" w14:textId="77777777" w:rsidR="00CE141B" w:rsidRPr="004B0FC2" w:rsidRDefault="00CE141B" w:rsidP="00CE141B">
      <w:pPr>
        <w:pStyle w:val="aff3"/>
        <w:numPr>
          <w:ilvl w:val="2"/>
          <w:numId w:val="26"/>
        </w:numPr>
        <w:spacing w:line="259" w:lineRule="auto"/>
        <w:ind w:left="630" w:hanging="63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Ապրանքը Պայմանագրով սահմանված ժամկետում Մատակարարի կողմից չմատակարարելու դեպքում հրաժարվել Ապրանքից, եթե մատակարարման ժամկետները խախտվել են 15 (տասնհինգ) աշխատանքային օրից ավելի։</w:t>
      </w:r>
    </w:p>
    <w:p w14:paraId="7D12EFCC" w14:textId="77777777" w:rsidR="00CE141B" w:rsidRPr="004B0FC2" w:rsidRDefault="00CE141B" w:rsidP="00CE141B">
      <w:pPr>
        <w:pStyle w:val="aff3"/>
        <w:numPr>
          <w:ilvl w:val="2"/>
          <w:numId w:val="26"/>
        </w:numPr>
        <w:spacing w:line="259" w:lineRule="auto"/>
        <w:ind w:left="630" w:hanging="63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Եթե հանձնվել է անպատշաճ որակի` Պայմանագրով նախատեսված տեխնիկական բնութագրին և Ապրանքի հետ ներկայացված որակի անձնագրին չհամապատասխանող Ապրանք` </w:t>
      </w:r>
    </w:p>
    <w:p w14:paraId="5A8670C6" w14:textId="77777777" w:rsidR="00CE141B" w:rsidRPr="004B0FC2" w:rsidRDefault="00CE141B" w:rsidP="00CE141B">
      <w:pPr>
        <w:pStyle w:val="aff3"/>
        <w:numPr>
          <w:ilvl w:val="0"/>
          <w:numId w:val="55"/>
        </w:numPr>
        <w:spacing w:line="259" w:lineRule="auto"/>
        <w:ind w:left="1260" w:hanging="9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պահանջել հատուցելու Ապրանքի անպատշաճ որակի լինելու պատճառով իր կատարած ծախսերը,</w:t>
      </w:r>
    </w:p>
    <w:p w14:paraId="72A14BF2" w14:textId="77777777" w:rsidR="00CE141B" w:rsidRPr="004B0FC2" w:rsidRDefault="00CE141B" w:rsidP="00CE141B">
      <w:pPr>
        <w:pStyle w:val="aff3"/>
        <w:numPr>
          <w:ilvl w:val="0"/>
          <w:numId w:val="55"/>
        </w:numPr>
        <w:spacing w:line="259" w:lineRule="auto"/>
        <w:ind w:left="1260" w:hanging="9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Մատակարարից վճարելու Պայմանագրի 6.3 կետով նախատեսված տուգանքը,</w:t>
      </w:r>
    </w:p>
    <w:p w14:paraId="30EB71F6" w14:textId="77777777" w:rsidR="00CE141B" w:rsidRPr="004B0FC2" w:rsidRDefault="00CE141B" w:rsidP="00CE141B">
      <w:pPr>
        <w:pStyle w:val="aff3"/>
        <w:numPr>
          <w:ilvl w:val="0"/>
          <w:numId w:val="55"/>
        </w:numPr>
        <w:spacing w:line="259" w:lineRule="auto"/>
        <w:ind w:left="1260" w:hanging="9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Հրաժարվել Պայմանագիրը կատարելուց և պահանջել վերադարձնելու Ապրանքի համար վճարված գումարը։</w:t>
      </w:r>
    </w:p>
    <w:p w14:paraId="537FA556" w14:textId="77777777" w:rsidR="00CE141B" w:rsidRPr="004B0FC2" w:rsidRDefault="00CE141B" w:rsidP="00CE141B">
      <w:pPr>
        <w:pStyle w:val="aff3"/>
        <w:numPr>
          <w:ilvl w:val="2"/>
          <w:numId w:val="26"/>
        </w:numPr>
        <w:spacing w:line="259" w:lineRule="auto"/>
        <w:ind w:left="630" w:hanging="63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Եթե հանձնվել է Պայմանագրով որոշվածից պակաս քանակի Ապրանք, ապա` </w:t>
      </w:r>
    </w:p>
    <w:p w14:paraId="62F6AC35" w14:textId="77777777" w:rsidR="00CE141B" w:rsidRPr="004B0FC2" w:rsidRDefault="00CE141B" w:rsidP="00CE141B">
      <w:pPr>
        <w:pStyle w:val="aff3"/>
        <w:numPr>
          <w:ilvl w:val="0"/>
          <w:numId w:val="58"/>
        </w:numPr>
        <w:spacing w:line="259" w:lineRule="auto"/>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պահանջել լրացնելու Ապրանքի պակաս հանձնված քանակը, </w:t>
      </w:r>
    </w:p>
    <w:p w14:paraId="2C395089" w14:textId="77777777" w:rsidR="00CE141B" w:rsidRPr="004B0FC2" w:rsidRDefault="00CE141B" w:rsidP="00CE141B">
      <w:pPr>
        <w:pStyle w:val="aff3"/>
        <w:numPr>
          <w:ilvl w:val="0"/>
          <w:numId w:val="58"/>
        </w:numPr>
        <w:spacing w:line="259" w:lineRule="auto"/>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lastRenderedPageBreak/>
        <w:t>հրաժարվել հանձնված Ապրանքից և դրա համար վճարելուց, իսկ եթե Ապրանքի համար վճարվել է` պահանջել վերադարձնելու վճարված գումարը և վճարելու Պայմանագրի 6.2 կետով նախատեսված տույժը</w:t>
      </w:r>
      <w:r w:rsidRPr="004B0FC2">
        <w:rPr>
          <w:rStyle w:val="af6"/>
          <w:rFonts w:ascii="Sylfaen" w:hAnsi="Sylfaen"/>
          <w:color w:val="000000" w:themeColor="text1"/>
          <w:sz w:val="22"/>
          <w:szCs w:val="22"/>
          <w:lang w:val="hy-AM"/>
        </w:rPr>
        <w:footnoteReference w:id="1"/>
      </w:r>
      <w:r w:rsidRPr="004B0FC2">
        <w:rPr>
          <w:rFonts w:ascii="Sylfaen" w:hAnsi="Sylfaen"/>
          <w:color w:val="000000" w:themeColor="text1"/>
          <w:sz w:val="22"/>
          <w:szCs w:val="22"/>
          <w:lang w:val="hy-AM"/>
        </w:rPr>
        <w:t>։</w:t>
      </w:r>
    </w:p>
    <w:p w14:paraId="2DD36519" w14:textId="77777777" w:rsidR="00CE141B" w:rsidRPr="004B0FC2" w:rsidRDefault="00CE141B" w:rsidP="00CE141B">
      <w:pPr>
        <w:pStyle w:val="aff3"/>
        <w:numPr>
          <w:ilvl w:val="2"/>
          <w:numId w:val="26"/>
        </w:numPr>
        <w:spacing w:line="259" w:lineRule="auto"/>
        <w:ind w:left="630" w:hanging="63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Եթե հանձնվել է Պայմանագրով նախատեuված տեuականուն չհամապատաuխանող Ապրանք, ապա </w:t>
      </w:r>
    </w:p>
    <w:p w14:paraId="21DA34F1" w14:textId="77777777" w:rsidR="00CE141B" w:rsidRPr="004B0FC2" w:rsidRDefault="00CE141B" w:rsidP="00CE141B">
      <w:pPr>
        <w:pStyle w:val="aff3"/>
        <w:numPr>
          <w:ilvl w:val="0"/>
          <w:numId w:val="59"/>
        </w:numPr>
        <w:spacing w:after="160" w:line="259" w:lineRule="auto"/>
        <w:ind w:left="1418" w:hanging="425"/>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սահմանել ողջամիտ ժամկետ` փոխարինելու  Պայմանագրով նախատեuված տեuականուն չհամապատաuխանող Ապրանքը Պայմանագրով նախատեսված չափանիշներին համապատասխանող Ապրանքով,</w:t>
      </w:r>
    </w:p>
    <w:p w14:paraId="4B2DD89E" w14:textId="77777777" w:rsidR="00CE141B" w:rsidRPr="004B0FC2" w:rsidRDefault="00CE141B" w:rsidP="00CE141B">
      <w:pPr>
        <w:pStyle w:val="aff3"/>
        <w:numPr>
          <w:ilvl w:val="0"/>
          <w:numId w:val="59"/>
        </w:numPr>
        <w:spacing w:after="160" w:line="259" w:lineRule="auto"/>
        <w:ind w:left="1418" w:hanging="425"/>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հրաժարվել այն ընդունելուց և դրա համար վճարելուց, իuկ եթե վճարել է՝ պահանջել վերադարձնելու վճարված գումարը և վճարելու Պայմանագրի 6.2 կետով նախատեսված տույժը։</w:t>
      </w:r>
    </w:p>
    <w:p w14:paraId="38DC01C9"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Միակողմանի լուծել Պայմանագիրը` այդ մասին ոչ ուշ, քան 5 (հինգ) օր առաջ գրավոր ծանուցելով Մատակարարին, եթե Մատակարարն էականորեն խախտել է Պայմանագիրը։</w:t>
      </w:r>
    </w:p>
    <w:p w14:paraId="6B3D546F" w14:textId="77777777" w:rsidR="00CE141B" w:rsidRPr="004B0FC2" w:rsidRDefault="00CE141B" w:rsidP="00CE141B">
      <w:pPr>
        <w:pStyle w:val="aff3"/>
        <w:ind w:left="1242" w:hanging="702"/>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Մատակարարի կողմից Պայմանագիրը խախտելն էական է համարվում, եթե` </w:t>
      </w:r>
    </w:p>
    <w:p w14:paraId="2ADD0D0D" w14:textId="77777777" w:rsidR="00CE141B" w:rsidRPr="004B0FC2" w:rsidRDefault="00CE141B" w:rsidP="00CE141B">
      <w:pPr>
        <w:pStyle w:val="aff3"/>
        <w:numPr>
          <w:ilvl w:val="0"/>
          <w:numId w:val="60"/>
        </w:numPr>
        <w:tabs>
          <w:tab w:val="left" w:pos="900"/>
        </w:tabs>
        <w:spacing w:after="160" w:line="259" w:lineRule="auto"/>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մատակարարվել է անպատշաճ որակի Ապրանք, որը չի համապատասխանում Ապրանքի որակի անձնագրում նշված ցուցանիշներին, և որը չի կարող փոխարինվել Գնորդի համար ընդունելի ժամկետում,</w:t>
      </w:r>
    </w:p>
    <w:p w14:paraId="7D4A86C2" w14:textId="77777777" w:rsidR="00CE141B" w:rsidRPr="004B0FC2" w:rsidRDefault="00CE141B" w:rsidP="00CE141B">
      <w:pPr>
        <w:pStyle w:val="aff3"/>
        <w:numPr>
          <w:ilvl w:val="0"/>
          <w:numId w:val="60"/>
        </w:numPr>
        <w:tabs>
          <w:tab w:val="left" w:pos="900"/>
        </w:tabs>
        <w:spacing w:after="160" w:line="259" w:lineRule="auto"/>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Ապրանքի մատակարարման ժամկետները խախտվել են 15 (տասնհինգ) աշխատանքային օրից ավելի։</w:t>
      </w:r>
    </w:p>
    <w:p w14:paraId="2F20B4EB" w14:textId="77777777" w:rsidR="00CE141B" w:rsidRPr="004B0FC2" w:rsidRDefault="00CE141B" w:rsidP="00CE141B">
      <w:pPr>
        <w:pStyle w:val="aff3"/>
        <w:numPr>
          <w:ilvl w:val="1"/>
          <w:numId w:val="26"/>
        </w:numPr>
        <w:spacing w:after="160" w:line="259" w:lineRule="auto"/>
        <w:ind w:left="450" w:hanging="450"/>
        <w:contextualSpacing/>
        <w:jc w:val="both"/>
        <w:rPr>
          <w:rFonts w:ascii="Sylfaen" w:hAnsi="Sylfaen"/>
          <w:b/>
          <w:color w:val="000000" w:themeColor="text1"/>
          <w:sz w:val="22"/>
          <w:szCs w:val="22"/>
          <w:lang w:val="hy-AM"/>
        </w:rPr>
      </w:pPr>
      <w:r w:rsidRPr="004B0FC2">
        <w:rPr>
          <w:rFonts w:ascii="Sylfaen" w:hAnsi="Sylfaen"/>
          <w:b/>
          <w:color w:val="000000" w:themeColor="text1"/>
          <w:sz w:val="22"/>
          <w:szCs w:val="22"/>
          <w:lang w:val="hy-AM"/>
        </w:rPr>
        <w:t>Գնորդը պարտավոր է`</w:t>
      </w:r>
    </w:p>
    <w:p w14:paraId="14C95957"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Կատարել Պայմանագրին համապատասխան մատակարարված Ապրանքի ընդունումն ապահովող բոլոր անհրաժեշտ գործողությունները։</w:t>
      </w:r>
    </w:p>
    <w:p w14:paraId="0B751A67"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Մատակարարի հանձնած Ապրանքից Պայմանագրին համապատասխան հրաժարվելու դեպքում, ապահովել այդ Ապրանքի պատասխանատու պահպանությունը և դրա մասին անհապաղ տեղեկացնել Մատակարարին` Պայմանագրի վավերապայմաններում նշված հասցեով գրավոր ծանուցում և/կամ էլեկտրոնային հասցեին ծանուցում ուղարկելու միջոցով։</w:t>
      </w:r>
    </w:p>
    <w:p w14:paraId="268292F3"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Պայմանագրով նախատեսված կարգով և ժամկետներում մատակարարված Ապրանքն ընդունելու դեպքում Մատակարարին վճարել վերջինիս վճարման ենթակա գումարները, իսկ վճարման ժամկետի խախտման դեպքում` նաև Պայմանագրի 6.5 կետով նախատեսված տույժը։</w:t>
      </w:r>
    </w:p>
    <w:p w14:paraId="7A4C2A39"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Ապրանքի քանակի, տեսականու, որակի մասին Պայմանագրի պայմանները խախտելու մասին Մատակարարին ծանուցել թերությունը հայտնաբերելուց հետո անմիջապես կամ ողջամիտ ժամկետում` այն բանից հետո, երբ Պայմանագրի համապատասխան պայմանի խախտումը պետք է հայտնաբերված լիներ` ելնելով Ապրանքի բնույթից և նշանակությունից։</w:t>
      </w:r>
    </w:p>
    <w:p w14:paraId="56FCC484" w14:textId="77777777" w:rsidR="00CE141B" w:rsidRPr="004B0FC2" w:rsidRDefault="00CE141B" w:rsidP="00CE141B">
      <w:pPr>
        <w:pStyle w:val="aff3"/>
        <w:numPr>
          <w:ilvl w:val="1"/>
          <w:numId w:val="26"/>
        </w:numPr>
        <w:spacing w:after="160" w:line="259" w:lineRule="auto"/>
        <w:ind w:left="360"/>
        <w:contextualSpacing/>
        <w:jc w:val="both"/>
        <w:rPr>
          <w:rFonts w:ascii="Sylfaen" w:hAnsi="Sylfaen"/>
          <w:b/>
          <w:color w:val="000000" w:themeColor="text1"/>
          <w:sz w:val="22"/>
          <w:szCs w:val="22"/>
          <w:lang w:val="hy-AM"/>
        </w:rPr>
      </w:pPr>
      <w:r w:rsidRPr="004B0FC2">
        <w:rPr>
          <w:rFonts w:ascii="Sylfaen" w:hAnsi="Sylfaen"/>
          <w:b/>
          <w:color w:val="000000" w:themeColor="text1"/>
          <w:sz w:val="22"/>
          <w:szCs w:val="22"/>
          <w:lang w:val="hy-AM"/>
        </w:rPr>
        <w:t>Մատակարարն իրավունք ունի`</w:t>
      </w:r>
    </w:p>
    <w:p w14:paraId="3A0BE6E0"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Գնորդից պահանջել ընդունելու Պայմանագրով նախատեսված կարգով, ծավալներով, ժամկետներում, հասցեով և պարբերականությամբ մատակարարված Ապրանքը։</w:t>
      </w:r>
    </w:p>
    <w:p w14:paraId="75A500EE"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56219755"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b/>
          <w:color w:val="000000" w:themeColor="text1"/>
          <w:sz w:val="22"/>
          <w:szCs w:val="22"/>
          <w:lang w:val="hy-AM"/>
        </w:rPr>
      </w:pPr>
      <w:r w:rsidRPr="004B0FC2">
        <w:rPr>
          <w:rFonts w:ascii="Sylfaen" w:hAnsi="Sylfaen"/>
          <w:color w:val="000000" w:themeColor="text1"/>
          <w:sz w:val="22"/>
          <w:szCs w:val="22"/>
          <w:lang w:val="hy-AM"/>
        </w:rPr>
        <w:t>Վաղաժամկետ մատակարարել Ապրանքը։</w:t>
      </w:r>
    </w:p>
    <w:p w14:paraId="61B76EDE" w14:textId="77777777" w:rsidR="00CE141B" w:rsidRPr="004B0FC2" w:rsidRDefault="00CE141B" w:rsidP="00CE141B">
      <w:pPr>
        <w:pStyle w:val="aff3"/>
        <w:ind w:left="540"/>
        <w:jc w:val="both"/>
        <w:rPr>
          <w:rFonts w:ascii="Sylfaen" w:hAnsi="Sylfaen"/>
          <w:b/>
          <w:color w:val="000000" w:themeColor="text1"/>
          <w:sz w:val="22"/>
          <w:szCs w:val="22"/>
          <w:lang w:val="hy-AM"/>
        </w:rPr>
      </w:pPr>
    </w:p>
    <w:p w14:paraId="5525366E" w14:textId="77777777" w:rsidR="00CE141B" w:rsidRPr="004B0FC2" w:rsidRDefault="00CE141B" w:rsidP="00CE141B">
      <w:pPr>
        <w:pStyle w:val="aff3"/>
        <w:numPr>
          <w:ilvl w:val="1"/>
          <w:numId w:val="26"/>
        </w:numPr>
        <w:spacing w:after="160" w:line="259" w:lineRule="auto"/>
        <w:ind w:left="360"/>
        <w:contextualSpacing/>
        <w:jc w:val="both"/>
        <w:rPr>
          <w:rFonts w:ascii="Sylfaen" w:hAnsi="Sylfaen"/>
          <w:b/>
          <w:color w:val="000000" w:themeColor="text1"/>
          <w:sz w:val="22"/>
          <w:szCs w:val="22"/>
          <w:lang w:val="hy-AM"/>
        </w:rPr>
      </w:pPr>
      <w:bookmarkStart w:id="6" w:name="_Hlk167974862"/>
      <w:r w:rsidRPr="004B0FC2">
        <w:rPr>
          <w:rFonts w:ascii="Sylfaen" w:hAnsi="Sylfaen"/>
          <w:b/>
          <w:color w:val="000000" w:themeColor="text1"/>
          <w:sz w:val="22"/>
          <w:szCs w:val="22"/>
          <w:lang w:val="hy-AM"/>
        </w:rPr>
        <w:lastRenderedPageBreak/>
        <w:t>Մատակարարը պարտավոր է`</w:t>
      </w:r>
    </w:p>
    <w:p w14:paraId="0FA5F680"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bookmarkStart w:id="7" w:name="_Hlk168407111"/>
      <w:r w:rsidRPr="004B0FC2">
        <w:rPr>
          <w:rFonts w:ascii="Sylfaen" w:hAnsi="Sylfaen"/>
          <w:color w:val="000000" w:themeColor="text1"/>
          <w:sz w:val="22"/>
          <w:szCs w:val="22"/>
          <w:lang w:val="hy-AM"/>
        </w:rPr>
        <w:t xml:space="preserve">Գնորդին հանձնել Պայմանագրով նախատեսված որակի և քանակի Ապրանք` Պայմանագրով նախատեսված կարգով, ժամկետներում, հասցեով` տրամադրելով նաև Ապրանքի որակը հավաստող փաստաթուղթ-Ապրանքի որակի հավաստագիր։ </w:t>
      </w:r>
    </w:p>
    <w:bookmarkEnd w:id="7"/>
    <w:p w14:paraId="6CEE4C7D"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Ապահովել Ապրանքի մատակարարումը Պայմանագրով սահմանված ժամկետում, կամ անհրաժեշտության դեպքում` Պայմանագրի 2.1.2 կետի «2» ենթակետի կամ 2.1.4 կետի «1» ենթակետի համապատասխան` Գնորդի կողմից սահմանված ժամկետներում։  </w:t>
      </w:r>
    </w:p>
    <w:p w14:paraId="0CF935E6"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Թերի մատակարարում թույլ տալու դեպքում, Պայմանագրով նախատեսված կարգով, լրացնել թերի մատակարարվածը։</w:t>
      </w:r>
    </w:p>
    <w:p w14:paraId="4F956DFA"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Մատակարարին վերադարձնելու հետ կապված անհրաժեշտ ծախսերը։</w:t>
      </w:r>
    </w:p>
    <w:p w14:paraId="32A8FD37"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Պայմանագրով նախատեսված դեպքերում վճարել Պայմանագրի 6.2 և 6.3 կետերով նախատեսված տույժը և տուգանքը։ </w:t>
      </w:r>
    </w:p>
    <w:p w14:paraId="18070851"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Գնորդին հանձնել Ապրանք՝ նման տեսակի ապրանքների պահպանվածությունն ապահովող եղանակով։</w:t>
      </w:r>
    </w:p>
    <w:p w14:paraId="60D6BD07"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Գնորդին հանձնել Ապրանքի վերաբերյալ համապատասխան փաստաթղթերը։</w:t>
      </w:r>
    </w:p>
    <w:p w14:paraId="291E98D3" w14:textId="77777777" w:rsidR="00CE141B" w:rsidRPr="004B0FC2" w:rsidRDefault="00CE141B" w:rsidP="00CE141B">
      <w:pPr>
        <w:pStyle w:val="aff3"/>
        <w:numPr>
          <w:ilvl w:val="2"/>
          <w:numId w:val="26"/>
        </w:numPr>
        <w:spacing w:after="160"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Պայմանագրի 2.1.5 կետի համաձայն Պայմանագրի լուծումից հետո Գնորդին հատուցել վերջինիս պատճառված և սահմանված կարգով հիմնավորված վնասները։</w:t>
      </w:r>
    </w:p>
    <w:p w14:paraId="15D9A3FB" w14:textId="77777777" w:rsidR="00CE141B" w:rsidRPr="004B0FC2" w:rsidRDefault="00CE141B" w:rsidP="00CE141B">
      <w:pPr>
        <w:pStyle w:val="aff3"/>
        <w:numPr>
          <w:ilvl w:val="2"/>
          <w:numId w:val="26"/>
        </w:numPr>
        <w:spacing w:line="259" w:lineRule="auto"/>
        <w:ind w:left="540" w:hanging="54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bookmarkEnd w:id="6"/>
    <w:p w14:paraId="5974990B" w14:textId="77777777" w:rsidR="00CE141B" w:rsidRPr="004B0FC2" w:rsidRDefault="00CE141B" w:rsidP="00CE141B">
      <w:pPr>
        <w:pStyle w:val="aff3"/>
        <w:spacing w:after="240"/>
        <w:ind w:left="540"/>
        <w:jc w:val="both"/>
        <w:rPr>
          <w:rFonts w:ascii="Sylfaen" w:hAnsi="Sylfaen"/>
          <w:color w:val="000000" w:themeColor="text1"/>
          <w:sz w:val="22"/>
          <w:szCs w:val="22"/>
          <w:lang w:val="hy-AM"/>
        </w:rPr>
      </w:pPr>
    </w:p>
    <w:p w14:paraId="69201210" w14:textId="77777777" w:rsidR="00CE141B" w:rsidRPr="004B0FC2" w:rsidRDefault="00CE141B" w:rsidP="00CE141B">
      <w:pPr>
        <w:pStyle w:val="aff3"/>
        <w:numPr>
          <w:ilvl w:val="0"/>
          <w:numId w:val="26"/>
        </w:numPr>
        <w:spacing w:after="120"/>
        <w:contextualSpacing/>
        <w:jc w:val="center"/>
        <w:rPr>
          <w:rFonts w:ascii="Sylfaen" w:hAnsi="Sylfaen" w:cs="Sylfaen"/>
          <w:b/>
          <w:color w:val="000000" w:themeColor="text1"/>
          <w:sz w:val="22"/>
          <w:szCs w:val="22"/>
          <w:lang w:val="hy-AM"/>
        </w:rPr>
      </w:pPr>
      <w:r w:rsidRPr="004B0FC2">
        <w:rPr>
          <w:rFonts w:ascii="Sylfaen" w:hAnsi="Sylfaen" w:cs="Sylfaen"/>
          <w:b/>
          <w:color w:val="000000" w:themeColor="text1"/>
          <w:sz w:val="22"/>
          <w:szCs w:val="22"/>
          <w:lang w:val="hy-AM"/>
        </w:rPr>
        <w:t>ԱՊՐԱՆՔԻ ՈՐԱԿԸ ԵՎ ԵՐԱՇԽԻՔԸ</w:t>
      </w:r>
    </w:p>
    <w:p w14:paraId="0E61CC34"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bookmarkStart w:id="8" w:name="_Hlk168407195"/>
      <w:r w:rsidRPr="004B0FC2">
        <w:rPr>
          <w:rFonts w:ascii="Sylfaen" w:hAnsi="Sylfaen"/>
          <w:color w:val="000000" w:themeColor="text1"/>
          <w:sz w:val="22"/>
          <w:szCs w:val="22"/>
          <w:lang w:val="hy-AM"/>
        </w:rPr>
        <w:t xml:space="preserve">Ապրանքի որակը պետք է համապատասխանի  այն նպատակներին, որոնց համար այդ տեսակի Ապրանքը </w:t>
      </w:r>
      <w:bookmarkStart w:id="9" w:name="_Hlk168407248"/>
      <w:r w:rsidRPr="004B0FC2">
        <w:rPr>
          <w:rFonts w:ascii="Sylfaen" w:hAnsi="Sylfaen"/>
          <w:color w:val="000000" w:themeColor="text1"/>
          <w:sz w:val="22"/>
          <w:szCs w:val="22"/>
          <w:lang w:val="hy-AM"/>
        </w:rPr>
        <w:t>սովորաբար</w:t>
      </w:r>
      <w:bookmarkEnd w:id="9"/>
      <w:r w:rsidRPr="004B0FC2">
        <w:rPr>
          <w:rFonts w:ascii="Sylfaen" w:hAnsi="Sylfaen"/>
          <w:color w:val="000000" w:themeColor="text1"/>
          <w:sz w:val="22"/>
          <w:szCs w:val="22"/>
          <w:lang w:val="hy-AM"/>
        </w:rPr>
        <w:t xml:space="preserve"> օգտագործվում է:</w:t>
      </w:r>
    </w:p>
    <w:bookmarkEnd w:id="8"/>
    <w:p w14:paraId="58E398F1"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Եթե օրենքով սահմանված կարգով նախատեսված են վաճառվող Ապրանքի որակին առաջադրվող պարտադիր պահանջներ` ստանդարտներ, ապա Մատակարարը պարտավոր է Գնորդին հանձնել այդ ստանդարտներին համապատասխանող Ապրանք:</w:t>
      </w:r>
    </w:p>
    <w:p w14:paraId="2E6F3C47"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bookmarkStart w:id="10" w:name="_Hlk168407210"/>
      <w:r w:rsidRPr="004B0FC2">
        <w:rPr>
          <w:rFonts w:ascii="Sylfaen" w:hAnsi="Sylfaen"/>
          <w:color w:val="000000" w:themeColor="text1"/>
          <w:sz w:val="22"/>
          <w:szCs w:val="22"/>
          <w:lang w:val="hy-AM"/>
        </w:rPr>
        <w:t>Մատակարարը պարտավորվում է Ապրանքը հանձնելու հետ միաժամանակ Գնորդին հանձնել  Ապրանքն արտադրող Ընկերության կողմից տրված որակի հավաստագիր, որը պետք է  պարունակի հետևյալ տեղեկատվությունը.</w:t>
      </w:r>
    </w:p>
    <w:p w14:paraId="7C684AC1" w14:textId="77777777" w:rsidR="00CE141B" w:rsidRPr="004B0FC2" w:rsidRDefault="00CE141B" w:rsidP="00CE141B">
      <w:pPr>
        <w:pStyle w:val="aff3"/>
        <w:numPr>
          <w:ilvl w:val="0"/>
          <w:numId w:val="57"/>
        </w:numPr>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արտադրողի անվանումը </w:t>
      </w:r>
      <w:r w:rsidRPr="004B0FC2">
        <w:rPr>
          <w:rFonts w:ascii="Sylfaen" w:hAnsi="Sylfaen"/>
          <w:color w:val="000000" w:themeColor="text1"/>
          <w:sz w:val="22"/>
          <w:szCs w:val="22"/>
        </w:rPr>
        <w:t>,</w:t>
      </w:r>
    </w:p>
    <w:p w14:paraId="4808BB95" w14:textId="77777777" w:rsidR="00CE141B" w:rsidRPr="004B0FC2" w:rsidRDefault="00CE141B" w:rsidP="00CE141B">
      <w:pPr>
        <w:pStyle w:val="aff3"/>
        <w:numPr>
          <w:ilvl w:val="0"/>
          <w:numId w:val="57"/>
        </w:numPr>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Ապրանքի անվանումը,</w:t>
      </w:r>
    </w:p>
    <w:p w14:paraId="12112B82" w14:textId="77777777" w:rsidR="00CE141B" w:rsidRPr="004B0FC2" w:rsidRDefault="00CE141B" w:rsidP="00CE141B">
      <w:pPr>
        <w:pStyle w:val="aff3"/>
        <w:numPr>
          <w:ilvl w:val="0"/>
          <w:numId w:val="57"/>
        </w:numPr>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արտադրման տարին, ամիսը, ամսաթիվը</w:t>
      </w:r>
    </w:p>
    <w:p w14:paraId="37BECEAD"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Սույն գլխով սահմանված պահանջների չպահպանումը հիմք է մատակարարված Ապրանքը չընդունելու համար։</w:t>
      </w:r>
    </w:p>
    <w:bookmarkEnd w:id="10"/>
    <w:p w14:paraId="2E0BA262" w14:textId="77777777" w:rsidR="00CE141B" w:rsidRPr="004B0FC2" w:rsidRDefault="00CE141B" w:rsidP="00CE141B">
      <w:pPr>
        <w:pStyle w:val="aff3"/>
        <w:ind w:left="108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  </w:t>
      </w:r>
    </w:p>
    <w:p w14:paraId="0F6153C9" w14:textId="77777777" w:rsidR="00CE141B" w:rsidRPr="004B0FC2" w:rsidRDefault="00CE141B" w:rsidP="00CE141B">
      <w:pPr>
        <w:pStyle w:val="aff3"/>
        <w:numPr>
          <w:ilvl w:val="0"/>
          <w:numId w:val="26"/>
        </w:numPr>
        <w:spacing w:after="120"/>
        <w:contextualSpacing/>
        <w:jc w:val="center"/>
        <w:rPr>
          <w:rFonts w:ascii="Sylfaen" w:hAnsi="Sylfaen"/>
          <w:b/>
          <w:color w:val="000000" w:themeColor="text1"/>
          <w:sz w:val="22"/>
          <w:szCs w:val="22"/>
          <w:lang w:val="hy-AM"/>
        </w:rPr>
      </w:pPr>
      <w:r w:rsidRPr="004B0FC2">
        <w:rPr>
          <w:rFonts w:ascii="Sylfaen" w:hAnsi="Sylfaen"/>
          <w:b/>
          <w:color w:val="000000" w:themeColor="text1"/>
          <w:sz w:val="22"/>
          <w:szCs w:val="22"/>
        </w:rPr>
        <w:t>ԱՊՐԱՆՔԻ ՀԱՆՁՆՈՒՄԸ ԵՎ ԸՆԴՈՒՆՈՒՄԸ</w:t>
      </w:r>
    </w:p>
    <w:p w14:paraId="23D7F2C1" w14:textId="2BAEF02D"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Ապրանքի մատակարարման ժամկետ է սահմանվում Պայմանագրի ստորագրման օրվանից 30 (երեսուն) </w:t>
      </w:r>
      <w:r w:rsidR="004B0FC2">
        <w:rPr>
          <w:rFonts w:ascii="Sylfaen" w:hAnsi="Sylfaen"/>
          <w:color w:val="000000" w:themeColor="text1"/>
          <w:sz w:val="22"/>
          <w:szCs w:val="22"/>
          <w:lang w:val="hy-AM"/>
        </w:rPr>
        <w:t>աշխատանքային</w:t>
      </w:r>
      <w:r w:rsidRPr="004B0FC2">
        <w:rPr>
          <w:rFonts w:ascii="Sylfaen" w:hAnsi="Sylfaen"/>
          <w:color w:val="000000" w:themeColor="text1"/>
          <w:sz w:val="22"/>
          <w:szCs w:val="22"/>
          <w:lang w:val="hy-AM"/>
        </w:rPr>
        <w:t xml:space="preserve"> օր, որի պահպանումը հավաստվում է Մատակարարի կողմից դուրս գրված հաշվարկային փաստաթղթի և Կողմերի լիազորված անձանց կողմից մատակարարված Ապրանքի փոխանցման պահին կազմված արձանագրության ստորագրմամբ: </w:t>
      </w:r>
    </w:p>
    <w:p w14:paraId="2E889A73"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Արձանագրության կազմման նպատակն է արձանագրել մատակարարված Ապրանքի համապատասխանությունը Պայմանագրի, մասնավորապես` 3. բաժնի պահանջներին։</w:t>
      </w:r>
    </w:p>
    <w:p w14:paraId="4999FA6E"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Եթե Ապրանքը համապատասխանում է Պայմանագրի պահանջներին, Գնորդը նախաձեռնում է Ապրանքի լաբորատոր փորձաքննություն, որի արդյունքները պետք է ներկայացվեն </w:t>
      </w:r>
      <w:r w:rsidRPr="004B0FC2">
        <w:rPr>
          <w:rFonts w:ascii="Sylfaen" w:hAnsi="Sylfaen"/>
          <w:color w:val="000000" w:themeColor="text1"/>
          <w:sz w:val="22"/>
          <w:szCs w:val="22"/>
          <w:lang w:val="hy-AM"/>
        </w:rPr>
        <w:lastRenderedPageBreak/>
        <w:t>Մատակարարին 3 (երեք) աշխատանքային օրվա ընթացքում: Լաբորատոր փորձաքննության արդյունքներն Ապրանքի հետ ներկայացված որակի անձնագրով ներկայացված ցուցանիշներին համապատասխան լինելու դեպքում Գնորդը մեկ աշխատանքային օրվա ընթացքում կստորագրի Մատակարարի կողմից դուրս գրված հաշվարկային փաստաթուղթը, Ապրանքը կհամարվի ընդունված ողջ ծավալով և ենթակա կլինի վճարման` Պայմանագրով սահմանված ժամկետում և չափով։</w:t>
      </w:r>
    </w:p>
    <w:p w14:paraId="332920D5"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Եթե մատակարարված Ապրանքը չի համապատասխանում Պայմանագրի պայմաններին, ապա այն չի ընդունվում, արձանագրությունը և հաշվարկային փաստաթուղթը չեն ստորագրվում և Գնորդը՝ </w:t>
      </w:r>
    </w:p>
    <w:p w14:paraId="4BDD612C" w14:textId="77777777" w:rsidR="00CE141B" w:rsidRPr="004B0FC2" w:rsidRDefault="00CE141B" w:rsidP="00CE141B">
      <w:pPr>
        <w:pStyle w:val="aff3"/>
        <w:numPr>
          <w:ilvl w:val="0"/>
          <w:numId w:val="61"/>
        </w:numPr>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հարցի կարգավորման համար ձեռնարկում է նման իրավիճակի համար Պայմանագրով նախատեսված միջոցները,</w:t>
      </w:r>
    </w:p>
    <w:p w14:paraId="06E5AE01" w14:textId="77777777" w:rsidR="00CE141B" w:rsidRPr="004B0FC2" w:rsidRDefault="00CE141B" w:rsidP="00CE141B">
      <w:pPr>
        <w:pStyle w:val="aff3"/>
        <w:numPr>
          <w:ilvl w:val="0"/>
          <w:numId w:val="61"/>
        </w:numPr>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Մատակարարի նկատմամբ կիրառում է Պայմանագրով նախատեսված պատասխանատվության միջոցները:</w:t>
      </w:r>
    </w:p>
    <w:p w14:paraId="345107BF"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Ապրանքը Մատակարարի կողմից կմատակարարվի Գնորդի պահեստ՝ ՀՀ, ք. Հրազդան, Գործարանային 1: </w:t>
      </w:r>
    </w:p>
    <w:p w14:paraId="23A30ABF"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Անհրաժեշտության դեպքում Ապրանքի փոխանցմանը կարող են ներգրավվել մասնագիտացված կազմակերպություններ և/կամ առանձին մասնագետներ, որոնց ներկայացրած եզրակացությունները և այլ փաստաթղթերը կցվում են փոխանցման արձանագրությանը և կազմում են դրա անաբաժանելի մասը:</w:t>
      </w:r>
    </w:p>
    <w:p w14:paraId="40E00B7E"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Մատակարարը պարտավորվում է Ապրանքը հանձնելու հետ միաժամանակ Գնորդին հանձնել Պայմանագրի 3.3 կետում նշված փաստաթուղթը։</w:t>
      </w:r>
    </w:p>
    <w:p w14:paraId="6E25ACE6" w14:textId="77777777" w:rsidR="00CE141B" w:rsidRPr="004B0FC2" w:rsidRDefault="00CE141B" w:rsidP="00CE141B">
      <w:pPr>
        <w:numPr>
          <w:ilvl w:val="1"/>
          <w:numId w:val="26"/>
        </w:numPr>
        <w:ind w:left="709" w:hanging="567"/>
        <w:jc w:val="both"/>
        <w:rPr>
          <w:rFonts w:ascii="Sylfaen" w:hAnsi="Sylfaen"/>
          <w:color w:val="000000" w:themeColor="text1"/>
          <w:sz w:val="22"/>
          <w:szCs w:val="22"/>
          <w:lang w:val="hy-AM"/>
        </w:rPr>
      </w:pPr>
      <w:bookmarkStart w:id="11" w:name="_Hlk167974941"/>
      <w:r w:rsidRPr="004B0FC2">
        <w:rPr>
          <w:rFonts w:ascii="Sylfaen" w:hAnsi="Sylfaen"/>
          <w:color w:val="000000" w:themeColor="text1"/>
          <w:sz w:val="22"/>
          <w:szCs w:val="22"/>
          <w:lang w:val="hy-AM"/>
        </w:rPr>
        <w:t>Կողմերը սահմանում են, որ Հավելվածում նշված Ապրանքի քանակը մատակարարման ընթացքում կարող է ճշգրտվել Կողմերի կողմից կազմած հանձնման-ընդունման ակտերի հիման վրա:</w:t>
      </w:r>
    </w:p>
    <w:p w14:paraId="3666E260" w14:textId="77777777" w:rsidR="00CE141B" w:rsidRPr="004B0FC2" w:rsidRDefault="00CE141B" w:rsidP="00CE141B">
      <w:pPr>
        <w:numPr>
          <w:ilvl w:val="1"/>
          <w:numId w:val="26"/>
        </w:numPr>
        <w:ind w:left="709" w:hanging="567"/>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Հավելվածում նշված Ապրանքի փաստացի ընդունված քանակի տարբերությունը  թույլատրվում է մինչև 10% (տաս տոկոս), ինչն արձանագրվում է Կողմերի կողմից կազմած հանձնման-ընդունման ակտերում:</w:t>
      </w:r>
    </w:p>
    <w:bookmarkEnd w:id="11"/>
    <w:p w14:paraId="2407493B" w14:textId="77777777" w:rsidR="00CE141B" w:rsidRPr="004B0FC2" w:rsidRDefault="00CE141B" w:rsidP="00CE141B">
      <w:pPr>
        <w:jc w:val="both"/>
        <w:rPr>
          <w:rFonts w:ascii="Sylfaen" w:hAnsi="Sylfaen"/>
          <w:color w:val="000000" w:themeColor="text1"/>
          <w:sz w:val="22"/>
          <w:szCs w:val="22"/>
          <w:lang w:val="hy-AM"/>
        </w:rPr>
      </w:pPr>
    </w:p>
    <w:p w14:paraId="4691136E" w14:textId="77777777" w:rsidR="00CE141B" w:rsidRPr="004B0FC2" w:rsidRDefault="00CE141B" w:rsidP="00CE141B">
      <w:pPr>
        <w:pStyle w:val="aff3"/>
        <w:numPr>
          <w:ilvl w:val="0"/>
          <w:numId w:val="26"/>
        </w:numPr>
        <w:spacing w:after="120"/>
        <w:contextualSpacing/>
        <w:jc w:val="center"/>
        <w:rPr>
          <w:rFonts w:ascii="Sylfaen" w:hAnsi="Sylfaen" w:cs="Sylfaen"/>
          <w:b/>
          <w:color w:val="000000" w:themeColor="text1"/>
          <w:sz w:val="22"/>
          <w:szCs w:val="22"/>
          <w:lang w:val="hy-AM"/>
        </w:rPr>
      </w:pPr>
      <w:r w:rsidRPr="004B0FC2">
        <w:rPr>
          <w:rFonts w:ascii="Sylfaen" w:hAnsi="Sylfaen" w:cs="Sylfaen"/>
          <w:b/>
          <w:color w:val="000000" w:themeColor="text1"/>
          <w:sz w:val="22"/>
          <w:szCs w:val="22"/>
          <w:lang w:val="hy-AM"/>
        </w:rPr>
        <w:t>ՊԱՅՄԱՆԱԳՐԻ ԳԻՆԸ, ՎՃԱՐՄԱՆ ԿԱՐԳԸ ԵՎ ԺԱՄԿԵՏՆԵՐԸ</w:t>
      </w:r>
    </w:p>
    <w:p w14:paraId="46A3493D" w14:textId="77777777" w:rsidR="00CE141B" w:rsidRPr="004B0FC2" w:rsidRDefault="00CE141B" w:rsidP="00CE141B">
      <w:pPr>
        <w:numPr>
          <w:ilvl w:val="1"/>
          <w:numId w:val="26"/>
        </w:num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xml:space="preserve">Պայմանագրի գինը մրցույթային է՝ ծածկագիր </w:t>
      </w:r>
      <w:r w:rsidRPr="004B0FC2">
        <w:rPr>
          <w:color w:val="000000" w:themeColor="text1"/>
          <w:sz w:val="22"/>
          <w:szCs w:val="22"/>
          <w:lang w:val="hy-AM"/>
        </w:rPr>
        <w:t>․․․․․․․․․․․․․․․․․․․․․․․․․․․․․․․․․․․․․․․</w:t>
      </w:r>
      <w:r w:rsidRPr="004B0FC2">
        <w:rPr>
          <w:rFonts w:ascii="Sylfaen" w:hAnsi="Sylfaen" w:cs="Sylfaen"/>
          <w:color w:val="000000" w:themeColor="text1"/>
          <w:sz w:val="22"/>
          <w:szCs w:val="22"/>
          <w:lang w:val="hy-AM"/>
        </w:rPr>
        <w:t>։ Պայմանագրի գինը` մատակարարվող Ապրանքի արժեքը, կազմում է</w:t>
      </w:r>
      <w:r w:rsidRPr="004B0FC2">
        <w:rPr>
          <w:rFonts w:ascii="Sylfaen" w:hAnsi="Sylfaen" w:cs="Sylfaen"/>
          <w:color w:val="000000" w:themeColor="text1"/>
          <w:sz w:val="22"/>
          <w:szCs w:val="22"/>
          <w:lang w:val="hy-AM"/>
        </w:rPr>
        <w:softHyphen/>
        <w:t xml:space="preserve"> </w:t>
      </w:r>
      <w:r w:rsidRPr="004B0FC2">
        <w:rPr>
          <w:b/>
          <w:bCs/>
          <w:color w:val="000000" w:themeColor="text1"/>
          <w:sz w:val="22"/>
          <w:szCs w:val="22"/>
          <w:lang w:val="hy-AM"/>
        </w:rPr>
        <w:t>․․․․․․․․․․․․․․․․․․․․․․․․․․․․․․․</w:t>
      </w:r>
      <w:r w:rsidRPr="004B0FC2">
        <w:rPr>
          <w:rFonts w:ascii="Sylfaen" w:hAnsi="Sylfaen"/>
          <w:color w:val="000000" w:themeColor="text1"/>
          <w:sz w:val="22"/>
          <w:szCs w:val="22"/>
          <w:lang w:val="hy-AM"/>
        </w:rPr>
        <w:t xml:space="preserve"> </w:t>
      </w:r>
      <w:r w:rsidRPr="004B0FC2">
        <w:rPr>
          <w:rFonts w:ascii="Sylfaen" w:hAnsi="Sylfaen" w:cs="Sylfaen"/>
          <w:color w:val="000000" w:themeColor="text1"/>
          <w:sz w:val="22"/>
          <w:szCs w:val="22"/>
          <w:lang w:val="hy-AM"/>
        </w:rPr>
        <w:t>(</w:t>
      </w:r>
      <w:r w:rsidRPr="004B0FC2">
        <w:rPr>
          <w:color w:val="000000" w:themeColor="text1"/>
          <w:sz w:val="22"/>
          <w:szCs w:val="22"/>
          <w:lang w:val="hy-AM"/>
        </w:rPr>
        <w:t>․․․․․․․․․․․․․․․․․․․․․․․․․․․․․․․․․․․․․․․․․․․․</w:t>
      </w:r>
      <w:r w:rsidRPr="004B0FC2">
        <w:rPr>
          <w:rFonts w:ascii="Sylfaen" w:hAnsi="Sylfaen" w:cs="Sylfaen"/>
          <w:color w:val="000000" w:themeColor="text1"/>
          <w:sz w:val="22"/>
          <w:szCs w:val="22"/>
          <w:lang w:val="hy-AM"/>
        </w:rPr>
        <w:t>) ՀՀ դրամ, ներառյալ ԱԱՀ</w:t>
      </w:r>
      <w:r w:rsidRPr="004B0FC2">
        <w:rPr>
          <w:color w:val="000000" w:themeColor="text1"/>
          <w:sz w:val="22"/>
          <w:szCs w:val="22"/>
          <w:lang w:val="hy-AM"/>
        </w:rPr>
        <w:t>։</w:t>
      </w:r>
    </w:p>
    <w:p w14:paraId="013D80AE" w14:textId="77777777" w:rsidR="00CE141B" w:rsidRPr="004B0FC2" w:rsidRDefault="00CE141B" w:rsidP="00CE141B">
      <w:p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Փաստացի առաքված Ապրանքի քաշը` հաշվարկվում է հետևյալ բանաձևով `</w:t>
      </w:r>
    </w:p>
    <w:p w14:paraId="2F7E4CAF"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xml:space="preserve"> P100= (V * ρ) * C/100, որտեղ ՝                                              </w:t>
      </w:r>
    </w:p>
    <w:p w14:paraId="1B509544"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P100   ռեագենտի քաշն է 100%-ոց   կոնցենտրացիայի հաշվարկով (կգ),</w:t>
      </w:r>
    </w:p>
    <w:p w14:paraId="7D7B1FD0"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V- ստացված ռեագենտի ծավալն է լ (մ3),</w:t>
      </w:r>
    </w:p>
    <w:p w14:paraId="77806968"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ρ - ռեագենտի խտությունն է 200C ջերմաստիճանի պայմաններում (գ/սմ3),</w:t>
      </w:r>
    </w:p>
    <w:p w14:paraId="1458A02A"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(Քիմիկ-անալիտիկի տեղեկատու, Մ. 1976թ.)</w:t>
      </w:r>
    </w:p>
    <w:p w14:paraId="27051598"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C - ստացված ռեագենտի փաստացի կոնցենտրացիան է (%):</w:t>
      </w:r>
    </w:p>
    <w:p w14:paraId="091A33C0" w14:textId="77777777" w:rsidR="00CE141B" w:rsidRPr="004B0FC2" w:rsidRDefault="00CE141B" w:rsidP="00CE141B">
      <w:pPr>
        <w:ind w:left="357"/>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(որոշվում է ապրանքի 2184-74 ԳՕՍՏ-ի 3.4.3 կետին համապատասխան):</w:t>
      </w:r>
    </w:p>
    <w:p w14:paraId="4D4003D2" w14:textId="77777777" w:rsidR="00CE141B" w:rsidRPr="004B0FC2" w:rsidRDefault="00CE141B" w:rsidP="00CE141B">
      <w:pPr>
        <w:numPr>
          <w:ilvl w:val="1"/>
          <w:numId w:val="26"/>
        </w:num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 xml:space="preserve">Գինը ներառում է Մատակարարի կողմից իրականացվող բոլոր ծախսերը` այդ թվում հարկերը, տուրքերը և ՀՀ օրենսդրությամբ սահմանված այլ վճարները։ </w:t>
      </w:r>
    </w:p>
    <w:p w14:paraId="2BDF7C89" w14:textId="77777777" w:rsidR="00CE141B" w:rsidRPr="004B0FC2" w:rsidRDefault="00CE141B" w:rsidP="00CE141B">
      <w:pPr>
        <w:numPr>
          <w:ilvl w:val="1"/>
          <w:numId w:val="26"/>
        </w:num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Ապրանքի գինը կայուն է և Մատակարարն իրավունք չունի պահանջելու ավելացնելու, իսկ Գնորդը` նվազեցնելու այն։</w:t>
      </w:r>
    </w:p>
    <w:p w14:paraId="37B9672A" w14:textId="77777777" w:rsidR="00CE141B" w:rsidRPr="004B0FC2" w:rsidRDefault="00CE141B" w:rsidP="00CE141B">
      <w:pPr>
        <w:numPr>
          <w:ilvl w:val="1"/>
          <w:numId w:val="26"/>
        </w:num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Կողմերը սահմանում են, որ վճարման ենթակա գումարը կորոշվի մատակարարված Ապրանքի հանձնման-ընդունմանն ուղղված գործողությունների կատարման արդյունքում։</w:t>
      </w:r>
    </w:p>
    <w:p w14:paraId="5EB79677" w14:textId="77777777" w:rsidR="00CE141B" w:rsidRPr="004B0FC2" w:rsidRDefault="00CE141B" w:rsidP="00CE141B">
      <w:pPr>
        <w:numPr>
          <w:ilvl w:val="1"/>
          <w:numId w:val="26"/>
        </w:numPr>
        <w:ind w:left="36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Կողմերը պայմանավորվում են, որ Գնորդը Մատակարարին վճարման ենթակա գումարը վճարում է Մատակարարին հետևյալ կարգով.</w:t>
      </w:r>
    </w:p>
    <w:p w14:paraId="441435C3" w14:textId="77777777" w:rsidR="00CE141B" w:rsidRPr="004B0FC2" w:rsidRDefault="00CE141B" w:rsidP="00CE141B">
      <w:pPr>
        <w:pStyle w:val="aff3"/>
        <w:numPr>
          <w:ilvl w:val="2"/>
          <w:numId w:val="26"/>
        </w:numPr>
        <w:ind w:left="990" w:hanging="630"/>
        <w:contextualSpacing/>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lastRenderedPageBreak/>
        <w:t xml:space="preserve">Վճարման ենթակա գումարը Գնորդը վճարում է Մատակարարին Պայմանագրի «4.3» կետով սահմանված լաբորատոր փորձաքննության արդյունքները ստանալու պահից 60 (վաթսուն) օրվա ընթացքում։  </w:t>
      </w:r>
    </w:p>
    <w:p w14:paraId="565F4E35" w14:textId="77777777" w:rsidR="00CE141B" w:rsidRPr="004B0FC2" w:rsidRDefault="00CE141B" w:rsidP="00CE141B">
      <w:pPr>
        <w:numPr>
          <w:ilvl w:val="1"/>
          <w:numId w:val="26"/>
        </w:numPr>
        <w:ind w:left="540" w:hanging="540"/>
        <w:jc w:val="both"/>
        <w:rPr>
          <w:rFonts w:ascii="Sylfaen" w:hAnsi="Sylfaen" w:cs="Sylfaen"/>
          <w:color w:val="000000" w:themeColor="text1"/>
          <w:sz w:val="22"/>
          <w:szCs w:val="22"/>
          <w:lang w:val="hy-AM"/>
        </w:rPr>
      </w:pPr>
      <w:r w:rsidRPr="004B0FC2">
        <w:rPr>
          <w:rFonts w:ascii="Sylfaen" w:hAnsi="Sylfaen" w:cs="Sylfaen"/>
          <w:color w:val="000000" w:themeColor="text1"/>
          <w:sz w:val="22"/>
          <w:szCs w:val="22"/>
          <w:lang w:val="hy-AM"/>
        </w:rPr>
        <w:t>Պայմանագրով սահմանված վճարումները Գնորդի կողմից կատարվում են Մատակարարի` Պայմանագրում նշված բանկային հաշվին գումարի փոխանցման միջոցով:</w:t>
      </w:r>
    </w:p>
    <w:p w14:paraId="21483553" w14:textId="77777777" w:rsidR="00CE141B" w:rsidRPr="004B0FC2" w:rsidRDefault="00CE141B" w:rsidP="00CE141B">
      <w:pPr>
        <w:jc w:val="both"/>
        <w:rPr>
          <w:rFonts w:ascii="Sylfaen" w:hAnsi="Sylfaen" w:cs="Sylfaen"/>
          <w:color w:val="000000" w:themeColor="text1"/>
          <w:sz w:val="22"/>
          <w:szCs w:val="22"/>
          <w:lang w:val="hy-AM"/>
        </w:rPr>
      </w:pPr>
    </w:p>
    <w:p w14:paraId="6A328478" w14:textId="77777777" w:rsidR="00CE141B" w:rsidRPr="004B0FC2" w:rsidRDefault="00CE141B" w:rsidP="00CE141B">
      <w:pPr>
        <w:pStyle w:val="aff3"/>
        <w:numPr>
          <w:ilvl w:val="0"/>
          <w:numId w:val="26"/>
        </w:numPr>
        <w:spacing w:after="120"/>
        <w:contextualSpacing/>
        <w:jc w:val="center"/>
        <w:rPr>
          <w:rFonts w:ascii="Sylfaen" w:hAnsi="Sylfaen"/>
          <w:b/>
          <w:color w:val="000000" w:themeColor="text1"/>
          <w:sz w:val="22"/>
          <w:szCs w:val="22"/>
          <w:lang w:val="hy-AM"/>
        </w:rPr>
      </w:pPr>
      <w:r w:rsidRPr="004B0FC2">
        <w:rPr>
          <w:rFonts w:ascii="Sylfaen" w:hAnsi="Sylfaen" w:cs="Arial"/>
          <w:b/>
          <w:color w:val="000000" w:themeColor="text1"/>
          <w:sz w:val="22"/>
          <w:szCs w:val="22"/>
          <w:lang w:val="hy-AM"/>
        </w:rPr>
        <w:t>ԿՈՂՄԵՐԻ</w:t>
      </w:r>
      <w:r w:rsidRPr="004B0FC2">
        <w:rPr>
          <w:rFonts w:ascii="Sylfaen" w:hAnsi="Sylfaen"/>
          <w:b/>
          <w:color w:val="000000" w:themeColor="text1"/>
          <w:sz w:val="22"/>
          <w:szCs w:val="22"/>
          <w:lang w:val="hy-AM"/>
        </w:rPr>
        <w:t xml:space="preserve"> ՊԱՏԱՍԽԱՆԱՏՎՈՒԹՅՈՒՆԸ</w:t>
      </w:r>
    </w:p>
    <w:p w14:paraId="2F10EF33"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Մատակարարը պատասխանատվություն է կրում հանձնված Ապրանքի որակի և Պայմանագրով նախատեսված մատակարարման ժամկետների պահպանման համար:</w:t>
      </w:r>
    </w:p>
    <w:p w14:paraId="37B537D1"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Մատակարարի կողմից Պայմանագրով նախատեսված Ապրանքի մատակարարման ժամկետների խախտման դեպքում Մատակարարից կարող է գանձվել տույժ՝ մատակարարման ենթակա Ապրանքի գնի 0.13% (զրո ամբողջ տասներեք հարյուրերորդական տոկոս) չափով՝ կետանցված յուրաքանչյուր օրվա համար, բայց ոչ ավել, քան մատակարարման ենթակա Ապրանքի գինը:</w:t>
      </w:r>
    </w:p>
    <w:p w14:paraId="3E2B20EC"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Պայմանագրի Հավելվածին չհամապատասխանող Ապրանք մատակարարելու յուրաքանչյուր միավոր տարայի համար Մատակարարից կարող է գանձվել տուգանք՝ Պայմանագրի գնի 0.5% չափով: </w:t>
      </w:r>
    </w:p>
    <w:p w14:paraId="179AC8F7"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Պայմանագրի 6.2 և 6.3 կետերով նախատեսված տույժը և տուգանքը հաշվարկվում և հաշվանցվում են Մատակարարին վճարման ենթակա գումարների հետ:</w:t>
      </w:r>
    </w:p>
    <w:p w14:paraId="281C6D4B"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 xml:space="preserve">Գնորդի կողմից Պայմանագրի 5.5 կետով նախատեսված ժամկետների խախտման համար Գնորդից կարող է գանձվել տույժ՝ 0.13% չափով՝ կետանցված յուրաքանչյուր օրվա համար, բայց ոչ ավել, քան Պայմանագրով սահմանված գնի 5%-ը: </w:t>
      </w:r>
    </w:p>
    <w:p w14:paraId="6599AD9C"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53A631EE" w14:textId="77777777" w:rsidR="00CE141B" w:rsidRPr="004B0FC2" w:rsidRDefault="00CE141B" w:rsidP="00CE141B">
      <w:pPr>
        <w:numPr>
          <w:ilvl w:val="1"/>
          <w:numId w:val="26"/>
        </w:numPr>
        <w:ind w:left="720" w:hanging="540"/>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Տույժերի և/կամ տուգանքի վճարումը Կողմերին չի ազատում իրենց պայմանագրային պարտավորությունները լրիվ կատարելուց:</w:t>
      </w:r>
    </w:p>
    <w:p w14:paraId="29D665C2" w14:textId="77777777" w:rsidR="00CE141B" w:rsidRPr="004B0FC2" w:rsidRDefault="00CE141B" w:rsidP="00CE141B">
      <w:pPr>
        <w:ind w:left="720"/>
        <w:jc w:val="both"/>
        <w:rPr>
          <w:rFonts w:ascii="Sylfaen" w:hAnsi="Sylfaen"/>
          <w:color w:val="000000" w:themeColor="text1"/>
          <w:sz w:val="22"/>
          <w:szCs w:val="22"/>
          <w:lang w:val="hy-AM"/>
        </w:rPr>
      </w:pPr>
    </w:p>
    <w:p w14:paraId="210A8557" w14:textId="77777777" w:rsidR="00CE141B" w:rsidRPr="004B0FC2" w:rsidRDefault="00CE141B" w:rsidP="00CE141B">
      <w:pPr>
        <w:pStyle w:val="aff3"/>
        <w:numPr>
          <w:ilvl w:val="0"/>
          <w:numId w:val="26"/>
        </w:numPr>
        <w:contextualSpacing/>
        <w:jc w:val="center"/>
        <w:rPr>
          <w:rFonts w:ascii="Sylfaen" w:hAnsi="Sylfaen"/>
          <w:color w:val="000000" w:themeColor="text1"/>
          <w:sz w:val="22"/>
          <w:szCs w:val="22"/>
          <w:lang w:val="hy-AM"/>
        </w:rPr>
      </w:pPr>
      <w:r w:rsidRPr="004B0FC2">
        <w:rPr>
          <w:rFonts w:ascii="Sylfaen" w:hAnsi="Sylfaen" w:cs="Arial"/>
          <w:b/>
          <w:color w:val="000000" w:themeColor="text1"/>
          <w:sz w:val="22"/>
          <w:szCs w:val="22"/>
          <w:lang w:val="hy-AM"/>
        </w:rPr>
        <w:t>ԱՆՀԱՂԹԱՀԱՐԵԼԻ</w:t>
      </w:r>
      <w:r w:rsidRPr="004B0FC2">
        <w:rPr>
          <w:rFonts w:ascii="Sylfaen" w:hAnsi="Sylfaen"/>
          <w:b/>
          <w:color w:val="000000" w:themeColor="text1"/>
          <w:sz w:val="22"/>
          <w:szCs w:val="22"/>
          <w:lang w:val="hy-AM"/>
        </w:rPr>
        <w:t xml:space="preserve"> </w:t>
      </w:r>
      <w:r w:rsidRPr="004B0FC2">
        <w:rPr>
          <w:rFonts w:ascii="Sylfaen" w:hAnsi="Sylfaen" w:cs="Arial"/>
          <w:b/>
          <w:color w:val="000000" w:themeColor="text1"/>
          <w:sz w:val="22"/>
          <w:szCs w:val="22"/>
          <w:lang w:val="hy-AM"/>
        </w:rPr>
        <w:t>ՈՒԺԻ</w:t>
      </w:r>
      <w:r w:rsidRPr="004B0FC2">
        <w:rPr>
          <w:rFonts w:ascii="Sylfaen" w:hAnsi="Sylfaen"/>
          <w:b/>
          <w:color w:val="000000" w:themeColor="text1"/>
          <w:sz w:val="22"/>
          <w:szCs w:val="22"/>
          <w:lang w:val="hy-AM"/>
        </w:rPr>
        <w:t xml:space="preserve"> </w:t>
      </w:r>
      <w:r w:rsidRPr="004B0FC2">
        <w:rPr>
          <w:rFonts w:ascii="Sylfaen" w:hAnsi="Sylfaen" w:cs="Arial"/>
          <w:b/>
          <w:color w:val="000000" w:themeColor="text1"/>
          <w:sz w:val="22"/>
          <w:szCs w:val="22"/>
          <w:lang w:val="hy-AM"/>
        </w:rPr>
        <w:t>ԱԶԴԵՑՈՒԹՅՈՒՆ</w:t>
      </w:r>
      <w:r w:rsidRPr="004B0FC2">
        <w:rPr>
          <w:rFonts w:ascii="Sylfaen" w:hAnsi="Sylfaen"/>
          <w:b/>
          <w:color w:val="000000" w:themeColor="text1"/>
          <w:sz w:val="22"/>
          <w:szCs w:val="22"/>
          <w:lang w:val="hy-AM"/>
        </w:rPr>
        <w:t xml:space="preserve"> (</w:t>
      </w:r>
      <w:r w:rsidRPr="004B0FC2">
        <w:rPr>
          <w:rFonts w:ascii="Sylfaen" w:hAnsi="Sylfaen" w:cs="Arial"/>
          <w:b/>
          <w:color w:val="000000" w:themeColor="text1"/>
          <w:sz w:val="22"/>
          <w:szCs w:val="22"/>
          <w:lang w:val="hy-AM"/>
        </w:rPr>
        <w:t>ՖՈՐՍ</w:t>
      </w:r>
      <w:r w:rsidRPr="004B0FC2">
        <w:rPr>
          <w:rFonts w:ascii="Sylfaen" w:hAnsi="Sylfaen"/>
          <w:b/>
          <w:color w:val="000000" w:themeColor="text1"/>
          <w:sz w:val="22"/>
          <w:szCs w:val="22"/>
          <w:lang w:val="hy-AM"/>
        </w:rPr>
        <w:t>-</w:t>
      </w:r>
      <w:r w:rsidRPr="004B0FC2">
        <w:rPr>
          <w:rFonts w:ascii="Sylfaen" w:hAnsi="Sylfaen" w:cs="Arial"/>
          <w:b/>
          <w:color w:val="000000" w:themeColor="text1"/>
          <w:sz w:val="22"/>
          <w:szCs w:val="22"/>
          <w:lang w:val="hy-AM"/>
        </w:rPr>
        <w:t>ՄԱԺՈՐ</w:t>
      </w:r>
      <w:r w:rsidRPr="004B0FC2">
        <w:rPr>
          <w:rFonts w:ascii="Sylfaen" w:hAnsi="Sylfaen"/>
          <w:b/>
          <w:color w:val="000000" w:themeColor="text1"/>
          <w:sz w:val="22"/>
          <w:szCs w:val="22"/>
          <w:lang w:val="hy-AM"/>
        </w:rPr>
        <w:t>)</w:t>
      </w:r>
    </w:p>
    <w:p w14:paraId="2BAA277C" w14:textId="77777777" w:rsidR="00CE141B" w:rsidRPr="004B0FC2" w:rsidRDefault="00CE141B" w:rsidP="00CE141B">
      <w:pPr>
        <w:jc w:val="both"/>
        <w:rPr>
          <w:rFonts w:ascii="Sylfaen" w:hAnsi="Sylfaen" w:cs="Arial"/>
          <w:color w:val="000000" w:themeColor="text1"/>
          <w:sz w:val="22"/>
          <w:szCs w:val="22"/>
          <w:lang w:val="hy-AM"/>
        </w:rPr>
      </w:pPr>
      <w:r w:rsidRPr="004B0FC2">
        <w:rPr>
          <w:rFonts w:ascii="Sylfaen" w:hAnsi="Sylfaen" w:cs="Arial"/>
          <w:color w:val="000000" w:themeColor="text1"/>
          <w:sz w:val="22"/>
          <w:szCs w:val="22"/>
          <w:lang w:val="hy-AM"/>
        </w:rPr>
        <w:t>Սույն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Պայմանագրով</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և</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սույն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Պայմանագրի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հիման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վրա</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կնքված</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համաձայնագրերով</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պարտավորություններն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ամբողջությամբ</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կամ</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մասնակիորեն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չկատարելու</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համար</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Կողմերն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ազատվում</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պատասխանատվությունից</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եթե</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դա</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եղել</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է</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անհաղթահարելի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ուժի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ազդեցության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հետևանքով</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ծագել</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է</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սույն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Պայմանագիրը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կնքելուց</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հետո</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և</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Կողմերը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չէին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կարող</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կանխատեսել</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կամ</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կանխարգելել։</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Այդպիսի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իրավիճակներ</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երկրաշարժը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ջրհեղեղը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հրդեհը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պատերազմը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ռազմական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և</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արտակարգ</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դրություն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հայտարարելը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քաղաքական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հուզումները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գործադուլները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հաղորդակցության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միջոցների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աշխատանքի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դադարեցումը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պետական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մարմինների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ակտերը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և</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այլն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որոնք</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անհնարին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դարձնում</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սույն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Պայմանագրով</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պարտավորությունների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կատարումը։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Եթե</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արտակարգ</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ուժի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ազդեցությունը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շարունակվում</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է</w:t>
      </w:r>
      <w:r w:rsidRPr="004B0FC2">
        <w:rPr>
          <w:rFonts w:ascii="Sylfaen" w:hAnsi="Sylfaen"/>
          <w:color w:val="000000" w:themeColor="text1"/>
          <w:sz w:val="22"/>
          <w:szCs w:val="22"/>
          <w:lang w:val="hy-AM"/>
        </w:rPr>
        <w:t xml:space="preserve"> 3 (</w:t>
      </w:r>
      <w:r w:rsidRPr="004B0FC2">
        <w:rPr>
          <w:rFonts w:ascii="Sylfaen" w:hAnsi="Sylfaen" w:cs="Arial"/>
          <w:color w:val="000000" w:themeColor="text1"/>
          <w:sz w:val="22"/>
          <w:szCs w:val="22"/>
          <w:lang w:val="hy-AM"/>
        </w:rPr>
        <w:t>երեք</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ամսից</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ավելի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ապա</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Կողմերից</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յուրաքանչյուրն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իրավունք</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ունի</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լուծել</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Պայմանագիրը՝</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այդ</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մասին</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նախապես</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տեղյակ</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պահելով</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մյուս</w:t>
      </w:r>
      <w:r w:rsidRPr="004B0FC2">
        <w:rPr>
          <w:rFonts w:ascii="Sylfaen" w:hAnsi="Sylfaen"/>
          <w:color w:val="000000" w:themeColor="text1"/>
          <w:sz w:val="22"/>
          <w:szCs w:val="22"/>
          <w:lang w:val="hy-AM"/>
        </w:rPr>
        <w:t xml:space="preserve"> </w:t>
      </w:r>
      <w:r w:rsidRPr="004B0FC2">
        <w:rPr>
          <w:rFonts w:ascii="Sylfaen" w:hAnsi="Sylfaen" w:cs="Arial"/>
          <w:color w:val="000000" w:themeColor="text1"/>
          <w:sz w:val="22"/>
          <w:szCs w:val="22"/>
          <w:lang w:val="hy-AM"/>
        </w:rPr>
        <w:t>Կողմին՝ ոչ ուշ, քան 10 (տասը) աշխատանքային օր առաջ:</w:t>
      </w:r>
    </w:p>
    <w:p w14:paraId="39B98176" w14:textId="77777777" w:rsidR="00CE141B" w:rsidRPr="004B0FC2" w:rsidRDefault="00CE141B" w:rsidP="00CE141B">
      <w:pPr>
        <w:jc w:val="both"/>
        <w:rPr>
          <w:rFonts w:ascii="Sylfaen" w:hAnsi="Sylfaen" w:cs="Arial"/>
          <w:color w:val="000000" w:themeColor="text1"/>
          <w:sz w:val="22"/>
          <w:szCs w:val="22"/>
          <w:lang w:val="hy-AM"/>
        </w:rPr>
      </w:pPr>
    </w:p>
    <w:p w14:paraId="1CA8554D" w14:textId="77777777" w:rsidR="00CE141B" w:rsidRPr="004B0FC2" w:rsidRDefault="00CE141B" w:rsidP="00CE141B">
      <w:pPr>
        <w:pStyle w:val="aff3"/>
        <w:numPr>
          <w:ilvl w:val="0"/>
          <w:numId w:val="26"/>
        </w:numPr>
        <w:contextualSpacing/>
        <w:jc w:val="center"/>
        <w:rPr>
          <w:rFonts w:ascii="Sylfaen" w:hAnsi="Sylfaen"/>
          <w:b/>
          <w:color w:val="000000" w:themeColor="text1"/>
          <w:sz w:val="22"/>
          <w:szCs w:val="22"/>
        </w:rPr>
      </w:pPr>
      <w:r w:rsidRPr="004B0FC2">
        <w:rPr>
          <w:rFonts w:ascii="Sylfaen" w:hAnsi="Sylfaen"/>
          <w:b/>
          <w:color w:val="000000" w:themeColor="text1"/>
          <w:sz w:val="22"/>
          <w:szCs w:val="22"/>
          <w:lang w:val="hy-AM"/>
        </w:rPr>
        <w:t xml:space="preserve">ՀԱՏՈՒԿ ԵՎ </w:t>
      </w:r>
      <w:r w:rsidRPr="004B0FC2">
        <w:rPr>
          <w:rFonts w:ascii="Sylfaen" w:hAnsi="Sylfaen"/>
          <w:b/>
          <w:color w:val="000000" w:themeColor="text1"/>
          <w:sz w:val="22"/>
          <w:szCs w:val="22"/>
        </w:rPr>
        <w:t>ԵԶՐԱՓԱԿԻՉ ԴՐՈՒՅԹՆԵՐ</w:t>
      </w:r>
    </w:p>
    <w:p w14:paraId="00DD1EC1" w14:textId="77777777" w:rsidR="00CE141B" w:rsidRPr="004B0FC2" w:rsidRDefault="00CE141B" w:rsidP="00CE141B">
      <w:pPr>
        <w:pStyle w:val="aff3"/>
        <w:numPr>
          <w:ilvl w:val="1"/>
          <w:numId w:val="26"/>
        </w:numPr>
        <w:tabs>
          <w:tab w:val="left" w:pos="4065"/>
        </w:tabs>
        <w:spacing w:after="160" w:line="259" w:lineRule="auto"/>
        <w:ind w:left="360"/>
        <w:contextualSpacing/>
        <w:jc w:val="both"/>
        <w:rPr>
          <w:rFonts w:ascii="Sylfaen" w:hAnsi="Sylfaen"/>
          <w:color w:val="000000" w:themeColor="text1"/>
          <w:sz w:val="22"/>
          <w:szCs w:val="22"/>
          <w:lang w:val="hy-AM"/>
        </w:rPr>
      </w:pPr>
      <w:r w:rsidRPr="004B0FC2">
        <w:rPr>
          <w:rFonts w:ascii="Sylfaen" w:hAnsi="Sylfaen" w:cs="Arial"/>
          <w:color w:val="000000" w:themeColor="text1"/>
          <w:sz w:val="22"/>
          <w:szCs w:val="22"/>
          <w:lang w:val="hy-AM"/>
        </w:rPr>
        <w:t>Սույն Պայմանագիրն ուժի մեջ է մտնում և դրա պայմանները Կողմերի համար պարտադիր են դառնում սույն Պայմանագրի կնքման (Կողմերի ստորագրման) ամսաթվից և գործում է մինչև Կողմերի` Պայմանագրով ստանձնած պարտավորությունների ողջ ծավալով կատարումը:</w:t>
      </w:r>
    </w:p>
    <w:p w14:paraId="3DF172EF" w14:textId="77777777" w:rsidR="00CE141B" w:rsidRPr="004B0FC2" w:rsidRDefault="00CE141B" w:rsidP="00CE141B">
      <w:pPr>
        <w:pStyle w:val="aff3"/>
        <w:numPr>
          <w:ilvl w:val="1"/>
          <w:numId w:val="26"/>
        </w:numPr>
        <w:tabs>
          <w:tab w:val="left" w:pos="4065"/>
        </w:tabs>
        <w:spacing w:after="160" w:line="259" w:lineRule="auto"/>
        <w:ind w:left="360"/>
        <w:contextualSpacing/>
        <w:jc w:val="both"/>
        <w:rPr>
          <w:rFonts w:ascii="Sylfaen" w:hAnsi="Sylfaen"/>
          <w:color w:val="000000" w:themeColor="text1"/>
          <w:sz w:val="22"/>
          <w:szCs w:val="22"/>
          <w:lang w:val="hy-AM"/>
        </w:rPr>
      </w:pPr>
      <w:r w:rsidRPr="004B0FC2">
        <w:rPr>
          <w:rFonts w:ascii="Sylfaen" w:hAnsi="Sylfaen" w:cs="Arial"/>
          <w:color w:val="000000" w:themeColor="text1"/>
          <w:sz w:val="22"/>
          <w:szCs w:val="22"/>
          <w:lang w:val="hy-AM"/>
        </w:rPr>
        <w:t>Կողմի Պայմանագրից ծագած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w:t>
      </w:r>
    </w:p>
    <w:p w14:paraId="72D303BA" w14:textId="77777777" w:rsidR="00CE141B" w:rsidRPr="004B0FC2" w:rsidRDefault="00CE141B" w:rsidP="00CE141B">
      <w:pPr>
        <w:pStyle w:val="aff3"/>
        <w:numPr>
          <w:ilvl w:val="1"/>
          <w:numId w:val="26"/>
        </w:numPr>
        <w:tabs>
          <w:tab w:val="left" w:pos="4065"/>
        </w:tabs>
        <w:spacing w:after="160" w:line="259" w:lineRule="auto"/>
        <w:ind w:left="360"/>
        <w:contextualSpacing/>
        <w:jc w:val="both"/>
        <w:rPr>
          <w:rFonts w:ascii="Sylfaen" w:hAnsi="Sylfaen"/>
          <w:color w:val="000000" w:themeColor="text1"/>
          <w:sz w:val="22"/>
          <w:szCs w:val="22"/>
          <w:lang w:val="hy-AM"/>
        </w:rPr>
      </w:pPr>
      <w:r w:rsidRPr="004B0FC2">
        <w:rPr>
          <w:rFonts w:ascii="Sylfaen" w:hAnsi="Sylfaen" w:cs="Arial"/>
          <w:color w:val="000000" w:themeColor="text1"/>
          <w:sz w:val="22"/>
          <w:szCs w:val="22"/>
          <w:lang w:val="hy-AM"/>
        </w:rPr>
        <w:lastRenderedPageBreak/>
        <w:t xml:space="preserve">Պայմանագրի կապակցությամբ ծագած վեճերը լուծվում են բանակցությունների  միջոցով: Համաձայնություն ձեռք չբերելու դեպքում վեճերը լուծվում են դատական կարգով ՝ ՀՀ գործող օրենսդրությանը համապատասխան: </w:t>
      </w:r>
    </w:p>
    <w:p w14:paraId="2442F820" w14:textId="77777777" w:rsidR="00CE141B" w:rsidRPr="004B0FC2" w:rsidRDefault="00CE141B" w:rsidP="00CE141B">
      <w:pPr>
        <w:pStyle w:val="aff3"/>
        <w:numPr>
          <w:ilvl w:val="1"/>
          <w:numId w:val="26"/>
        </w:numPr>
        <w:tabs>
          <w:tab w:val="left" w:pos="4065"/>
        </w:tabs>
        <w:spacing w:after="160" w:line="259" w:lineRule="auto"/>
        <w:ind w:left="360"/>
        <w:contextualSpacing/>
        <w:jc w:val="both"/>
        <w:rPr>
          <w:rFonts w:ascii="Sylfaen" w:hAnsi="Sylfaen"/>
          <w:color w:val="000000" w:themeColor="text1"/>
          <w:sz w:val="22"/>
          <w:szCs w:val="22"/>
          <w:lang w:val="hy-AM"/>
        </w:rPr>
      </w:pPr>
      <w:r w:rsidRPr="004B0FC2">
        <w:rPr>
          <w:rFonts w:ascii="Sylfaen" w:hAnsi="Sylfaen" w:cs="Arial"/>
          <w:color w:val="000000" w:themeColor="text1"/>
          <w:sz w:val="22"/>
          <w:szCs w:val="22"/>
          <w:lang w:val="hy-AM"/>
        </w:rPr>
        <w:t xml:space="preserve"> Պայմանագիրը կարող է լրացվել և/կամ փոփոխվել Կողմերի փոխադարձ համաձայնությամբ՝ Պայմանագրի անբաժանելի մասը հանդիսացող համաձայնագրի կնքման միջոցով: </w:t>
      </w:r>
    </w:p>
    <w:p w14:paraId="38359959" w14:textId="77777777" w:rsidR="00CE141B" w:rsidRPr="004B0FC2" w:rsidRDefault="00CE141B" w:rsidP="00CE141B">
      <w:pPr>
        <w:pStyle w:val="aff3"/>
        <w:numPr>
          <w:ilvl w:val="1"/>
          <w:numId w:val="26"/>
        </w:numPr>
        <w:spacing w:after="160" w:line="259" w:lineRule="auto"/>
        <w:ind w:left="36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Կողմերը ստանձնում են Պայմանագրի հետ կապված մի Կողմից մյուս Կողմին ուղղակի կամ միջնորդավորված կերպով տրամադրված ցանկացած տեղեկատվության և փաստաթղթերի չհրապարակման պարտավորություն` անկախ նրանից, թե երբ է այդպիսի տեղեկատվությունը տրամադրվել` մինչև Պայմանագրի գործողության ժամկետի լրանալը, թե` լրանալուց հետո: Տեղեկատվության չհրապարակման պարտավորությունը չի տարածվում հանրամատչելի տեղեկատվության, ինչպես նաև այն տեղեկատվության վրա, որը հայտնի կդառնա Պայմանադիր Կողմի մեղքի բացակայության պայմաններում:</w:t>
      </w:r>
    </w:p>
    <w:p w14:paraId="7B48CE3C" w14:textId="77777777" w:rsidR="00CE141B" w:rsidRPr="004B0FC2" w:rsidRDefault="00CE141B" w:rsidP="00CE141B">
      <w:pPr>
        <w:pStyle w:val="aff3"/>
        <w:numPr>
          <w:ilvl w:val="1"/>
          <w:numId w:val="26"/>
        </w:numPr>
        <w:spacing w:after="160" w:line="259" w:lineRule="auto"/>
        <w:ind w:left="36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Պայմանագրի կատարման շրջանակներում Գնորդին ներկայացնելու և Ապրանքի հանձնման-ընդունման գործընթացն իրականացնելու, հանձնման-ընդունման ակտերը, Ապրանքի փոխանցման արձանագրություն ստորագերլու նպատակով Գնորդը նշանակում է «ՀրազՋԷԿ» ԲԲԸ քիմիական արտադրամասի պետ`Ա</w:t>
      </w:r>
      <w:r w:rsidRPr="004B0FC2">
        <w:rPr>
          <w:rFonts w:ascii="Times New Roman" w:hAnsi="Times New Roman"/>
          <w:color w:val="000000" w:themeColor="text1"/>
          <w:sz w:val="22"/>
          <w:szCs w:val="22"/>
          <w:lang w:val="hy-AM"/>
        </w:rPr>
        <w:t>․Խաչատրյանին</w:t>
      </w:r>
      <w:r w:rsidRPr="004B0FC2">
        <w:rPr>
          <w:rFonts w:ascii="Sylfaen" w:hAnsi="Sylfaen"/>
          <w:color w:val="000000" w:themeColor="text1"/>
          <w:sz w:val="22"/>
          <w:szCs w:val="22"/>
          <w:lang w:val="hy-AM"/>
        </w:rPr>
        <w:t>:</w:t>
      </w:r>
    </w:p>
    <w:p w14:paraId="331CCB02" w14:textId="77777777" w:rsidR="00CE141B" w:rsidRPr="004B0FC2" w:rsidRDefault="00CE141B" w:rsidP="00CE141B">
      <w:pPr>
        <w:pStyle w:val="aff3"/>
        <w:numPr>
          <w:ilvl w:val="1"/>
          <w:numId w:val="26"/>
        </w:numPr>
        <w:spacing w:after="160" w:line="259" w:lineRule="auto"/>
        <w:ind w:left="360"/>
        <w:contextualSpacing/>
        <w:jc w:val="both"/>
        <w:rPr>
          <w:rFonts w:ascii="Sylfaen" w:hAnsi="Sylfaen"/>
          <w:color w:val="000000" w:themeColor="text1"/>
          <w:sz w:val="22"/>
          <w:szCs w:val="22"/>
          <w:lang w:val="hy-AM"/>
        </w:rPr>
      </w:pPr>
      <w:r w:rsidRPr="004B0FC2">
        <w:rPr>
          <w:rFonts w:ascii="Sylfaen" w:hAnsi="Sylfaen"/>
          <w:color w:val="000000" w:themeColor="text1"/>
          <w:sz w:val="22"/>
          <w:szCs w:val="22"/>
          <w:lang w:val="hy-AM"/>
        </w:rPr>
        <w:t>Սույն Պայմանագիրը կազմված է հայերեն լեզվով, հավասար իրավաբանական ուժ ունեցող երկու օրինակներից՝ մեկական օրինակ Կողմերի համար:</w:t>
      </w:r>
    </w:p>
    <w:p w14:paraId="72A4E543" w14:textId="77777777" w:rsidR="00CE141B" w:rsidRPr="004B0FC2" w:rsidRDefault="00CE141B" w:rsidP="00CE141B">
      <w:pPr>
        <w:pStyle w:val="aff3"/>
        <w:numPr>
          <w:ilvl w:val="0"/>
          <w:numId w:val="26"/>
        </w:numPr>
        <w:contextualSpacing/>
        <w:jc w:val="center"/>
        <w:rPr>
          <w:rFonts w:ascii="Sylfaen" w:hAnsi="Sylfaen" w:cs="Sylfaen"/>
          <w:b/>
          <w:color w:val="000000" w:themeColor="text1"/>
          <w:sz w:val="22"/>
          <w:szCs w:val="22"/>
          <w:lang w:val="hy-AM"/>
        </w:rPr>
      </w:pPr>
      <w:r w:rsidRPr="004B0FC2">
        <w:rPr>
          <w:rFonts w:ascii="Sylfaen" w:hAnsi="Sylfaen" w:cs="Sylfaen"/>
          <w:b/>
          <w:color w:val="000000" w:themeColor="text1"/>
          <w:sz w:val="22"/>
          <w:szCs w:val="22"/>
          <w:lang w:val="hy-AM"/>
        </w:rPr>
        <w:t>ԿՈՂՄԵՐԻ ՀԱՍՑԵՆԵՐԸ, ԲԱՆԿԱՅԻՆ ՎԱՎԵՐԱՊԱՅՄԱՆՆԵՐԸ ԵՎ ՍՏՈՐԱԳՐՈՒԹՅՈՒՆՆԵՐԸ</w:t>
      </w:r>
    </w:p>
    <w:p w14:paraId="3AFC3DDE" w14:textId="77777777" w:rsidR="00CE141B" w:rsidRPr="004B0FC2" w:rsidRDefault="00CE141B" w:rsidP="00CE141B">
      <w:pPr>
        <w:pStyle w:val="aff3"/>
        <w:rPr>
          <w:rFonts w:ascii="Sylfaen" w:hAnsi="Sylfaen" w:cs="Sylfaen"/>
          <w:b/>
          <w:color w:val="000000" w:themeColor="text1"/>
          <w:sz w:val="22"/>
          <w:szCs w:val="22"/>
          <w:lang w:val="hy-AM"/>
        </w:rPr>
      </w:pPr>
    </w:p>
    <w:p w14:paraId="79DE314E" w14:textId="77777777" w:rsidR="00CE141B" w:rsidRPr="004B0FC2" w:rsidRDefault="00CE141B" w:rsidP="00CE141B">
      <w:pPr>
        <w:pStyle w:val="aff3"/>
        <w:rPr>
          <w:b/>
          <w:color w:val="000000" w:themeColor="text1"/>
          <w:sz w:val="22"/>
          <w:szCs w:val="22"/>
          <w:lang w:val="hy-AM"/>
        </w:rPr>
      </w:pPr>
    </w:p>
    <w:tbl>
      <w:tblPr>
        <w:tblW w:w="10243" w:type="dxa"/>
        <w:jc w:val="center"/>
        <w:tblLayout w:type="fixed"/>
        <w:tblLook w:val="0000" w:firstRow="0" w:lastRow="0" w:firstColumn="0" w:lastColumn="0" w:noHBand="0" w:noVBand="0"/>
      </w:tblPr>
      <w:tblGrid>
        <w:gridCol w:w="2841"/>
        <w:gridCol w:w="2772"/>
        <w:gridCol w:w="2171"/>
        <w:gridCol w:w="2459"/>
      </w:tblGrid>
      <w:tr w:rsidR="004B0FC2" w:rsidRPr="004B0FC2" w14:paraId="10F533D4" w14:textId="77777777" w:rsidTr="007D4942">
        <w:trPr>
          <w:jc w:val="center"/>
        </w:trPr>
        <w:tc>
          <w:tcPr>
            <w:tcW w:w="5613" w:type="dxa"/>
            <w:gridSpan w:val="2"/>
          </w:tcPr>
          <w:p w14:paraId="5C167E5C"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Arial"/>
                <w:b/>
                <w:color w:val="000000" w:themeColor="text1"/>
                <w:lang w:val="hy-AM"/>
              </w:rPr>
              <w:t>Գնորդ</w:t>
            </w:r>
          </w:p>
          <w:p w14:paraId="65FA8788" w14:textId="77777777" w:rsidR="00CE141B" w:rsidRPr="004B0FC2" w:rsidRDefault="00CE141B" w:rsidP="007D4942">
            <w:pPr>
              <w:pStyle w:val="aff7"/>
              <w:jc w:val="center"/>
              <w:rPr>
                <w:rFonts w:ascii="Sylfaen" w:hAnsi="Sylfaen" w:cs="Sylfaen"/>
                <w:color w:val="000000" w:themeColor="text1"/>
                <w:lang w:val="hy-AM"/>
              </w:rPr>
            </w:pPr>
          </w:p>
        </w:tc>
        <w:tc>
          <w:tcPr>
            <w:tcW w:w="4630" w:type="dxa"/>
            <w:gridSpan w:val="2"/>
          </w:tcPr>
          <w:p w14:paraId="572E4CC3"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Arial"/>
                <w:b/>
                <w:color w:val="000000" w:themeColor="text1"/>
                <w:lang w:val="hy-AM"/>
              </w:rPr>
              <w:t>Մատակարար</w:t>
            </w:r>
          </w:p>
          <w:p w14:paraId="2643C54F"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 xml:space="preserve"> </w:t>
            </w:r>
          </w:p>
        </w:tc>
      </w:tr>
      <w:tr w:rsidR="004B0FC2" w:rsidRPr="004B0FC2" w14:paraId="10299C5A" w14:textId="77777777" w:rsidTr="007D4942">
        <w:trPr>
          <w:jc w:val="center"/>
        </w:trPr>
        <w:tc>
          <w:tcPr>
            <w:tcW w:w="5613" w:type="dxa"/>
            <w:gridSpan w:val="2"/>
          </w:tcPr>
          <w:p w14:paraId="29D21479"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Sylfaen"/>
                <w:b/>
                <w:color w:val="000000" w:themeColor="text1"/>
                <w:lang w:val="hy-AM"/>
              </w:rPr>
              <w:t>«Հրազդանի էներգետիկ կազմակերպություն (ՀրազՋԷԿ)» ԲԲԸ</w:t>
            </w:r>
          </w:p>
          <w:p w14:paraId="7B68323B" w14:textId="77777777" w:rsidR="00CE141B" w:rsidRPr="004B0FC2" w:rsidRDefault="00CE141B" w:rsidP="007D4942">
            <w:pPr>
              <w:pStyle w:val="aff7"/>
              <w:jc w:val="center"/>
              <w:rPr>
                <w:rFonts w:ascii="Sylfaen" w:hAnsi="Sylfaen" w:cs="Sylfaen"/>
                <w:color w:val="000000" w:themeColor="text1"/>
                <w:lang w:val="hy-AM"/>
              </w:rPr>
            </w:pPr>
            <w:r w:rsidRPr="004B0FC2">
              <w:rPr>
                <w:rFonts w:ascii="Sylfaen" w:hAnsi="Sylfaen" w:cs="Arial"/>
                <w:color w:val="000000" w:themeColor="text1"/>
                <w:lang w:val="hy-AM"/>
              </w:rPr>
              <w:t>Հասցե՝ ՀՀ, 2302, ք. Հրազդան, Գործարանային փողոց 1</w:t>
            </w:r>
          </w:p>
          <w:p w14:paraId="675BFE30" w14:textId="77777777" w:rsidR="00CE141B" w:rsidRPr="004B0FC2" w:rsidRDefault="00CE141B" w:rsidP="007D4942">
            <w:pPr>
              <w:pStyle w:val="aff7"/>
              <w:jc w:val="center"/>
              <w:rPr>
                <w:rFonts w:ascii="Sylfaen" w:hAnsi="Sylfaen" w:cs="Arial"/>
                <w:b/>
                <w:color w:val="000000" w:themeColor="text1"/>
                <w:lang w:val="hy-AM"/>
              </w:rPr>
            </w:pPr>
          </w:p>
        </w:tc>
        <w:tc>
          <w:tcPr>
            <w:tcW w:w="4630" w:type="dxa"/>
            <w:gridSpan w:val="2"/>
          </w:tcPr>
          <w:p w14:paraId="4F3361E9" w14:textId="77777777" w:rsidR="00CE141B" w:rsidRPr="004B0FC2" w:rsidRDefault="00CE141B" w:rsidP="007D4942">
            <w:pPr>
              <w:pStyle w:val="aff7"/>
              <w:jc w:val="center"/>
              <w:rPr>
                <w:rFonts w:ascii="Times New Roman" w:hAnsi="Times New Roman"/>
                <w:b/>
                <w:color w:val="000000" w:themeColor="text1"/>
                <w:lang w:val="hy-AM"/>
              </w:rPr>
            </w:pPr>
            <w:r w:rsidRPr="004B0FC2">
              <w:rPr>
                <w:rFonts w:ascii="Sylfaen" w:hAnsi="Sylfaen" w:cs="Sylfaen"/>
                <w:b/>
                <w:color w:val="000000" w:themeColor="text1"/>
                <w:lang w:val="hy-AM"/>
              </w:rPr>
              <w:t>«</w:t>
            </w:r>
            <w:r w:rsidRPr="004B0FC2">
              <w:rPr>
                <w:rFonts w:ascii="Times New Roman" w:hAnsi="Times New Roman"/>
                <w:b/>
                <w:color w:val="000000" w:themeColor="text1"/>
                <w:lang w:val="hy-AM"/>
              </w:rPr>
              <w:t>․․․․․․․․․․․․․․․․․․․․․</w:t>
            </w:r>
            <w:r w:rsidRPr="004B0FC2">
              <w:rPr>
                <w:rFonts w:ascii="Sylfaen" w:hAnsi="Sylfaen" w:cs="Sylfaen"/>
                <w:b/>
                <w:color w:val="000000" w:themeColor="text1"/>
                <w:lang w:val="hy-AM"/>
              </w:rPr>
              <w:t>» </w:t>
            </w:r>
            <w:r w:rsidRPr="004B0FC2">
              <w:rPr>
                <w:rFonts w:ascii="Times New Roman" w:hAnsi="Times New Roman"/>
                <w:b/>
                <w:color w:val="000000" w:themeColor="text1"/>
                <w:lang w:val="hy-AM"/>
              </w:rPr>
              <w:t>․․․․․․․․․․․․․․․․</w:t>
            </w:r>
          </w:p>
          <w:p w14:paraId="014005C2" w14:textId="77777777" w:rsidR="00CE141B" w:rsidRPr="004B0FC2" w:rsidRDefault="00CE141B" w:rsidP="007D4942">
            <w:pPr>
              <w:pStyle w:val="aff7"/>
              <w:jc w:val="center"/>
              <w:rPr>
                <w:rFonts w:ascii="Times New Roman" w:hAnsi="Times New Roman"/>
                <w:b/>
                <w:color w:val="000000" w:themeColor="text1"/>
                <w:lang w:val="hy-AM"/>
              </w:rPr>
            </w:pPr>
            <w:r w:rsidRPr="004B0FC2">
              <w:rPr>
                <w:rFonts w:ascii="Sylfaen" w:hAnsi="Sylfaen" w:cs="Arial"/>
                <w:color w:val="000000" w:themeColor="text1"/>
                <w:lang w:val="hy-AM"/>
              </w:rPr>
              <w:t>Հասցե՝ ք</w:t>
            </w:r>
            <w:r w:rsidRPr="004B0FC2">
              <w:rPr>
                <w:rFonts w:ascii="Times New Roman" w:hAnsi="Times New Roman"/>
                <w:color w:val="000000" w:themeColor="text1"/>
                <w:lang w:val="hy-AM"/>
              </w:rPr>
              <w:t>․․․․․․․․․․․․․․․․․․․․․, ․․․․․․․․․․․․․․․․․․․․․․․․</w:t>
            </w:r>
          </w:p>
        </w:tc>
      </w:tr>
      <w:tr w:rsidR="004B0FC2" w:rsidRPr="004B0FC2" w14:paraId="1F4C3805" w14:textId="77777777" w:rsidTr="007D4942">
        <w:trPr>
          <w:jc w:val="center"/>
        </w:trPr>
        <w:tc>
          <w:tcPr>
            <w:tcW w:w="5613" w:type="dxa"/>
            <w:gridSpan w:val="2"/>
          </w:tcPr>
          <w:p w14:paraId="275FD701" w14:textId="77777777" w:rsidR="00CE141B" w:rsidRPr="004B0FC2" w:rsidRDefault="00CE141B" w:rsidP="007D4942">
            <w:pPr>
              <w:pStyle w:val="aff7"/>
              <w:jc w:val="center"/>
              <w:rPr>
                <w:rFonts w:ascii="Sylfaen" w:hAnsi="Sylfaen" w:cs="Sylfaen"/>
                <w:color w:val="000000" w:themeColor="text1"/>
                <w:lang w:val="hy-AM"/>
              </w:rPr>
            </w:pPr>
            <w:r w:rsidRPr="004B0FC2">
              <w:rPr>
                <w:rFonts w:ascii="Sylfaen" w:hAnsi="Sylfaen" w:cs="Arial"/>
                <w:color w:val="000000" w:themeColor="text1"/>
                <w:lang w:val="hy-AM"/>
              </w:rPr>
              <w:t xml:space="preserve"> ՀՎՀՀ՝</w:t>
            </w:r>
            <w:r w:rsidRPr="004B0FC2">
              <w:rPr>
                <w:rFonts w:ascii="Sylfaen" w:hAnsi="Sylfaen" w:cs="Sylfaen"/>
                <w:color w:val="000000" w:themeColor="text1"/>
                <w:lang w:val="hy-AM"/>
              </w:rPr>
              <w:t xml:space="preserve"> </w:t>
            </w:r>
            <w:r w:rsidRPr="004B0FC2">
              <w:rPr>
                <w:rFonts w:ascii="Sylfaen" w:hAnsi="Sylfaen" w:cs="Arial"/>
                <w:color w:val="000000" w:themeColor="text1"/>
                <w:lang w:val="hy-AM"/>
              </w:rPr>
              <w:t>03015742</w:t>
            </w:r>
          </w:p>
          <w:p w14:paraId="22C80A15"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«Ամերիաբանկ» ՓԲԸ</w:t>
            </w:r>
          </w:p>
          <w:p w14:paraId="6F37991C"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Հ/Հ` 15700-04334980100</w:t>
            </w:r>
          </w:p>
          <w:p w14:paraId="42F9C8B0"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e-mail:  info@raztes.am</w:t>
            </w:r>
          </w:p>
          <w:p w14:paraId="0394CD66" w14:textId="77777777" w:rsidR="00CE141B" w:rsidRPr="004B0FC2" w:rsidRDefault="00CE141B" w:rsidP="007D4942">
            <w:pPr>
              <w:pStyle w:val="aff7"/>
              <w:jc w:val="center"/>
              <w:rPr>
                <w:rFonts w:ascii="Sylfaen" w:hAnsi="Sylfaen" w:cs="Arial"/>
                <w:b/>
                <w:color w:val="000000" w:themeColor="text1"/>
                <w:lang w:val="hy-AM"/>
              </w:rPr>
            </w:pPr>
          </w:p>
        </w:tc>
        <w:tc>
          <w:tcPr>
            <w:tcW w:w="4630" w:type="dxa"/>
            <w:gridSpan w:val="2"/>
          </w:tcPr>
          <w:p w14:paraId="7E988423"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 xml:space="preserve">ՀՎՀՀ՝ </w:t>
            </w:r>
            <w:r w:rsidRPr="004B0FC2">
              <w:rPr>
                <w:rFonts w:ascii="Times New Roman" w:hAnsi="Times New Roman"/>
                <w:color w:val="000000" w:themeColor="text1"/>
                <w:lang w:val="hy-AM"/>
              </w:rPr>
              <w:t>․․․․․․․․․․․․․․․․․․․․</w:t>
            </w:r>
          </w:p>
          <w:p w14:paraId="3C123ADC"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 xml:space="preserve">Հ/հ   </w:t>
            </w:r>
            <w:r w:rsidRPr="004B0FC2">
              <w:rPr>
                <w:rFonts w:ascii="Times New Roman" w:hAnsi="Times New Roman"/>
                <w:color w:val="000000" w:themeColor="text1"/>
                <w:lang w:val="hy-AM"/>
              </w:rPr>
              <w:t>․․․․․․․․․․․․․․․․․․․․</w:t>
            </w:r>
          </w:p>
          <w:p w14:paraId="2268E569"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w:t>
            </w:r>
            <w:r w:rsidRPr="004B0FC2">
              <w:rPr>
                <w:rFonts w:ascii="Times New Roman" w:hAnsi="Times New Roman"/>
                <w:color w:val="000000" w:themeColor="text1"/>
                <w:lang w:val="hy-AM"/>
              </w:rPr>
              <w:t>․․․․․․․․․․․․․․․․․․</w:t>
            </w:r>
            <w:r w:rsidRPr="004B0FC2">
              <w:rPr>
                <w:rFonts w:ascii="Sylfaen" w:hAnsi="Sylfaen" w:cs="Arial"/>
                <w:color w:val="000000" w:themeColor="text1"/>
                <w:lang w:val="hy-AM"/>
              </w:rPr>
              <w:t xml:space="preserve">բանկ» </w:t>
            </w:r>
            <w:r w:rsidRPr="004B0FC2">
              <w:rPr>
                <w:rFonts w:ascii="Times New Roman" w:hAnsi="Times New Roman"/>
                <w:color w:val="000000" w:themeColor="text1"/>
                <w:lang w:val="hy-AM"/>
              </w:rPr>
              <w:t>․․․․․․․․․․</w:t>
            </w:r>
          </w:p>
          <w:p w14:paraId="2D35BEAB"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 xml:space="preserve">e-mail: </w:t>
            </w:r>
            <w:r w:rsidRPr="004B0FC2">
              <w:rPr>
                <w:rFonts w:ascii="Times New Roman" w:hAnsi="Times New Roman"/>
                <w:color w:val="000000" w:themeColor="text1"/>
                <w:lang w:val="hy-AM"/>
              </w:rPr>
              <w:t>․․․․․․․․․․․․․․․․․․․․․․․․․․․</w:t>
            </w:r>
          </w:p>
          <w:p w14:paraId="01E07194"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Հեռ։ +</w:t>
            </w:r>
            <w:r w:rsidRPr="004B0FC2">
              <w:rPr>
                <w:rFonts w:ascii="Times New Roman" w:hAnsi="Times New Roman"/>
                <w:color w:val="000000" w:themeColor="text1"/>
                <w:lang w:val="hy-AM"/>
              </w:rPr>
              <w:t>․․․․․․․․․․․․․․․․․․․․․․․․․․․․․․</w:t>
            </w:r>
          </w:p>
          <w:p w14:paraId="1A71EADF" w14:textId="77777777" w:rsidR="00CE141B" w:rsidRPr="004B0FC2" w:rsidRDefault="00CE141B" w:rsidP="007D4942">
            <w:pPr>
              <w:pStyle w:val="aff7"/>
              <w:jc w:val="center"/>
              <w:rPr>
                <w:rFonts w:ascii="Sylfaen" w:hAnsi="Sylfaen" w:cs="Arial"/>
                <w:b/>
                <w:color w:val="000000" w:themeColor="text1"/>
                <w:lang w:val="hy-AM"/>
              </w:rPr>
            </w:pPr>
          </w:p>
        </w:tc>
      </w:tr>
      <w:tr w:rsidR="004B0FC2" w:rsidRPr="004B0FC2" w14:paraId="591DE225" w14:textId="77777777" w:rsidTr="007D4942">
        <w:trPr>
          <w:jc w:val="center"/>
        </w:trPr>
        <w:tc>
          <w:tcPr>
            <w:tcW w:w="5613" w:type="dxa"/>
            <w:gridSpan w:val="2"/>
          </w:tcPr>
          <w:p w14:paraId="4A0DDB7A" w14:textId="77777777" w:rsidR="00CE141B" w:rsidRPr="004B0FC2" w:rsidRDefault="00CE141B" w:rsidP="007D4942">
            <w:pPr>
              <w:pStyle w:val="aff7"/>
              <w:spacing w:after="480"/>
              <w:jc w:val="center"/>
              <w:rPr>
                <w:rFonts w:ascii="Sylfaen" w:hAnsi="Sylfaen" w:cs="Arial"/>
                <w:color w:val="000000" w:themeColor="text1"/>
                <w:lang w:val="hy-AM"/>
              </w:rPr>
            </w:pPr>
            <w:r w:rsidRPr="004B0FC2">
              <w:rPr>
                <w:rFonts w:ascii="Sylfaen" w:hAnsi="Sylfaen" w:cs="Arial"/>
                <w:color w:val="000000" w:themeColor="text1"/>
                <w:lang w:val="hy-AM"/>
              </w:rPr>
              <w:t>Գլխավոր տնօրեն</w:t>
            </w:r>
          </w:p>
        </w:tc>
        <w:tc>
          <w:tcPr>
            <w:tcW w:w="4630" w:type="dxa"/>
            <w:gridSpan w:val="2"/>
          </w:tcPr>
          <w:p w14:paraId="10A9B1FD" w14:textId="77777777" w:rsidR="00CE141B" w:rsidRPr="004B0FC2" w:rsidRDefault="00CE141B" w:rsidP="007D4942">
            <w:pPr>
              <w:pStyle w:val="aff7"/>
              <w:jc w:val="center"/>
              <w:rPr>
                <w:rFonts w:ascii="Sylfaen" w:hAnsi="Sylfaen" w:cs="Arial"/>
                <w:b/>
                <w:color w:val="000000" w:themeColor="text1"/>
                <w:lang w:val="hy-AM"/>
              </w:rPr>
            </w:pPr>
            <w:r w:rsidRPr="004B0FC2">
              <w:rPr>
                <w:rFonts w:ascii="Sylfaen" w:hAnsi="Sylfaen" w:cs="Arial"/>
                <w:color w:val="000000" w:themeColor="text1"/>
                <w:lang w:val="hy-AM"/>
              </w:rPr>
              <w:t>Տնօրեն</w:t>
            </w:r>
          </w:p>
        </w:tc>
      </w:tr>
      <w:tr w:rsidR="00CE141B" w:rsidRPr="004B0FC2" w14:paraId="2C87E6F3" w14:textId="77777777" w:rsidTr="007D4942">
        <w:trPr>
          <w:trHeight w:val="72"/>
          <w:jc w:val="center"/>
        </w:trPr>
        <w:tc>
          <w:tcPr>
            <w:tcW w:w="2841" w:type="dxa"/>
          </w:tcPr>
          <w:p w14:paraId="6A7977DC" w14:textId="77777777" w:rsidR="00CE141B" w:rsidRPr="004B0FC2" w:rsidRDefault="00CE141B" w:rsidP="007D4942">
            <w:pPr>
              <w:rPr>
                <w:rFonts w:ascii="Sylfaen" w:hAnsi="Sylfaen"/>
                <w:b/>
                <w:bCs/>
                <w:color w:val="000000" w:themeColor="text1"/>
                <w:sz w:val="22"/>
                <w:szCs w:val="22"/>
                <w:lang w:val="hy-AM" w:eastAsia="ru-RU"/>
              </w:rPr>
            </w:pPr>
          </w:p>
        </w:tc>
        <w:tc>
          <w:tcPr>
            <w:tcW w:w="2772" w:type="dxa"/>
          </w:tcPr>
          <w:p w14:paraId="50F82BA1" w14:textId="77777777" w:rsidR="00CE141B" w:rsidRPr="004B0FC2" w:rsidRDefault="00CE141B" w:rsidP="007D4942">
            <w:pPr>
              <w:pStyle w:val="aff7"/>
              <w:rPr>
                <w:rFonts w:ascii="Sylfaen" w:hAnsi="Sylfaen" w:cs="Arial"/>
                <w:b/>
                <w:bCs/>
                <w:color w:val="000000" w:themeColor="text1"/>
                <w:lang w:val="hy-AM"/>
              </w:rPr>
            </w:pPr>
            <w:r w:rsidRPr="004B0FC2">
              <w:rPr>
                <w:rFonts w:ascii="Sylfaen" w:hAnsi="Sylfaen" w:cs="Arial"/>
                <w:b/>
                <w:bCs/>
                <w:color w:val="000000" w:themeColor="text1"/>
                <w:lang w:val="hy-AM"/>
              </w:rPr>
              <w:t>Ս. Կարայան</w:t>
            </w:r>
          </w:p>
        </w:tc>
        <w:tc>
          <w:tcPr>
            <w:tcW w:w="2171" w:type="dxa"/>
          </w:tcPr>
          <w:p w14:paraId="5BAEB13A" w14:textId="77777777" w:rsidR="00CE141B" w:rsidRPr="004B0FC2" w:rsidRDefault="00CE141B" w:rsidP="007D4942">
            <w:pPr>
              <w:pStyle w:val="aff7"/>
              <w:jc w:val="center"/>
              <w:rPr>
                <w:rFonts w:ascii="Sylfaen" w:hAnsi="Sylfaen" w:cs="Arial"/>
                <w:b/>
                <w:bCs/>
                <w:color w:val="000000" w:themeColor="text1"/>
                <w:lang w:val="hy-AM"/>
              </w:rPr>
            </w:pPr>
          </w:p>
        </w:tc>
        <w:tc>
          <w:tcPr>
            <w:tcW w:w="2459" w:type="dxa"/>
          </w:tcPr>
          <w:p w14:paraId="57D1F3EE" w14:textId="77777777" w:rsidR="00CE141B" w:rsidRPr="004B0FC2" w:rsidRDefault="00CE141B" w:rsidP="007D4942">
            <w:pPr>
              <w:pStyle w:val="aff7"/>
              <w:rPr>
                <w:rFonts w:ascii="Times New Roman" w:hAnsi="Times New Roman"/>
                <w:b/>
                <w:bCs/>
                <w:color w:val="000000" w:themeColor="text1"/>
                <w:lang w:val="hy-AM"/>
              </w:rPr>
            </w:pPr>
            <w:r w:rsidRPr="004B0FC2">
              <w:rPr>
                <w:rFonts w:ascii="Times New Roman" w:hAnsi="Times New Roman"/>
                <w:b/>
                <w:bCs/>
                <w:color w:val="000000" w:themeColor="text1"/>
                <w:lang w:val="hy-AM"/>
              </w:rPr>
              <w:t>․․․․․․․․․․․․․․․․․․․․․․․․․․․</w:t>
            </w:r>
          </w:p>
        </w:tc>
      </w:tr>
    </w:tbl>
    <w:p w14:paraId="74B3CAEC" w14:textId="77777777" w:rsidR="00CE141B" w:rsidRPr="004B0FC2" w:rsidRDefault="00CE141B" w:rsidP="00CE141B">
      <w:pPr>
        <w:tabs>
          <w:tab w:val="left" w:pos="2500"/>
        </w:tabs>
        <w:rPr>
          <w:rFonts w:ascii="Sylfaen" w:hAnsi="Sylfaen"/>
          <w:b/>
          <w:color w:val="000000" w:themeColor="text1"/>
          <w:sz w:val="22"/>
          <w:szCs w:val="22"/>
          <w:lang w:val="hy-AM"/>
        </w:rPr>
      </w:pPr>
    </w:p>
    <w:p w14:paraId="307CA6FD" w14:textId="77777777" w:rsidR="00CE141B" w:rsidRPr="004B0FC2" w:rsidRDefault="00CE141B" w:rsidP="00CE141B">
      <w:pPr>
        <w:tabs>
          <w:tab w:val="left" w:pos="2500"/>
        </w:tabs>
        <w:rPr>
          <w:rFonts w:ascii="Sylfaen" w:hAnsi="Sylfaen"/>
          <w:b/>
          <w:color w:val="000000" w:themeColor="text1"/>
          <w:sz w:val="22"/>
          <w:szCs w:val="22"/>
          <w:lang w:val="hy-AM"/>
        </w:rPr>
      </w:pPr>
    </w:p>
    <w:p w14:paraId="391EF713" w14:textId="77777777" w:rsidR="00CE141B" w:rsidRPr="004B0FC2" w:rsidRDefault="00CE141B" w:rsidP="00CE141B">
      <w:pPr>
        <w:tabs>
          <w:tab w:val="left" w:pos="2500"/>
        </w:tabs>
        <w:rPr>
          <w:rFonts w:ascii="Sylfaen" w:hAnsi="Sylfaen"/>
          <w:b/>
          <w:color w:val="000000" w:themeColor="text1"/>
          <w:sz w:val="22"/>
          <w:szCs w:val="22"/>
          <w:lang w:val="hy-AM"/>
        </w:rPr>
      </w:pPr>
    </w:p>
    <w:p w14:paraId="73F97276" w14:textId="77777777" w:rsidR="00CE141B" w:rsidRPr="004B0FC2" w:rsidRDefault="00CE141B" w:rsidP="00CE141B">
      <w:pPr>
        <w:tabs>
          <w:tab w:val="left" w:pos="2500"/>
        </w:tabs>
        <w:rPr>
          <w:rFonts w:ascii="Sylfaen" w:hAnsi="Sylfaen"/>
          <w:b/>
          <w:color w:val="000000" w:themeColor="text1"/>
          <w:sz w:val="22"/>
          <w:szCs w:val="22"/>
          <w:lang w:val="hy-AM"/>
        </w:rPr>
      </w:pPr>
    </w:p>
    <w:p w14:paraId="43A8FB8C" w14:textId="77777777" w:rsidR="00CE141B" w:rsidRPr="004B0FC2" w:rsidRDefault="00CE141B" w:rsidP="00CE141B">
      <w:pPr>
        <w:tabs>
          <w:tab w:val="left" w:pos="2500"/>
        </w:tabs>
        <w:rPr>
          <w:rFonts w:ascii="Sylfaen" w:hAnsi="Sylfaen"/>
          <w:b/>
          <w:color w:val="000000" w:themeColor="text1"/>
          <w:sz w:val="22"/>
          <w:szCs w:val="22"/>
          <w:lang w:val="hy-AM"/>
        </w:rPr>
      </w:pPr>
    </w:p>
    <w:p w14:paraId="44C70C3E" w14:textId="77777777" w:rsidR="00CE141B" w:rsidRPr="004B0FC2" w:rsidRDefault="00CE141B" w:rsidP="00CE141B">
      <w:pPr>
        <w:tabs>
          <w:tab w:val="left" w:pos="2500"/>
        </w:tabs>
        <w:rPr>
          <w:rFonts w:ascii="Sylfaen" w:hAnsi="Sylfaen"/>
          <w:b/>
          <w:color w:val="000000" w:themeColor="text1"/>
          <w:sz w:val="22"/>
          <w:szCs w:val="22"/>
          <w:lang w:val="hy-AM"/>
        </w:rPr>
      </w:pPr>
    </w:p>
    <w:p w14:paraId="232D6CF5" w14:textId="77777777" w:rsidR="00CE141B" w:rsidRPr="004B0FC2" w:rsidRDefault="00CE141B" w:rsidP="00CE141B">
      <w:pPr>
        <w:tabs>
          <w:tab w:val="left" w:pos="2500"/>
        </w:tabs>
        <w:rPr>
          <w:rFonts w:ascii="Sylfaen" w:hAnsi="Sylfaen"/>
          <w:b/>
          <w:color w:val="000000" w:themeColor="text1"/>
          <w:sz w:val="22"/>
          <w:szCs w:val="22"/>
          <w:lang w:val="hy-AM"/>
        </w:rPr>
      </w:pPr>
    </w:p>
    <w:p w14:paraId="20B9C2F4" w14:textId="77777777" w:rsidR="00CE141B" w:rsidRPr="004B0FC2" w:rsidRDefault="00CE141B" w:rsidP="00CE141B">
      <w:pPr>
        <w:tabs>
          <w:tab w:val="left" w:pos="2500"/>
        </w:tabs>
        <w:rPr>
          <w:rFonts w:ascii="Sylfaen" w:hAnsi="Sylfaen"/>
          <w:b/>
          <w:color w:val="000000" w:themeColor="text1"/>
          <w:sz w:val="22"/>
          <w:szCs w:val="22"/>
          <w:lang w:val="hy-AM"/>
        </w:rPr>
      </w:pPr>
    </w:p>
    <w:p w14:paraId="1178DD37" w14:textId="77777777" w:rsidR="00CE141B" w:rsidRPr="004B0FC2" w:rsidRDefault="00CE141B" w:rsidP="00CE141B">
      <w:pPr>
        <w:tabs>
          <w:tab w:val="left" w:pos="2500"/>
        </w:tabs>
        <w:rPr>
          <w:rFonts w:ascii="Sylfaen" w:hAnsi="Sylfaen"/>
          <w:b/>
          <w:color w:val="000000" w:themeColor="text1"/>
          <w:sz w:val="22"/>
          <w:szCs w:val="22"/>
          <w:lang w:val="hy-AM"/>
        </w:rPr>
      </w:pPr>
    </w:p>
    <w:p w14:paraId="64CB40E6" w14:textId="77777777" w:rsidR="00CE141B" w:rsidRPr="004B0FC2" w:rsidRDefault="00CE141B" w:rsidP="00CE141B">
      <w:pPr>
        <w:tabs>
          <w:tab w:val="left" w:pos="2500"/>
        </w:tabs>
        <w:rPr>
          <w:rFonts w:ascii="Sylfaen" w:hAnsi="Sylfaen"/>
          <w:b/>
          <w:color w:val="000000" w:themeColor="text1"/>
          <w:sz w:val="22"/>
          <w:szCs w:val="22"/>
          <w:lang w:val="hy-AM"/>
        </w:rPr>
      </w:pPr>
    </w:p>
    <w:p w14:paraId="6485A10D" w14:textId="504B1696" w:rsidR="00CE141B" w:rsidRDefault="00CE141B" w:rsidP="00CE141B">
      <w:pPr>
        <w:tabs>
          <w:tab w:val="left" w:pos="2500"/>
        </w:tabs>
        <w:rPr>
          <w:rFonts w:ascii="Sylfaen" w:hAnsi="Sylfaen"/>
          <w:b/>
          <w:color w:val="000000" w:themeColor="text1"/>
          <w:sz w:val="22"/>
          <w:szCs w:val="22"/>
          <w:lang w:val="hy-AM"/>
        </w:rPr>
      </w:pPr>
    </w:p>
    <w:p w14:paraId="6BAE697B" w14:textId="1D119097" w:rsidR="00716A5A" w:rsidRDefault="00716A5A" w:rsidP="00CE141B">
      <w:pPr>
        <w:tabs>
          <w:tab w:val="left" w:pos="2500"/>
        </w:tabs>
        <w:rPr>
          <w:rFonts w:ascii="Sylfaen" w:hAnsi="Sylfaen"/>
          <w:b/>
          <w:color w:val="000000" w:themeColor="text1"/>
          <w:sz w:val="22"/>
          <w:szCs w:val="22"/>
          <w:lang w:val="hy-AM"/>
        </w:rPr>
      </w:pPr>
    </w:p>
    <w:p w14:paraId="45E4C2E7" w14:textId="7415EDC8" w:rsidR="00716A5A" w:rsidRDefault="00716A5A" w:rsidP="00CE141B">
      <w:pPr>
        <w:tabs>
          <w:tab w:val="left" w:pos="2500"/>
        </w:tabs>
        <w:rPr>
          <w:rFonts w:ascii="Sylfaen" w:hAnsi="Sylfaen"/>
          <w:b/>
          <w:color w:val="000000" w:themeColor="text1"/>
          <w:sz w:val="22"/>
          <w:szCs w:val="22"/>
          <w:lang w:val="hy-AM"/>
        </w:rPr>
      </w:pPr>
    </w:p>
    <w:p w14:paraId="08501802" w14:textId="77777777" w:rsidR="00716A5A" w:rsidRPr="004B0FC2" w:rsidRDefault="00716A5A" w:rsidP="00CE141B">
      <w:pPr>
        <w:tabs>
          <w:tab w:val="left" w:pos="2500"/>
        </w:tabs>
        <w:rPr>
          <w:rFonts w:ascii="Sylfaen" w:hAnsi="Sylfaen"/>
          <w:b/>
          <w:color w:val="000000" w:themeColor="text1"/>
          <w:sz w:val="22"/>
          <w:szCs w:val="22"/>
          <w:lang w:val="hy-AM"/>
        </w:rPr>
      </w:pPr>
    </w:p>
    <w:p w14:paraId="75806655" w14:textId="77777777" w:rsidR="00CE141B" w:rsidRPr="004B0FC2" w:rsidRDefault="00CE141B" w:rsidP="00CE141B">
      <w:pPr>
        <w:tabs>
          <w:tab w:val="left" w:pos="2500"/>
        </w:tabs>
        <w:rPr>
          <w:rFonts w:ascii="Sylfaen" w:hAnsi="Sylfaen"/>
          <w:b/>
          <w:color w:val="000000" w:themeColor="text1"/>
          <w:sz w:val="22"/>
          <w:szCs w:val="22"/>
          <w:lang w:val="hy-AM"/>
        </w:rPr>
      </w:pPr>
    </w:p>
    <w:p w14:paraId="59E2B952" w14:textId="77777777" w:rsidR="00CE141B" w:rsidRPr="004B0FC2" w:rsidRDefault="00CE141B" w:rsidP="00CE141B">
      <w:pPr>
        <w:tabs>
          <w:tab w:val="left" w:pos="2500"/>
        </w:tabs>
        <w:rPr>
          <w:rFonts w:ascii="Sylfaen" w:hAnsi="Sylfaen"/>
          <w:b/>
          <w:color w:val="000000" w:themeColor="text1"/>
          <w:sz w:val="22"/>
          <w:szCs w:val="22"/>
          <w:lang w:val="hy-AM"/>
        </w:rPr>
      </w:pPr>
    </w:p>
    <w:p w14:paraId="69EC7519" w14:textId="77777777" w:rsidR="00CE141B" w:rsidRPr="004B0FC2" w:rsidRDefault="00CE141B" w:rsidP="00CE141B">
      <w:pPr>
        <w:tabs>
          <w:tab w:val="left" w:pos="2500"/>
        </w:tabs>
        <w:rPr>
          <w:rFonts w:ascii="Sylfaen" w:hAnsi="Sylfaen"/>
          <w:b/>
          <w:color w:val="000000" w:themeColor="text1"/>
          <w:sz w:val="22"/>
          <w:szCs w:val="22"/>
          <w:lang w:val="hy-AM"/>
        </w:rPr>
      </w:pPr>
    </w:p>
    <w:p w14:paraId="2F553905" w14:textId="77777777" w:rsidR="00CE141B" w:rsidRPr="004B0FC2" w:rsidRDefault="00CE141B" w:rsidP="00CE141B">
      <w:pPr>
        <w:tabs>
          <w:tab w:val="left" w:pos="2500"/>
        </w:tabs>
        <w:rPr>
          <w:rFonts w:ascii="Sylfaen" w:hAnsi="Sylfaen"/>
          <w:b/>
          <w:color w:val="000000" w:themeColor="text1"/>
          <w:sz w:val="22"/>
          <w:szCs w:val="22"/>
          <w:lang w:val="hy-AM"/>
        </w:rPr>
      </w:pPr>
    </w:p>
    <w:p w14:paraId="73792EBC" w14:textId="77777777" w:rsidR="00CE141B" w:rsidRPr="004B0FC2" w:rsidRDefault="00CE141B" w:rsidP="00CE141B">
      <w:pPr>
        <w:tabs>
          <w:tab w:val="left" w:pos="2500"/>
        </w:tabs>
        <w:rPr>
          <w:rFonts w:ascii="Sylfaen" w:hAnsi="Sylfaen"/>
          <w:b/>
          <w:color w:val="000000" w:themeColor="text1"/>
          <w:sz w:val="22"/>
          <w:szCs w:val="22"/>
          <w:lang w:val="hy-AM"/>
        </w:rPr>
      </w:pPr>
    </w:p>
    <w:p w14:paraId="0B02CBCD" w14:textId="77777777" w:rsidR="00CE141B" w:rsidRPr="004B0FC2" w:rsidRDefault="00CE141B" w:rsidP="00CE141B">
      <w:pPr>
        <w:jc w:val="right"/>
        <w:rPr>
          <w:rFonts w:ascii="Sylfaen" w:hAnsi="Sylfaen"/>
          <w:b/>
          <w:color w:val="000000" w:themeColor="text1"/>
          <w:sz w:val="22"/>
          <w:szCs w:val="22"/>
          <w:lang w:val="hy-AM"/>
        </w:rPr>
      </w:pPr>
      <w:r w:rsidRPr="004B0FC2">
        <w:rPr>
          <w:rFonts w:ascii="Sylfaen" w:hAnsi="Sylfaen"/>
          <w:b/>
          <w:color w:val="000000" w:themeColor="text1"/>
          <w:sz w:val="22"/>
          <w:szCs w:val="22"/>
          <w:lang w:val="hy-AM"/>
        </w:rPr>
        <w:t xml:space="preserve">Հավելված № 1             </w:t>
      </w:r>
    </w:p>
    <w:p w14:paraId="0551215D" w14:textId="77777777" w:rsidR="00CE141B" w:rsidRPr="004B0FC2" w:rsidRDefault="00CE141B" w:rsidP="00CE141B">
      <w:pPr>
        <w:jc w:val="right"/>
        <w:rPr>
          <w:rFonts w:ascii="Sylfaen" w:hAnsi="Sylfaen"/>
          <w:b/>
          <w:color w:val="000000" w:themeColor="text1"/>
          <w:sz w:val="22"/>
          <w:szCs w:val="22"/>
          <w:lang w:val="hy-AM"/>
        </w:rPr>
      </w:pPr>
      <w:r w:rsidRPr="004B0FC2">
        <w:rPr>
          <w:rFonts w:ascii="Sylfaen" w:hAnsi="Sylfaen"/>
          <w:b/>
          <w:color w:val="000000" w:themeColor="text1"/>
          <w:sz w:val="22"/>
          <w:szCs w:val="22"/>
          <w:lang w:val="hy-AM"/>
        </w:rPr>
        <w:t>« _____ » ___________ 2025թ. կնքված թիվ __________Պայմանագրի</w:t>
      </w:r>
    </w:p>
    <w:p w14:paraId="14798E82" w14:textId="77777777" w:rsidR="00CE141B" w:rsidRPr="004B0FC2" w:rsidRDefault="00CE141B" w:rsidP="00CE141B">
      <w:pPr>
        <w:jc w:val="center"/>
        <w:rPr>
          <w:rFonts w:ascii="Sylfaen" w:hAnsi="Sylfaen"/>
          <w:b/>
          <w:color w:val="000000" w:themeColor="text1"/>
          <w:sz w:val="22"/>
          <w:szCs w:val="22"/>
          <w:lang w:val="hy-AM"/>
        </w:rPr>
      </w:pPr>
      <w:r w:rsidRPr="004B0FC2">
        <w:rPr>
          <w:rFonts w:ascii="Sylfaen" w:hAnsi="Sylfaen"/>
          <w:b/>
          <w:color w:val="000000" w:themeColor="text1"/>
          <w:sz w:val="22"/>
          <w:szCs w:val="22"/>
          <w:lang w:val="hy-AM"/>
        </w:rPr>
        <w:t>ՑԱՆԿ</w:t>
      </w:r>
    </w:p>
    <w:p w14:paraId="165CBAAA" w14:textId="77777777" w:rsidR="00CE141B" w:rsidRPr="004B0FC2" w:rsidRDefault="00CE141B" w:rsidP="00CE141B">
      <w:pPr>
        <w:jc w:val="center"/>
        <w:rPr>
          <w:rFonts w:ascii="Sylfaen" w:hAnsi="Sylfaen"/>
          <w:b/>
          <w:color w:val="000000" w:themeColor="text1"/>
          <w:sz w:val="22"/>
          <w:szCs w:val="22"/>
        </w:rPr>
      </w:pPr>
      <w:r w:rsidRPr="004B0FC2">
        <w:rPr>
          <w:rFonts w:ascii="Sylfaen" w:hAnsi="Sylfaen"/>
          <w:b/>
          <w:color w:val="000000" w:themeColor="text1"/>
          <w:sz w:val="22"/>
          <w:szCs w:val="22"/>
        </w:rPr>
        <w:t xml:space="preserve">պայմանագրով մատակարարվող </w:t>
      </w:r>
      <w:r w:rsidRPr="004B0FC2">
        <w:rPr>
          <w:rFonts w:ascii="Sylfaen" w:hAnsi="Sylfaen"/>
          <w:b/>
          <w:color w:val="000000" w:themeColor="text1"/>
          <w:sz w:val="22"/>
          <w:szCs w:val="22"/>
          <w:lang w:val="hy-AM"/>
        </w:rPr>
        <w:t>Ապրանք</w:t>
      </w:r>
      <w:r w:rsidRPr="004B0FC2">
        <w:rPr>
          <w:rFonts w:ascii="Sylfaen" w:hAnsi="Sylfaen"/>
          <w:b/>
          <w:color w:val="000000" w:themeColor="text1"/>
          <w:sz w:val="22"/>
          <w:szCs w:val="22"/>
        </w:rPr>
        <w:t>ի</w:t>
      </w:r>
    </w:p>
    <w:p w14:paraId="7E71D063" w14:textId="77777777" w:rsidR="00CE141B" w:rsidRPr="004B0FC2" w:rsidRDefault="00CE141B" w:rsidP="00CE141B">
      <w:pPr>
        <w:jc w:val="center"/>
        <w:rPr>
          <w:rFonts w:ascii="Sylfaen" w:hAnsi="Sylfaen"/>
          <w:b/>
          <w:color w:val="000000" w:themeColor="text1"/>
          <w:sz w:val="22"/>
          <w:szCs w:val="22"/>
        </w:rPr>
      </w:pPr>
    </w:p>
    <w:tbl>
      <w:tblPr>
        <w:tblW w:w="10031"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170"/>
        <w:gridCol w:w="1260"/>
        <w:gridCol w:w="1080"/>
        <w:gridCol w:w="990"/>
        <w:gridCol w:w="2520"/>
        <w:gridCol w:w="2561"/>
      </w:tblGrid>
      <w:tr w:rsidR="004B0FC2" w:rsidRPr="004B0FC2" w14:paraId="4F8AAAEB" w14:textId="77777777" w:rsidTr="007D4942">
        <w:trPr>
          <w:cantSplit/>
          <w:trHeight w:val="170"/>
        </w:trPr>
        <w:tc>
          <w:tcPr>
            <w:tcW w:w="450" w:type="dxa"/>
            <w:shd w:val="clear" w:color="auto" w:fill="BFBFBF"/>
            <w:vAlign w:val="center"/>
          </w:tcPr>
          <w:p w14:paraId="6F5474DA" w14:textId="77777777" w:rsidR="00CE141B" w:rsidRPr="004B0FC2" w:rsidRDefault="00CE141B" w:rsidP="007D4942">
            <w:pPr>
              <w:pStyle w:val="010"/>
              <w:spacing w:before="0" w:after="0"/>
              <w:ind w:left="0" w:firstLine="0"/>
              <w:jc w:val="center"/>
              <w:rPr>
                <w:rFonts w:ascii="Sylfaen" w:hAnsi="Sylfaen"/>
                <w:b/>
                <w:i/>
                <w:color w:val="000000" w:themeColor="text1"/>
                <w:spacing w:val="4"/>
                <w:sz w:val="22"/>
                <w:lang w:val="en-US"/>
              </w:rPr>
            </w:pPr>
            <w:r w:rsidRPr="004B0FC2">
              <w:rPr>
                <w:rFonts w:ascii="Sylfaen" w:hAnsi="Sylfaen"/>
                <w:b/>
                <w:i/>
                <w:color w:val="000000" w:themeColor="text1"/>
                <w:spacing w:val="4"/>
                <w:sz w:val="22"/>
                <w:lang w:val="en-US"/>
              </w:rPr>
              <w:t>№</w:t>
            </w:r>
          </w:p>
        </w:tc>
        <w:tc>
          <w:tcPr>
            <w:tcW w:w="1170" w:type="dxa"/>
            <w:shd w:val="clear" w:color="auto" w:fill="BFBFBF"/>
            <w:vAlign w:val="center"/>
          </w:tcPr>
          <w:p w14:paraId="1613B806" w14:textId="77777777" w:rsidR="00CE141B" w:rsidRPr="004B0FC2" w:rsidRDefault="00CE141B" w:rsidP="007D4942">
            <w:pPr>
              <w:pStyle w:val="010"/>
              <w:spacing w:before="0" w:after="0"/>
              <w:ind w:left="0" w:firstLine="0"/>
              <w:jc w:val="center"/>
              <w:rPr>
                <w:rFonts w:ascii="Sylfaen" w:hAnsi="Sylfaen"/>
                <w:b/>
                <w:i/>
                <w:color w:val="000000" w:themeColor="text1"/>
                <w:spacing w:val="4"/>
                <w:sz w:val="22"/>
                <w:lang w:val="en-US"/>
              </w:rPr>
            </w:pPr>
            <w:r w:rsidRPr="004B0FC2">
              <w:rPr>
                <w:rFonts w:ascii="Sylfaen" w:hAnsi="Sylfaen"/>
                <w:b/>
                <w:i/>
                <w:color w:val="000000" w:themeColor="text1"/>
                <w:spacing w:val="4"/>
                <w:sz w:val="22"/>
                <w:lang w:val="en-US"/>
              </w:rPr>
              <w:t>Անվանումը</w:t>
            </w:r>
          </w:p>
        </w:tc>
        <w:tc>
          <w:tcPr>
            <w:tcW w:w="1260" w:type="dxa"/>
            <w:shd w:val="clear" w:color="auto" w:fill="BFBFBF"/>
            <w:vAlign w:val="center"/>
          </w:tcPr>
          <w:p w14:paraId="0D877628" w14:textId="77777777" w:rsidR="00CE141B" w:rsidRPr="004B0FC2" w:rsidRDefault="00CE141B" w:rsidP="007D4942">
            <w:pPr>
              <w:pStyle w:val="010"/>
              <w:spacing w:before="0" w:after="0"/>
              <w:ind w:left="0" w:firstLine="0"/>
              <w:jc w:val="center"/>
              <w:rPr>
                <w:rFonts w:ascii="Sylfaen" w:hAnsi="Sylfaen"/>
                <w:b/>
                <w:i/>
                <w:color w:val="000000" w:themeColor="text1"/>
                <w:spacing w:val="-20"/>
                <w:sz w:val="22"/>
                <w:lang w:val="en-US"/>
              </w:rPr>
            </w:pPr>
            <w:r w:rsidRPr="004B0FC2">
              <w:rPr>
                <w:rFonts w:ascii="Sylfaen" w:hAnsi="Sylfaen"/>
                <w:b/>
                <w:i/>
                <w:color w:val="000000" w:themeColor="text1"/>
                <w:sz w:val="22"/>
                <w:lang w:val="en-US"/>
              </w:rPr>
              <w:t>Չափման միավոր</w:t>
            </w:r>
          </w:p>
        </w:tc>
        <w:tc>
          <w:tcPr>
            <w:tcW w:w="1080" w:type="dxa"/>
            <w:shd w:val="clear" w:color="auto" w:fill="BFBFBF"/>
            <w:vAlign w:val="center"/>
          </w:tcPr>
          <w:p w14:paraId="20CC83F2" w14:textId="77777777" w:rsidR="00CE141B" w:rsidRPr="004B0FC2" w:rsidRDefault="00CE141B" w:rsidP="007D4942">
            <w:pPr>
              <w:pStyle w:val="010"/>
              <w:spacing w:before="0" w:after="0"/>
              <w:ind w:left="0" w:firstLine="0"/>
              <w:jc w:val="center"/>
              <w:rPr>
                <w:rFonts w:ascii="Sylfaen" w:hAnsi="Sylfaen"/>
                <w:b/>
                <w:i/>
                <w:color w:val="000000" w:themeColor="text1"/>
                <w:sz w:val="22"/>
                <w:lang w:val="en-US"/>
              </w:rPr>
            </w:pPr>
            <w:r w:rsidRPr="004B0FC2">
              <w:rPr>
                <w:rFonts w:ascii="Sylfaen" w:hAnsi="Sylfaen"/>
                <w:b/>
                <w:i/>
                <w:color w:val="000000" w:themeColor="text1"/>
                <w:spacing w:val="-20"/>
                <w:sz w:val="22"/>
                <w:lang w:val="en-US"/>
              </w:rPr>
              <w:t>Քանակը</w:t>
            </w:r>
          </w:p>
        </w:tc>
        <w:tc>
          <w:tcPr>
            <w:tcW w:w="990" w:type="dxa"/>
            <w:shd w:val="clear" w:color="auto" w:fill="BFBFBF"/>
            <w:vAlign w:val="center"/>
          </w:tcPr>
          <w:p w14:paraId="60EEA338" w14:textId="77777777" w:rsidR="00CE141B" w:rsidRPr="004B0FC2" w:rsidRDefault="00CE141B" w:rsidP="007D4942">
            <w:pPr>
              <w:pStyle w:val="010"/>
              <w:spacing w:before="0" w:after="0"/>
              <w:ind w:left="0" w:firstLine="0"/>
              <w:jc w:val="center"/>
              <w:rPr>
                <w:rFonts w:ascii="Sylfaen" w:hAnsi="Sylfaen"/>
                <w:b/>
                <w:i/>
                <w:color w:val="000000" w:themeColor="text1"/>
                <w:spacing w:val="4"/>
                <w:sz w:val="22"/>
                <w:lang w:val="en-US"/>
              </w:rPr>
            </w:pPr>
            <w:r w:rsidRPr="004B0FC2">
              <w:rPr>
                <w:rFonts w:ascii="Sylfaen" w:hAnsi="Sylfaen"/>
                <w:b/>
                <w:i/>
                <w:color w:val="000000" w:themeColor="text1"/>
                <w:spacing w:val="4"/>
                <w:sz w:val="22"/>
              </w:rPr>
              <w:t>Տեսակը</w:t>
            </w:r>
          </w:p>
        </w:tc>
        <w:tc>
          <w:tcPr>
            <w:tcW w:w="2520" w:type="dxa"/>
            <w:shd w:val="clear" w:color="auto" w:fill="BFBFBF"/>
            <w:vAlign w:val="center"/>
          </w:tcPr>
          <w:p w14:paraId="3DF8800C" w14:textId="77777777" w:rsidR="00CE141B" w:rsidRPr="004B0FC2" w:rsidRDefault="00CE141B" w:rsidP="007D4942">
            <w:pPr>
              <w:pStyle w:val="affa"/>
              <w:spacing w:before="0" w:after="0"/>
              <w:ind w:left="0" w:right="0"/>
              <w:jc w:val="center"/>
              <w:rPr>
                <w:rFonts w:ascii="Sylfaen" w:hAnsi="Sylfaen"/>
                <w:b/>
                <w:color w:val="000000" w:themeColor="text1"/>
                <w:spacing w:val="4"/>
                <w:lang w:val="en-US"/>
              </w:rPr>
            </w:pPr>
            <w:r w:rsidRPr="004B0FC2">
              <w:rPr>
                <w:rFonts w:ascii="Sylfaen" w:hAnsi="Sylfaen"/>
                <w:b/>
                <w:i/>
                <w:color w:val="000000" w:themeColor="text1"/>
                <w:spacing w:val="4"/>
                <w:lang w:val="en-US"/>
              </w:rPr>
              <w:t>Միավորի գինը, ՀՀ դրամ, ներառյալ՝ ԱԱՀ</w:t>
            </w:r>
          </w:p>
        </w:tc>
        <w:tc>
          <w:tcPr>
            <w:tcW w:w="2561" w:type="dxa"/>
            <w:shd w:val="clear" w:color="auto" w:fill="BFBFBF"/>
            <w:vAlign w:val="center"/>
          </w:tcPr>
          <w:p w14:paraId="01552AFF" w14:textId="77777777" w:rsidR="00CE141B" w:rsidRPr="004B0FC2" w:rsidRDefault="00CE141B" w:rsidP="007D4942">
            <w:pPr>
              <w:jc w:val="center"/>
              <w:rPr>
                <w:rFonts w:ascii="Sylfaen" w:eastAsia="Calibri" w:hAnsi="Sylfaen"/>
                <w:b/>
                <w:i/>
                <w:snapToGrid w:val="0"/>
                <w:color w:val="000000" w:themeColor="text1"/>
                <w:spacing w:val="4"/>
                <w:sz w:val="22"/>
                <w:szCs w:val="22"/>
                <w:lang w:val="hy-AM" w:eastAsia="ru-RU"/>
              </w:rPr>
            </w:pPr>
            <w:r w:rsidRPr="004B0FC2">
              <w:rPr>
                <w:rFonts w:ascii="Sylfaen" w:eastAsia="Calibri" w:hAnsi="Sylfaen"/>
                <w:b/>
                <w:i/>
                <w:snapToGrid w:val="0"/>
                <w:color w:val="000000" w:themeColor="text1"/>
                <w:spacing w:val="4"/>
                <w:sz w:val="22"/>
                <w:szCs w:val="22"/>
                <w:lang w:val="hy-AM" w:eastAsia="ru-RU"/>
              </w:rPr>
              <w:t>Ընդհանուր գինը, ՀՀ դրամ, ներառյալ՝ ԱԱՀ</w:t>
            </w:r>
          </w:p>
          <w:p w14:paraId="3B5F3BEC" w14:textId="77777777" w:rsidR="00CE141B" w:rsidRPr="004B0FC2" w:rsidRDefault="00CE141B" w:rsidP="007D4942">
            <w:pPr>
              <w:pStyle w:val="affa"/>
              <w:spacing w:before="0" w:after="0"/>
              <w:ind w:left="0" w:right="0"/>
              <w:jc w:val="center"/>
              <w:rPr>
                <w:rFonts w:ascii="Sylfaen" w:hAnsi="Sylfaen"/>
                <w:b/>
                <w:color w:val="000000" w:themeColor="text1"/>
                <w:spacing w:val="4"/>
                <w:lang w:val="hy-AM"/>
              </w:rPr>
            </w:pPr>
          </w:p>
        </w:tc>
      </w:tr>
      <w:tr w:rsidR="004B0FC2" w:rsidRPr="004B0FC2" w14:paraId="084EF876" w14:textId="77777777" w:rsidTr="007D4942">
        <w:trPr>
          <w:cantSplit/>
          <w:trHeight w:val="217"/>
        </w:trPr>
        <w:tc>
          <w:tcPr>
            <w:tcW w:w="450" w:type="dxa"/>
            <w:tcBorders>
              <w:bottom w:val="single" w:sz="4" w:space="0" w:color="auto"/>
            </w:tcBorders>
            <w:shd w:val="clear" w:color="auto" w:fill="BFBFBF"/>
          </w:tcPr>
          <w:p w14:paraId="15CBEB0A" w14:textId="77777777" w:rsidR="00CE141B" w:rsidRPr="004B0FC2" w:rsidRDefault="00CE141B" w:rsidP="007D4942">
            <w:pPr>
              <w:pStyle w:val="010"/>
              <w:spacing w:before="0" w:after="0"/>
              <w:ind w:left="0"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1.</w:t>
            </w:r>
          </w:p>
        </w:tc>
        <w:tc>
          <w:tcPr>
            <w:tcW w:w="1170" w:type="dxa"/>
            <w:tcBorders>
              <w:bottom w:val="single" w:sz="4" w:space="0" w:color="auto"/>
            </w:tcBorders>
            <w:shd w:val="clear" w:color="auto" w:fill="BFBFBF"/>
          </w:tcPr>
          <w:p w14:paraId="4B04A72A" w14:textId="77777777" w:rsidR="00CE141B" w:rsidRPr="004B0FC2" w:rsidRDefault="00CE141B" w:rsidP="007D4942">
            <w:pPr>
              <w:pStyle w:val="010"/>
              <w:spacing w:before="0" w:after="0"/>
              <w:ind w:left="0" w:right="284"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2.</w:t>
            </w:r>
          </w:p>
        </w:tc>
        <w:tc>
          <w:tcPr>
            <w:tcW w:w="1260" w:type="dxa"/>
            <w:tcBorders>
              <w:bottom w:val="single" w:sz="4" w:space="0" w:color="auto"/>
            </w:tcBorders>
            <w:shd w:val="clear" w:color="auto" w:fill="BFBFBF"/>
          </w:tcPr>
          <w:p w14:paraId="0C8DC982" w14:textId="77777777" w:rsidR="00CE141B" w:rsidRPr="004B0FC2" w:rsidRDefault="00CE141B" w:rsidP="007D4942">
            <w:pPr>
              <w:pStyle w:val="010"/>
              <w:spacing w:before="0" w:after="0"/>
              <w:ind w:left="0" w:right="284" w:firstLine="0"/>
              <w:jc w:val="center"/>
              <w:rPr>
                <w:rFonts w:ascii="Sylfaen" w:hAnsi="Sylfaen"/>
                <w:b/>
                <w:color w:val="000000" w:themeColor="text1"/>
                <w:spacing w:val="-20"/>
                <w:sz w:val="22"/>
                <w:lang w:val="en-US"/>
              </w:rPr>
            </w:pPr>
            <w:r w:rsidRPr="004B0FC2">
              <w:rPr>
                <w:rFonts w:ascii="Sylfaen" w:hAnsi="Sylfaen"/>
                <w:b/>
                <w:color w:val="000000" w:themeColor="text1"/>
                <w:spacing w:val="-20"/>
                <w:sz w:val="22"/>
                <w:lang w:val="en-US"/>
              </w:rPr>
              <w:t>3.</w:t>
            </w:r>
          </w:p>
        </w:tc>
        <w:tc>
          <w:tcPr>
            <w:tcW w:w="1080" w:type="dxa"/>
            <w:tcBorders>
              <w:bottom w:val="single" w:sz="4" w:space="0" w:color="auto"/>
            </w:tcBorders>
            <w:shd w:val="clear" w:color="auto" w:fill="BFBFBF"/>
          </w:tcPr>
          <w:p w14:paraId="36782C23" w14:textId="77777777" w:rsidR="00CE141B" w:rsidRPr="004B0FC2" w:rsidRDefault="00CE141B" w:rsidP="007D4942">
            <w:pPr>
              <w:pStyle w:val="010"/>
              <w:spacing w:before="0" w:after="0"/>
              <w:ind w:left="0" w:right="284"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4.</w:t>
            </w:r>
          </w:p>
        </w:tc>
        <w:tc>
          <w:tcPr>
            <w:tcW w:w="990" w:type="dxa"/>
            <w:tcBorders>
              <w:bottom w:val="single" w:sz="4" w:space="0" w:color="auto"/>
            </w:tcBorders>
            <w:shd w:val="clear" w:color="auto" w:fill="BFBFBF"/>
          </w:tcPr>
          <w:p w14:paraId="3B41FF20" w14:textId="77777777" w:rsidR="00CE141B" w:rsidRPr="004B0FC2" w:rsidRDefault="00CE141B" w:rsidP="007D4942">
            <w:pPr>
              <w:pStyle w:val="010"/>
              <w:spacing w:before="0" w:after="0"/>
              <w:ind w:left="0" w:right="284"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5.</w:t>
            </w:r>
          </w:p>
        </w:tc>
        <w:tc>
          <w:tcPr>
            <w:tcW w:w="2520" w:type="dxa"/>
            <w:tcBorders>
              <w:bottom w:val="single" w:sz="4" w:space="0" w:color="auto"/>
            </w:tcBorders>
            <w:shd w:val="clear" w:color="auto" w:fill="BFBFBF"/>
          </w:tcPr>
          <w:p w14:paraId="6DE5423E" w14:textId="77777777" w:rsidR="00CE141B" w:rsidRPr="004B0FC2" w:rsidRDefault="00CE141B" w:rsidP="007D4942">
            <w:pPr>
              <w:pStyle w:val="010"/>
              <w:spacing w:before="0" w:after="0"/>
              <w:ind w:left="0" w:right="284"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6.</w:t>
            </w:r>
          </w:p>
        </w:tc>
        <w:tc>
          <w:tcPr>
            <w:tcW w:w="2561" w:type="dxa"/>
            <w:tcBorders>
              <w:bottom w:val="single" w:sz="4" w:space="0" w:color="auto"/>
            </w:tcBorders>
            <w:shd w:val="clear" w:color="auto" w:fill="BFBFBF"/>
          </w:tcPr>
          <w:p w14:paraId="0F2B39A4" w14:textId="77777777" w:rsidR="00CE141B" w:rsidRPr="004B0FC2" w:rsidRDefault="00CE141B" w:rsidP="007D4942">
            <w:pPr>
              <w:pStyle w:val="010"/>
              <w:spacing w:before="0" w:after="0"/>
              <w:ind w:left="0" w:right="284" w:firstLine="0"/>
              <w:jc w:val="center"/>
              <w:rPr>
                <w:rFonts w:ascii="Sylfaen" w:hAnsi="Sylfaen"/>
                <w:b/>
                <w:color w:val="000000" w:themeColor="text1"/>
                <w:spacing w:val="4"/>
                <w:sz w:val="22"/>
                <w:lang w:val="en-US"/>
              </w:rPr>
            </w:pPr>
            <w:r w:rsidRPr="004B0FC2">
              <w:rPr>
                <w:rFonts w:ascii="Sylfaen" w:hAnsi="Sylfaen"/>
                <w:b/>
                <w:color w:val="000000" w:themeColor="text1"/>
                <w:spacing w:val="4"/>
                <w:sz w:val="22"/>
                <w:lang w:val="en-US"/>
              </w:rPr>
              <w:t>7.</w:t>
            </w:r>
          </w:p>
        </w:tc>
      </w:tr>
      <w:tr w:rsidR="004B0FC2" w:rsidRPr="004B0FC2" w14:paraId="11225324" w14:textId="77777777" w:rsidTr="007D4942">
        <w:trPr>
          <w:cantSplit/>
          <w:trHeight w:val="902"/>
        </w:trPr>
        <w:tc>
          <w:tcPr>
            <w:tcW w:w="450" w:type="dxa"/>
            <w:tcBorders>
              <w:bottom w:val="single" w:sz="4" w:space="0" w:color="auto"/>
            </w:tcBorders>
            <w:shd w:val="clear" w:color="auto" w:fill="FFFFFF"/>
            <w:vAlign w:val="center"/>
          </w:tcPr>
          <w:p w14:paraId="589E7CF7" w14:textId="77777777" w:rsidR="00CE141B" w:rsidRPr="004B0FC2" w:rsidRDefault="00CE141B" w:rsidP="00CE141B">
            <w:pPr>
              <w:pStyle w:val="010"/>
              <w:numPr>
                <w:ilvl w:val="0"/>
                <w:numId w:val="56"/>
              </w:numPr>
              <w:spacing w:before="0" w:after="0"/>
              <w:ind w:left="0" w:firstLine="0"/>
              <w:jc w:val="center"/>
              <w:rPr>
                <w:rFonts w:ascii="Sylfaen" w:hAnsi="Sylfaen"/>
                <w:b/>
                <w:i/>
                <w:color w:val="000000" w:themeColor="text1"/>
                <w:spacing w:val="4"/>
                <w:sz w:val="22"/>
                <w:lang w:val="en-US"/>
              </w:rPr>
            </w:pPr>
          </w:p>
        </w:tc>
        <w:tc>
          <w:tcPr>
            <w:tcW w:w="1170" w:type="dxa"/>
            <w:tcBorders>
              <w:bottom w:val="single" w:sz="4" w:space="0" w:color="auto"/>
            </w:tcBorders>
            <w:shd w:val="clear" w:color="auto" w:fill="FFFFFF"/>
            <w:vAlign w:val="center"/>
          </w:tcPr>
          <w:p w14:paraId="532CEF1D" w14:textId="77777777" w:rsidR="00CE141B" w:rsidRPr="004B0FC2" w:rsidRDefault="00CE141B" w:rsidP="007D4942">
            <w:pPr>
              <w:rPr>
                <w:rFonts w:ascii="Sylfaen" w:hAnsi="Sylfaen"/>
                <w:color w:val="000000" w:themeColor="text1"/>
                <w:sz w:val="22"/>
                <w:szCs w:val="22"/>
                <w:lang w:val="es-ES"/>
              </w:rPr>
            </w:pPr>
          </w:p>
        </w:tc>
        <w:tc>
          <w:tcPr>
            <w:tcW w:w="1260" w:type="dxa"/>
            <w:tcBorders>
              <w:bottom w:val="single" w:sz="4" w:space="0" w:color="auto"/>
            </w:tcBorders>
            <w:shd w:val="clear" w:color="auto" w:fill="FFFFFF"/>
            <w:vAlign w:val="center"/>
          </w:tcPr>
          <w:p w14:paraId="7DDE0E23"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hy-AM"/>
              </w:rPr>
            </w:pPr>
          </w:p>
        </w:tc>
        <w:tc>
          <w:tcPr>
            <w:tcW w:w="1080" w:type="dxa"/>
            <w:tcBorders>
              <w:bottom w:val="single" w:sz="4" w:space="0" w:color="auto"/>
            </w:tcBorders>
            <w:shd w:val="clear" w:color="auto" w:fill="FFFFFF"/>
            <w:vAlign w:val="center"/>
          </w:tcPr>
          <w:p w14:paraId="4AD1566A" w14:textId="77777777" w:rsidR="00CE141B" w:rsidRPr="004B0FC2" w:rsidRDefault="00CE141B" w:rsidP="007D4942">
            <w:pPr>
              <w:pStyle w:val="010"/>
              <w:spacing w:before="0" w:after="0"/>
              <w:ind w:left="0" w:firstLine="0"/>
              <w:jc w:val="center"/>
              <w:rPr>
                <w:rFonts w:ascii="Sylfaen" w:hAnsi="Sylfaen"/>
                <w:color w:val="000000" w:themeColor="text1"/>
                <w:sz w:val="22"/>
                <w:lang w:val="hy-AM"/>
              </w:rPr>
            </w:pPr>
          </w:p>
        </w:tc>
        <w:tc>
          <w:tcPr>
            <w:tcW w:w="990" w:type="dxa"/>
            <w:tcBorders>
              <w:bottom w:val="single" w:sz="4" w:space="0" w:color="auto"/>
            </w:tcBorders>
            <w:shd w:val="clear" w:color="auto" w:fill="FFFFFF"/>
            <w:vAlign w:val="center"/>
          </w:tcPr>
          <w:p w14:paraId="5BED0A88"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hy-AM"/>
              </w:rPr>
            </w:pPr>
          </w:p>
        </w:tc>
        <w:tc>
          <w:tcPr>
            <w:tcW w:w="2520" w:type="dxa"/>
            <w:tcBorders>
              <w:bottom w:val="single" w:sz="4" w:space="0" w:color="auto"/>
            </w:tcBorders>
            <w:shd w:val="clear" w:color="auto" w:fill="FFFFFF"/>
            <w:vAlign w:val="center"/>
          </w:tcPr>
          <w:p w14:paraId="2FB9DE12"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en-US"/>
              </w:rPr>
            </w:pPr>
          </w:p>
        </w:tc>
        <w:tc>
          <w:tcPr>
            <w:tcW w:w="2561" w:type="dxa"/>
            <w:tcBorders>
              <w:bottom w:val="single" w:sz="4" w:space="0" w:color="auto"/>
            </w:tcBorders>
            <w:shd w:val="clear" w:color="auto" w:fill="FFFFFF"/>
            <w:vAlign w:val="center"/>
          </w:tcPr>
          <w:p w14:paraId="08892A24"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rPr>
            </w:pPr>
          </w:p>
        </w:tc>
      </w:tr>
      <w:tr w:rsidR="004B0FC2" w:rsidRPr="004B0FC2" w14:paraId="034B2F90" w14:textId="77777777" w:rsidTr="007D4942">
        <w:trPr>
          <w:cantSplit/>
          <w:trHeight w:val="902"/>
        </w:trPr>
        <w:tc>
          <w:tcPr>
            <w:tcW w:w="450" w:type="dxa"/>
            <w:tcBorders>
              <w:bottom w:val="single" w:sz="4" w:space="0" w:color="auto"/>
            </w:tcBorders>
            <w:shd w:val="clear" w:color="auto" w:fill="FFFFFF"/>
            <w:vAlign w:val="center"/>
          </w:tcPr>
          <w:p w14:paraId="6CDC380F" w14:textId="77777777" w:rsidR="00CE141B" w:rsidRPr="004B0FC2" w:rsidRDefault="00CE141B" w:rsidP="00CE141B">
            <w:pPr>
              <w:pStyle w:val="010"/>
              <w:numPr>
                <w:ilvl w:val="0"/>
                <w:numId w:val="56"/>
              </w:numPr>
              <w:spacing w:before="0" w:after="0"/>
              <w:ind w:left="0" w:firstLine="0"/>
              <w:jc w:val="center"/>
              <w:rPr>
                <w:rFonts w:ascii="Sylfaen" w:hAnsi="Sylfaen"/>
                <w:b/>
                <w:i/>
                <w:color w:val="000000" w:themeColor="text1"/>
                <w:spacing w:val="4"/>
                <w:sz w:val="22"/>
                <w:lang w:val="en-US"/>
              </w:rPr>
            </w:pPr>
          </w:p>
        </w:tc>
        <w:tc>
          <w:tcPr>
            <w:tcW w:w="1170" w:type="dxa"/>
            <w:tcBorders>
              <w:bottom w:val="single" w:sz="4" w:space="0" w:color="auto"/>
            </w:tcBorders>
            <w:shd w:val="clear" w:color="auto" w:fill="FFFFFF"/>
            <w:vAlign w:val="center"/>
          </w:tcPr>
          <w:p w14:paraId="575F8930" w14:textId="77777777" w:rsidR="00CE141B" w:rsidRPr="004B0FC2" w:rsidRDefault="00CE141B" w:rsidP="007D4942">
            <w:pPr>
              <w:rPr>
                <w:rFonts w:ascii="Sylfaen" w:hAnsi="Sylfaen"/>
                <w:color w:val="000000" w:themeColor="text1"/>
                <w:sz w:val="22"/>
                <w:szCs w:val="22"/>
                <w:lang w:val="es-ES"/>
              </w:rPr>
            </w:pPr>
          </w:p>
        </w:tc>
        <w:tc>
          <w:tcPr>
            <w:tcW w:w="1260" w:type="dxa"/>
            <w:tcBorders>
              <w:bottom w:val="single" w:sz="4" w:space="0" w:color="auto"/>
            </w:tcBorders>
            <w:shd w:val="clear" w:color="auto" w:fill="FFFFFF"/>
            <w:vAlign w:val="center"/>
          </w:tcPr>
          <w:p w14:paraId="071EEC74"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hy-AM"/>
              </w:rPr>
            </w:pPr>
          </w:p>
        </w:tc>
        <w:tc>
          <w:tcPr>
            <w:tcW w:w="1080" w:type="dxa"/>
            <w:tcBorders>
              <w:bottom w:val="single" w:sz="4" w:space="0" w:color="auto"/>
            </w:tcBorders>
            <w:shd w:val="clear" w:color="auto" w:fill="FFFFFF"/>
            <w:vAlign w:val="center"/>
          </w:tcPr>
          <w:p w14:paraId="4861D4D7" w14:textId="77777777" w:rsidR="00CE141B" w:rsidRPr="004B0FC2" w:rsidRDefault="00CE141B" w:rsidP="007D4942">
            <w:pPr>
              <w:pStyle w:val="010"/>
              <w:spacing w:before="0" w:after="0"/>
              <w:ind w:left="0" w:firstLine="0"/>
              <w:jc w:val="center"/>
              <w:rPr>
                <w:rFonts w:ascii="Sylfaen" w:hAnsi="Sylfaen"/>
                <w:color w:val="000000" w:themeColor="text1"/>
                <w:sz w:val="22"/>
                <w:lang w:val="hy-AM"/>
              </w:rPr>
            </w:pPr>
          </w:p>
        </w:tc>
        <w:tc>
          <w:tcPr>
            <w:tcW w:w="990" w:type="dxa"/>
            <w:tcBorders>
              <w:bottom w:val="single" w:sz="4" w:space="0" w:color="auto"/>
            </w:tcBorders>
            <w:shd w:val="clear" w:color="auto" w:fill="FFFFFF"/>
            <w:vAlign w:val="center"/>
          </w:tcPr>
          <w:p w14:paraId="6C2F0682"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hy-AM"/>
              </w:rPr>
            </w:pPr>
          </w:p>
        </w:tc>
        <w:tc>
          <w:tcPr>
            <w:tcW w:w="2520" w:type="dxa"/>
            <w:tcBorders>
              <w:bottom w:val="single" w:sz="4" w:space="0" w:color="auto"/>
            </w:tcBorders>
            <w:shd w:val="clear" w:color="auto" w:fill="FFFFFF"/>
            <w:vAlign w:val="center"/>
          </w:tcPr>
          <w:p w14:paraId="6319913A"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lang w:val="en-US"/>
              </w:rPr>
            </w:pPr>
          </w:p>
        </w:tc>
        <w:tc>
          <w:tcPr>
            <w:tcW w:w="2561" w:type="dxa"/>
            <w:tcBorders>
              <w:bottom w:val="single" w:sz="4" w:space="0" w:color="auto"/>
            </w:tcBorders>
            <w:shd w:val="clear" w:color="auto" w:fill="FFFFFF"/>
            <w:vAlign w:val="center"/>
          </w:tcPr>
          <w:p w14:paraId="66E53C67" w14:textId="77777777" w:rsidR="00CE141B" w:rsidRPr="004B0FC2" w:rsidRDefault="00CE141B" w:rsidP="007D4942">
            <w:pPr>
              <w:pStyle w:val="aff9"/>
              <w:spacing w:before="0" w:after="0"/>
              <w:ind w:left="0" w:right="0"/>
              <w:jc w:val="center"/>
              <w:rPr>
                <w:rFonts w:ascii="Sylfaen" w:hAnsi="Sylfaen"/>
                <w:snapToGrid/>
                <w:color w:val="000000" w:themeColor="text1"/>
                <w:sz w:val="22"/>
                <w:szCs w:val="22"/>
              </w:rPr>
            </w:pPr>
          </w:p>
        </w:tc>
      </w:tr>
      <w:tr w:rsidR="004B0FC2" w:rsidRPr="004B0FC2" w14:paraId="2B117059" w14:textId="77777777" w:rsidTr="007D4942">
        <w:trPr>
          <w:cantSplit/>
          <w:trHeight w:val="311"/>
        </w:trPr>
        <w:tc>
          <w:tcPr>
            <w:tcW w:w="450" w:type="dxa"/>
            <w:shd w:val="clear" w:color="auto" w:fill="FFFFFF"/>
            <w:vAlign w:val="center"/>
          </w:tcPr>
          <w:p w14:paraId="766C4941" w14:textId="77777777" w:rsidR="00CE141B" w:rsidRPr="004B0FC2" w:rsidRDefault="00CE141B" w:rsidP="00CE141B">
            <w:pPr>
              <w:pStyle w:val="010"/>
              <w:numPr>
                <w:ilvl w:val="0"/>
                <w:numId w:val="56"/>
              </w:numPr>
              <w:spacing w:before="0" w:after="0"/>
              <w:ind w:left="0" w:firstLine="0"/>
              <w:jc w:val="center"/>
              <w:rPr>
                <w:rFonts w:ascii="Sylfaen" w:hAnsi="Sylfaen"/>
                <w:b/>
                <w:i/>
                <w:color w:val="000000" w:themeColor="text1"/>
                <w:spacing w:val="4"/>
                <w:sz w:val="22"/>
                <w:lang w:val="hy-AM"/>
              </w:rPr>
            </w:pPr>
          </w:p>
        </w:tc>
        <w:tc>
          <w:tcPr>
            <w:tcW w:w="1170" w:type="dxa"/>
            <w:shd w:val="clear" w:color="auto" w:fill="FFFFFF"/>
            <w:vAlign w:val="center"/>
          </w:tcPr>
          <w:p w14:paraId="33432752" w14:textId="77777777" w:rsidR="00CE141B" w:rsidRPr="004B0FC2" w:rsidRDefault="00CE141B" w:rsidP="007D4942">
            <w:pPr>
              <w:jc w:val="center"/>
              <w:rPr>
                <w:rFonts w:ascii="Sylfaen" w:hAnsi="Sylfaen"/>
                <w:b/>
                <w:color w:val="000000" w:themeColor="text1"/>
                <w:sz w:val="22"/>
                <w:szCs w:val="22"/>
                <w:lang w:val="hy-AM"/>
              </w:rPr>
            </w:pPr>
            <w:r w:rsidRPr="004B0FC2">
              <w:rPr>
                <w:rFonts w:ascii="Sylfaen" w:hAnsi="Sylfaen"/>
                <w:b/>
                <w:color w:val="000000" w:themeColor="text1"/>
                <w:sz w:val="22"/>
                <w:szCs w:val="22"/>
                <w:lang w:val="hy-AM"/>
              </w:rPr>
              <w:t>Ընդամենը</w:t>
            </w:r>
          </w:p>
          <w:p w14:paraId="32484424" w14:textId="77777777" w:rsidR="00CE141B" w:rsidRPr="004B0FC2" w:rsidRDefault="00CE141B" w:rsidP="007D4942">
            <w:pPr>
              <w:jc w:val="center"/>
              <w:rPr>
                <w:rFonts w:ascii="Sylfaen" w:hAnsi="Sylfaen"/>
                <w:b/>
                <w:color w:val="000000" w:themeColor="text1"/>
                <w:sz w:val="22"/>
                <w:szCs w:val="22"/>
                <w:lang w:val="hy-AM"/>
              </w:rPr>
            </w:pPr>
          </w:p>
        </w:tc>
        <w:tc>
          <w:tcPr>
            <w:tcW w:w="1260" w:type="dxa"/>
            <w:shd w:val="clear" w:color="auto" w:fill="FFFFFF"/>
            <w:vAlign w:val="center"/>
          </w:tcPr>
          <w:p w14:paraId="196ADA45" w14:textId="77777777" w:rsidR="00CE141B" w:rsidRPr="004B0FC2" w:rsidRDefault="00CE141B" w:rsidP="007D4942">
            <w:pPr>
              <w:pStyle w:val="aff9"/>
              <w:spacing w:before="0" w:after="0"/>
              <w:ind w:left="0" w:right="0"/>
              <w:jc w:val="center"/>
              <w:rPr>
                <w:rFonts w:ascii="Sylfaen" w:hAnsi="Sylfaen"/>
                <w:b/>
                <w:color w:val="000000" w:themeColor="text1"/>
                <w:spacing w:val="4"/>
                <w:sz w:val="22"/>
                <w:szCs w:val="22"/>
                <w:lang w:val="hy-AM"/>
              </w:rPr>
            </w:pPr>
          </w:p>
        </w:tc>
        <w:tc>
          <w:tcPr>
            <w:tcW w:w="1080" w:type="dxa"/>
            <w:shd w:val="clear" w:color="auto" w:fill="FFFFFF"/>
            <w:vAlign w:val="center"/>
          </w:tcPr>
          <w:p w14:paraId="33443D98" w14:textId="77777777" w:rsidR="00CE141B" w:rsidRPr="004B0FC2" w:rsidRDefault="00CE141B" w:rsidP="007D4942">
            <w:pPr>
              <w:pStyle w:val="aff9"/>
              <w:spacing w:before="0" w:after="0"/>
              <w:ind w:left="0" w:right="0"/>
              <w:jc w:val="center"/>
              <w:rPr>
                <w:rFonts w:ascii="Sylfaen" w:hAnsi="Sylfaen" w:cs="Sylfaen"/>
                <w:b/>
                <w:color w:val="000000" w:themeColor="text1"/>
                <w:sz w:val="22"/>
                <w:szCs w:val="22"/>
                <w:lang w:val="hy-AM"/>
              </w:rPr>
            </w:pPr>
          </w:p>
        </w:tc>
        <w:tc>
          <w:tcPr>
            <w:tcW w:w="990" w:type="dxa"/>
            <w:shd w:val="clear" w:color="auto" w:fill="FFFFFF"/>
            <w:vAlign w:val="center"/>
          </w:tcPr>
          <w:p w14:paraId="5BFBB05B" w14:textId="77777777" w:rsidR="00CE141B" w:rsidRPr="004B0FC2" w:rsidRDefault="00CE141B" w:rsidP="007D4942">
            <w:pPr>
              <w:pStyle w:val="010"/>
              <w:spacing w:before="0" w:after="0"/>
              <w:ind w:left="0" w:firstLine="0"/>
              <w:jc w:val="center"/>
              <w:rPr>
                <w:rFonts w:ascii="Sylfaen" w:hAnsi="Sylfaen"/>
                <w:b/>
                <w:color w:val="000000" w:themeColor="text1"/>
                <w:sz w:val="22"/>
                <w:lang w:val="hy-AM"/>
              </w:rPr>
            </w:pPr>
          </w:p>
        </w:tc>
        <w:tc>
          <w:tcPr>
            <w:tcW w:w="2520" w:type="dxa"/>
            <w:shd w:val="clear" w:color="auto" w:fill="FFFFFF"/>
            <w:vAlign w:val="center"/>
          </w:tcPr>
          <w:p w14:paraId="61A97F7A" w14:textId="77777777" w:rsidR="00CE141B" w:rsidRPr="004B0FC2" w:rsidRDefault="00CE141B" w:rsidP="007D4942">
            <w:pPr>
              <w:pStyle w:val="aff9"/>
              <w:spacing w:before="0" w:after="0"/>
              <w:ind w:left="0" w:right="0"/>
              <w:jc w:val="center"/>
              <w:rPr>
                <w:rFonts w:ascii="Sylfaen" w:hAnsi="Sylfaen"/>
                <w:b/>
                <w:color w:val="000000" w:themeColor="text1"/>
                <w:spacing w:val="4"/>
                <w:sz w:val="22"/>
                <w:szCs w:val="22"/>
                <w:lang w:val="hy-AM"/>
              </w:rPr>
            </w:pPr>
          </w:p>
        </w:tc>
        <w:tc>
          <w:tcPr>
            <w:tcW w:w="2561" w:type="dxa"/>
            <w:shd w:val="clear" w:color="auto" w:fill="FFFFFF"/>
            <w:vAlign w:val="center"/>
          </w:tcPr>
          <w:p w14:paraId="3E8C6527" w14:textId="77777777" w:rsidR="00CE141B" w:rsidRPr="004B0FC2" w:rsidRDefault="00CE141B" w:rsidP="007D4942">
            <w:pPr>
              <w:pStyle w:val="aff9"/>
              <w:spacing w:before="0" w:after="0"/>
              <w:ind w:left="0" w:right="0"/>
              <w:jc w:val="center"/>
              <w:rPr>
                <w:rFonts w:ascii="Sylfaen" w:hAnsi="Sylfaen"/>
                <w:b/>
                <w:color w:val="000000" w:themeColor="text1"/>
                <w:spacing w:val="4"/>
                <w:sz w:val="22"/>
                <w:szCs w:val="22"/>
                <w:lang w:val="en-US"/>
              </w:rPr>
            </w:pPr>
          </w:p>
        </w:tc>
      </w:tr>
    </w:tbl>
    <w:p w14:paraId="570FBE61" w14:textId="77777777" w:rsidR="00CE141B" w:rsidRPr="004B0FC2" w:rsidRDefault="00CE141B" w:rsidP="00CE141B">
      <w:pPr>
        <w:tabs>
          <w:tab w:val="left" w:pos="2500"/>
        </w:tabs>
        <w:rPr>
          <w:rFonts w:ascii="Sylfaen" w:hAnsi="Sylfaen"/>
          <w:b/>
          <w:color w:val="000000" w:themeColor="text1"/>
          <w:sz w:val="22"/>
          <w:szCs w:val="22"/>
          <w:lang w:val="hy-AM"/>
        </w:rPr>
      </w:pPr>
    </w:p>
    <w:p w14:paraId="120763FC" w14:textId="77777777" w:rsidR="00CE141B" w:rsidRPr="004B0FC2" w:rsidRDefault="00CE141B" w:rsidP="00CE141B">
      <w:pPr>
        <w:tabs>
          <w:tab w:val="left" w:pos="4065"/>
        </w:tabs>
        <w:jc w:val="both"/>
        <w:rPr>
          <w:rFonts w:ascii="Sylfaen" w:hAnsi="Sylfaen"/>
          <w:color w:val="000000" w:themeColor="text1"/>
          <w:sz w:val="22"/>
          <w:szCs w:val="22"/>
          <w:lang w:val="hy-AM"/>
        </w:rPr>
      </w:pPr>
    </w:p>
    <w:p w14:paraId="40937EBB" w14:textId="77777777" w:rsidR="00CE141B" w:rsidRPr="004B0FC2" w:rsidRDefault="00CE141B" w:rsidP="00CE141B">
      <w:pPr>
        <w:tabs>
          <w:tab w:val="left" w:pos="4065"/>
        </w:tabs>
        <w:jc w:val="both"/>
        <w:rPr>
          <w:rFonts w:ascii="Sylfaen" w:hAnsi="Sylfaen"/>
          <w:color w:val="000000" w:themeColor="text1"/>
          <w:sz w:val="22"/>
          <w:szCs w:val="22"/>
          <w:lang w:val="hy-AM"/>
        </w:rPr>
      </w:pPr>
    </w:p>
    <w:p w14:paraId="7571B102" w14:textId="77777777" w:rsidR="00CE141B" w:rsidRPr="004B0FC2" w:rsidRDefault="00CE141B" w:rsidP="00CE141B">
      <w:pPr>
        <w:tabs>
          <w:tab w:val="left" w:pos="4065"/>
        </w:tabs>
        <w:jc w:val="both"/>
        <w:rPr>
          <w:color w:val="000000" w:themeColor="text1"/>
          <w:sz w:val="22"/>
          <w:szCs w:val="22"/>
          <w:lang w:val="hy-AM"/>
        </w:rPr>
      </w:pPr>
    </w:p>
    <w:p w14:paraId="25A09B34" w14:textId="77777777" w:rsidR="00CE141B" w:rsidRPr="004B0FC2" w:rsidRDefault="00CE141B" w:rsidP="00CE141B">
      <w:pPr>
        <w:tabs>
          <w:tab w:val="left" w:pos="4065"/>
        </w:tabs>
        <w:jc w:val="both"/>
        <w:rPr>
          <w:color w:val="000000" w:themeColor="text1"/>
          <w:sz w:val="22"/>
          <w:szCs w:val="22"/>
          <w:lang w:val="hy-AM"/>
        </w:rPr>
      </w:pPr>
    </w:p>
    <w:tbl>
      <w:tblPr>
        <w:tblW w:w="10243" w:type="dxa"/>
        <w:jc w:val="center"/>
        <w:tblLayout w:type="fixed"/>
        <w:tblLook w:val="0000" w:firstRow="0" w:lastRow="0" w:firstColumn="0" w:lastColumn="0" w:noHBand="0" w:noVBand="0"/>
      </w:tblPr>
      <w:tblGrid>
        <w:gridCol w:w="2841"/>
        <w:gridCol w:w="2772"/>
        <w:gridCol w:w="2171"/>
        <w:gridCol w:w="2459"/>
      </w:tblGrid>
      <w:tr w:rsidR="004B0FC2" w:rsidRPr="004B0FC2" w14:paraId="00A3AFC1" w14:textId="77777777" w:rsidTr="007D4942">
        <w:trPr>
          <w:jc w:val="center"/>
        </w:trPr>
        <w:tc>
          <w:tcPr>
            <w:tcW w:w="5613" w:type="dxa"/>
            <w:gridSpan w:val="2"/>
          </w:tcPr>
          <w:p w14:paraId="1D6EEEF0"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Arial"/>
                <w:b/>
                <w:color w:val="000000" w:themeColor="text1"/>
                <w:lang w:val="hy-AM"/>
              </w:rPr>
              <w:t>Գնորդ</w:t>
            </w:r>
          </w:p>
          <w:p w14:paraId="43D126E2" w14:textId="77777777" w:rsidR="00CE141B" w:rsidRPr="004B0FC2" w:rsidRDefault="00CE141B" w:rsidP="007D4942">
            <w:pPr>
              <w:pStyle w:val="aff7"/>
              <w:jc w:val="center"/>
              <w:rPr>
                <w:rFonts w:ascii="Sylfaen" w:hAnsi="Sylfaen" w:cs="Sylfaen"/>
                <w:color w:val="000000" w:themeColor="text1"/>
                <w:lang w:val="hy-AM"/>
              </w:rPr>
            </w:pPr>
          </w:p>
        </w:tc>
        <w:tc>
          <w:tcPr>
            <w:tcW w:w="4630" w:type="dxa"/>
            <w:gridSpan w:val="2"/>
          </w:tcPr>
          <w:p w14:paraId="49CD80B2"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Arial"/>
                <w:b/>
                <w:color w:val="000000" w:themeColor="text1"/>
                <w:lang w:val="hy-AM"/>
              </w:rPr>
              <w:t>Մատակարար</w:t>
            </w:r>
          </w:p>
          <w:p w14:paraId="6BCF0946"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 xml:space="preserve"> </w:t>
            </w:r>
          </w:p>
        </w:tc>
      </w:tr>
      <w:tr w:rsidR="004B0FC2" w:rsidRPr="004B0FC2" w14:paraId="5A5B4D1C" w14:textId="77777777" w:rsidTr="007D4942">
        <w:trPr>
          <w:jc w:val="center"/>
        </w:trPr>
        <w:tc>
          <w:tcPr>
            <w:tcW w:w="5613" w:type="dxa"/>
            <w:gridSpan w:val="2"/>
          </w:tcPr>
          <w:p w14:paraId="229A3331" w14:textId="77777777" w:rsidR="00CE141B" w:rsidRPr="004B0FC2" w:rsidRDefault="00CE141B" w:rsidP="007D4942">
            <w:pPr>
              <w:pStyle w:val="aff7"/>
              <w:jc w:val="center"/>
              <w:rPr>
                <w:rFonts w:ascii="Sylfaen" w:hAnsi="Sylfaen" w:cs="Sylfaen"/>
                <w:b/>
                <w:color w:val="000000" w:themeColor="text1"/>
                <w:lang w:val="hy-AM"/>
              </w:rPr>
            </w:pPr>
            <w:r w:rsidRPr="004B0FC2">
              <w:rPr>
                <w:rFonts w:ascii="Sylfaen" w:hAnsi="Sylfaen" w:cs="Sylfaen"/>
                <w:b/>
                <w:color w:val="000000" w:themeColor="text1"/>
                <w:lang w:val="hy-AM"/>
              </w:rPr>
              <w:t>«Հրազդանի էներգետիկ կազմակերպություն (ՀրազՋԷԿ)» ԲԲԸ</w:t>
            </w:r>
          </w:p>
          <w:p w14:paraId="10AA9B7F" w14:textId="77777777" w:rsidR="00CE141B" w:rsidRPr="004B0FC2" w:rsidRDefault="00CE141B" w:rsidP="007D4942">
            <w:pPr>
              <w:pStyle w:val="aff7"/>
              <w:jc w:val="center"/>
              <w:rPr>
                <w:rFonts w:ascii="Sylfaen" w:hAnsi="Sylfaen" w:cs="Sylfaen"/>
                <w:color w:val="000000" w:themeColor="text1"/>
                <w:lang w:val="hy-AM"/>
              </w:rPr>
            </w:pPr>
            <w:r w:rsidRPr="004B0FC2">
              <w:rPr>
                <w:rFonts w:ascii="Sylfaen" w:hAnsi="Sylfaen" w:cs="Arial"/>
                <w:color w:val="000000" w:themeColor="text1"/>
                <w:lang w:val="hy-AM"/>
              </w:rPr>
              <w:t>Հասցե՝ ՀՀ, 2302, ք. Հրազդան, Գործարանային փողոց 1</w:t>
            </w:r>
          </w:p>
          <w:p w14:paraId="7C1C1B0E" w14:textId="77777777" w:rsidR="00CE141B" w:rsidRPr="004B0FC2" w:rsidRDefault="00CE141B" w:rsidP="007D4942">
            <w:pPr>
              <w:pStyle w:val="aff7"/>
              <w:jc w:val="center"/>
              <w:rPr>
                <w:rFonts w:ascii="Sylfaen" w:hAnsi="Sylfaen" w:cs="Arial"/>
                <w:b/>
                <w:color w:val="000000" w:themeColor="text1"/>
                <w:lang w:val="hy-AM"/>
              </w:rPr>
            </w:pPr>
          </w:p>
        </w:tc>
        <w:tc>
          <w:tcPr>
            <w:tcW w:w="4630" w:type="dxa"/>
            <w:gridSpan w:val="2"/>
          </w:tcPr>
          <w:p w14:paraId="5D46EE52" w14:textId="77777777" w:rsidR="00CE141B" w:rsidRPr="004B0FC2" w:rsidRDefault="00CE141B" w:rsidP="007D4942">
            <w:pPr>
              <w:pStyle w:val="aff7"/>
              <w:jc w:val="center"/>
              <w:rPr>
                <w:rFonts w:ascii="Times New Roman" w:hAnsi="Times New Roman"/>
                <w:b/>
                <w:color w:val="000000" w:themeColor="text1"/>
                <w:lang w:val="hy-AM"/>
              </w:rPr>
            </w:pPr>
            <w:r w:rsidRPr="004B0FC2">
              <w:rPr>
                <w:rFonts w:ascii="Sylfaen" w:hAnsi="Sylfaen" w:cs="Sylfaen"/>
                <w:b/>
                <w:color w:val="000000" w:themeColor="text1"/>
                <w:lang w:val="hy-AM"/>
              </w:rPr>
              <w:t>«</w:t>
            </w:r>
            <w:r w:rsidRPr="004B0FC2">
              <w:rPr>
                <w:rFonts w:ascii="Times New Roman" w:hAnsi="Times New Roman"/>
                <w:b/>
                <w:color w:val="000000" w:themeColor="text1"/>
                <w:lang w:val="hy-AM"/>
              </w:rPr>
              <w:t>․․․․․․․․․․․․․․․․․․․․․</w:t>
            </w:r>
            <w:r w:rsidRPr="004B0FC2">
              <w:rPr>
                <w:rFonts w:ascii="Sylfaen" w:hAnsi="Sylfaen" w:cs="Sylfaen"/>
                <w:b/>
                <w:color w:val="000000" w:themeColor="text1"/>
                <w:lang w:val="hy-AM"/>
              </w:rPr>
              <w:t>» </w:t>
            </w:r>
            <w:r w:rsidRPr="004B0FC2">
              <w:rPr>
                <w:rFonts w:ascii="Times New Roman" w:hAnsi="Times New Roman"/>
                <w:b/>
                <w:color w:val="000000" w:themeColor="text1"/>
                <w:lang w:val="hy-AM"/>
              </w:rPr>
              <w:t>․․․․․․․․․․․․․․․․</w:t>
            </w:r>
          </w:p>
          <w:p w14:paraId="0531962F" w14:textId="77777777" w:rsidR="00CE141B" w:rsidRPr="004B0FC2" w:rsidRDefault="00CE141B" w:rsidP="007D4942">
            <w:pPr>
              <w:pStyle w:val="aff7"/>
              <w:jc w:val="center"/>
              <w:rPr>
                <w:rFonts w:ascii="Times New Roman" w:hAnsi="Times New Roman"/>
                <w:b/>
                <w:color w:val="000000" w:themeColor="text1"/>
                <w:lang w:val="hy-AM"/>
              </w:rPr>
            </w:pPr>
            <w:r w:rsidRPr="004B0FC2">
              <w:rPr>
                <w:rFonts w:ascii="Sylfaen" w:hAnsi="Sylfaen" w:cs="Arial"/>
                <w:color w:val="000000" w:themeColor="text1"/>
                <w:lang w:val="hy-AM"/>
              </w:rPr>
              <w:t>Հասցե՝ ք</w:t>
            </w:r>
            <w:r w:rsidRPr="004B0FC2">
              <w:rPr>
                <w:rFonts w:ascii="Times New Roman" w:hAnsi="Times New Roman"/>
                <w:color w:val="000000" w:themeColor="text1"/>
                <w:lang w:val="hy-AM"/>
              </w:rPr>
              <w:t>․․․․․․․․․․․․․․․․․․․․․, ․․․․․․․․․․․․․․․․․․․․․․․․</w:t>
            </w:r>
          </w:p>
        </w:tc>
      </w:tr>
      <w:tr w:rsidR="004B0FC2" w:rsidRPr="004B0FC2" w14:paraId="32082935" w14:textId="77777777" w:rsidTr="007D4942">
        <w:trPr>
          <w:jc w:val="center"/>
        </w:trPr>
        <w:tc>
          <w:tcPr>
            <w:tcW w:w="5613" w:type="dxa"/>
            <w:gridSpan w:val="2"/>
          </w:tcPr>
          <w:p w14:paraId="7BAA024F" w14:textId="77777777" w:rsidR="00CE141B" w:rsidRPr="004B0FC2" w:rsidRDefault="00CE141B" w:rsidP="007D4942">
            <w:pPr>
              <w:pStyle w:val="aff7"/>
              <w:jc w:val="center"/>
              <w:rPr>
                <w:rFonts w:ascii="Sylfaen" w:hAnsi="Sylfaen" w:cs="Sylfaen"/>
                <w:color w:val="000000" w:themeColor="text1"/>
                <w:lang w:val="hy-AM"/>
              </w:rPr>
            </w:pPr>
            <w:r w:rsidRPr="004B0FC2">
              <w:rPr>
                <w:rFonts w:ascii="Sylfaen" w:hAnsi="Sylfaen" w:cs="Arial"/>
                <w:color w:val="000000" w:themeColor="text1"/>
                <w:lang w:val="hy-AM"/>
              </w:rPr>
              <w:t xml:space="preserve"> ՀՎՀՀ՝</w:t>
            </w:r>
            <w:r w:rsidRPr="004B0FC2">
              <w:rPr>
                <w:rFonts w:ascii="Sylfaen" w:hAnsi="Sylfaen" w:cs="Sylfaen"/>
                <w:color w:val="000000" w:themeColor="text1"/>
                <w:lang w:val="hy-AM"/>
              </w:rPr>
              <w:t xml:space="preserve"> </w:t>
            </w:r>
            <w:r w:rsidRPr="004B0FC2">
              <w:rPr>
                <w:rFonts w:ascii="Sylfaen" w:hAnsi="Sylfaen" w:cs="Arial"/>
                <w:color w:val="000000" w:themeColor="text1"/>
                <w:lang w:val="hy-AM"/>
              </w:rPr>
              <w:t>03015742</w:t>
            </w:r>
          </w:p>
          <w:p w14:paraId="44279A6B"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«Ամերիաբանկ» ՓԲԸ</w:t>
            </w:r>
          </w:p>
          <w:p w14:paraId="3E5BCF51"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Հ/Հ` 15700-04334980100</w:t>
            </w:r>
          </w:p>
          <w:p w14:paraId="632D2519"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e-mail:  info@raztes.am</w:t>
            </w:r>
          </w:p>
          <w:p w14:paraId="55F525A5" w14:textId="77777777" w:rsidR="00CE141B" w:rsidRPr="004B0FC2" w:rsidRDefault="00CE141B" w:rsidP="007D4942">
            <w:pPr>
              <w:pStyle w:val="aff7"/>
              <w:jc w:val="center"/>
              <w:rPr>
                <w:rFonts w:ascii="Sylfaen" w:hAnsi="Sylfaen" w:cs="Arial"/>
                <w:b/>
                <w:color w:val="000000" w:themeColor="text1"/>
                <w:lang w:val="hy-AM"/>
              </w:rPr>
            </w:pPr>
          </w:p>
        </w:tc>
        <w:tc>
          <w:tcPr>
            <w:tcW w:w="4630" w:type="dxa"/>
            <w:gridSpan w:val="2"/>
          </w:tcPr>
          <w:p w14:paraId="38B2048E"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 xml:space="preserve">ՀՎՀՀ՝ </w:t>
            </w:r>
            <w:r w:rsidRPr="004B0FC2">
              <w:rPr>
                <w:rFonts w:ascii="Times New Roman" w:hAnsi="Times New Roman"/>
                <w:color w:val="000000" w:themeColor="text1"/>
                <w:lang w:val="hy-AM"/>
              </w:rPr>
              <w:t>․․․․․․․․․․․․․․․․․․․․</w:t>
            </w:r>
          </w:p>
          <w:p w14:paraId="20659EB8"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 xml:space="preserve">Հ/հ   </w:t>
            </w:r>
            <w:r w:rsidRPr="004B0FC2">
              <w:rPr>
                <w:rFonts w:ascii="Times New Roman" w:hAnsi="Times New Roman"/>
                <w:color w:val="000000" w:themeColor="text1"/>
                <w:lang w:val="hy-AM"/>
              </w:rPr>
              <w:t>․․․․․․․․․․․․․․․․․․․․</w:t>
            </w:r>
          </w:p>
          <w:p w14:paraId="7586B83B"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w:t>
            </w:r>
            <w:r w:rsidRPr="004B0FC2">
              <w:rPr>
                <w:rFonts w:ascii="Times New Roman" w:hAnsi="Times New Roman"/>
                <w:color w:val="000000" w:themeColor="text1"/>
                <w:lang w:val="hy-AM"/>
              </w:rPr>
              <w:t>․․․․․․․․․․․․․․․․․․</w:t>
            </w:r>
            <w:r w:rsidRPr="004B0FC2">
              <w:rPr>
                <w:rFonts w:ascii="Sylfaen" w:hAnsi="Sylfaen" w:cs="Arial"/>
                <w:color w:val="000000" w:themeColor="text1"/>
                <w:lang w:val="hy-AM"/>
              </w:rPr>
              <w:t xml:space="preserve">բանկ» </w:t>
            </w:r>
            <w:r w:rsidRPr="004B0FC2">
              <w:rPr>
                <w:rFonts w:ascii="Times New Roman" w:hAnsi="Times New Roman"/>
                <w:color w:val="000000" w:themeColor="text1"/>
                <w:lang w:val="hy-AM"/>
              </w:rPr>
              <w:t>․․․․․․․․․․</w:t>
            </w:r>
          </w:p>
          <w:p w14:paraId="4C56A2E6" w14:textId="77777777" w:rsidR="00CE141B" w:rsidRPr="004B0FC2" w:rsidRDefault="00CE141B" w:rsidP="007D4942">
            <w:pPr>
              <w:pStyle w:val="aff7"/>
              <w:jc w:val="center"/>
              <w:rPr>
                <w:rFonts w:ascii="Sylfaen" w:hAnsi="Sylfaen" w:cs="Arial"/>
                <w:color w:val="000000" w:themeColor="text1"/>
                <w:lang w:val="hy-AM"/>
              </w:rPr>
            </w:pPr>
            <w:r w:rsidRPr="004B0FC2">
              <w:rPr>
                <w:rFonts w:ascii="Sylfaen" w:hAnsi="Sylfaen" w:cs="Arial"/>
                <w:color w:val="000000" w:themeColor="text1"/>
                <w:lang w:val="hy-AM"/>
              </w:rPr>
              <w:t xml:space="preserve">e-mail: </w:t>
            </w:r>
            <w:r w:rsidRPr="004B0FC2">
              <w:rPr>
                <w:rFonts w:ascii="Times New Roman" w:hAnsi="Times New Roman"/>
                <w:color w:val="000000" w:themeColor="text1"/>
                <w:lang w:val="hy-AM"/>
              </w:rPr>
              <w:t>․․․․․․․․․․․․․․․․․․․․․․․․․․․</w:t>
            </w:r>
          </w:p>
          <w:p w14:paraId="32B427F3" w14:textId="77777777" w:rsidR="00CE141B" w:rsidRPr="004B0FC2" w:rsidRDefault="00CE141B" w:rsidP="007D4942">
            <w:pPr>
              <w:pStyle w:val="aff7"/>
              <w:jc w:val="center"/>
              <w:rPr>
                <w:rFonts w:ascii="Times New Roman" w:hAnsi="Times New Roman"/>
                <w:color w:val="000000" w:themeColor="text1"/>
                <w:lang w:val="hy-AM"/>
              </w:rPr>
            </w:pPr>
            <w:r w:rsidRPr="004B0FC2">
              <w:rPr>
                <w:rFonts w:ascii="Sylfaen" w:hAnsi="Sylfaen" w:cs="Arial"/>
                <w:color w:val="000000" w:themeColor="text1"/>
                <w:lang w:val="hy-AM"/>
              </w:rPr>
              <w:t>Հեռ։ +</w:t>
            </w:r>
            <w:r w:rsidRPr="004B0FC2">
              <w:rPr>
                <w:rFonts w:ascii="Times New Roman" w:hAnsi="Times New Roman"/>
                <w:color w:val="000000" w:themeColor="text1"/>
                <w:lang w:val="hy-AM"/>
              </w:rPr>
              <w:t>․․․․․․․․․․․․․․․․․․․․․․․․․․․․․․</w:t>
            </w:r>
          </w:p>
          <w:p w14:paraId="446D5950" w14:textId="77777777" w:rsidR="00CE141B" w:rsidRPr="004B0FC2" w:rsidRDefault="00CE141B" w:rsidP="007D4942">
            <w:pPr>
              <w:pStyle w:val="aff7"/>
              <w:jc w:val="center"/>
              <w:rPr>
                <w:rFonts w:ascii="Sylfaen" w:hAnsi="Sylfaen" w:cs="Arial"/>
                <w:b/>
                <w:color w:val="000000" w:themeColor="text1"/>
                <w:lang w:val="hy-AM"/>
              </w:rPr>
            </w:pPr>
          </w:p>
        </w:tc>
      </w:tr>
      <w:tr w:rsidR="004B0FC2" w:rsidRPr="004B0FC2" w14:paraId="3F4C47E3" w14:textId="77777777" w:rsidTr="007D4942">
        <w:trPr>
          <w:jc w:val="center"/>
        </w:trPr>
        <w:tc>
          <w:tcPr>
            <w:tcW w:w="5613" w:type="dxa"/>
            <w:gridSpan w:val="2"/>
          </w:tcPr>
          <w:p w14:paraId="7E21933E" w14:textId="77777777" w:rsidR="00CE141B" w:rsidRPr="004B0FC2" w:rsidRDefault="00CE141B" w:rsidP="007D4942">
            <w:pPr>
              <w:pStyle w:val="aff7"/>
              <w:spacing w:after="480"/>
              <w:jc w:val="center"/>
              <w:rPr>
                <w:rFonts w:ascii="Sylfaen" w:hAnsi="Sylfaen" w:cs="Arial"/>
                <w:color w:val="000000" w:themeColor="text1"/>
                <w:lang w:val="hy-AM"/>
              </w:rPr>
            </w:pPr>
            <w:r w:rsidRPr="004B0FC2">
              <w:rPr>
                <w:rFonts w:ascii="Sylfaen" w:hAnsi="Sylfaen" w:cs="Arial"/>
                <w:color w:val="000000" w:themeColor="text1"/>
                <w:lang w:val="hy-AM"/>
              </w:rPr>
              <w:t>Գլխավոր տնօրեն</w:t>
            </w:r>
          </w:p>
        </w:tc>
        <w:tc>
          <w:tcPr>
            <w:tcW w:w="4630" w:type="dxa"/>
            <w:gridSpan w:val="2"/>
          </w:tcPr>
          <w:p w14:paraId="691AAC2E" w14:textId="77777777" w:rsidR="00CE141B" w:rsidRPr="004B0FC2" w:rsidRDefault="00CE141B" w:rsidP="007D4942">
            <w:pPr>
              <w:pStyle w:val="aff7"/>
              <w:jc w:val="center"/>
              <w:rPr>
                <w:rFonts w:ascii="Sylfaen" w:hAnsi="Sylfaen" w:cs="Arial"/>
                <w:b/>
                <w:color w:val="000000" w:themeColor="text1"/>
                <w:lang w:val="hy-AM"/>
              </w:rPr>
            </w:pPr>
            <w:r w:rsidRPr="004B0FC2">
              <w:rPr>
                <w:rFonts w:ascii="Sylfaen" w:hAnsi="Sylfaen" w:cs="Arial"/>
                <w:color w:val="000000" w:themeColor="text1"/>
                <w:lang w:val="hy-AM"/>
              </w:rPr>
              <w:t>Տնօրեն</w:t>
            </w:r>
          </w:p>
        </w:tc>
      </w:tr>
      <w:tr w:rsidR="004B0FC2" w:rsidRPr="004B0FC2" w14:paraId="502784A6" w14:textId="77777777" w:rsidTr="007D4942">
        <w:trPr>
          <w:trHeight w:val="72"/>
          <w:jc w:val="center"/>
        </w:trPr>
        <w:tc>
          <w:tcPr>
            <w:tcW w:w="2841" w:type="dxa"/>
          </w:tcPr>
          <w:p w14:paraId="6C6EADDF" w14:textId="77777777" w:rsidR="00CE141B" w:rsidRPr="004B0FC2" w:rsidRDefault="00CE141B" w:rsidP="007D4942">
            <w:pPr>
              <w:rPr>
                <w:rFonts w:ascii="Sylfaen" w:hAnsi="Sylfaen"/>
                <w:b/>
                <w:bCs/>
                <w:color w:val="000000" w:themeColor="text1"/>
                <w:sz w:val="22"/>
                <w:szCs w:val="22"/>
                <w:lang w:val="hy-AM" w:eastAsia="ru-RU"/>
              </w:rPr>
            </w:pPr>
          </w:p>
        </w:tc>
        <w:tc>
          <w:tcPr>
            <w:tcW w:w="2772" w:type="dxa"/>
          </w:tcPr>
          <w:p w14:paraId="6D113F1E" w14:textId="77777777" w:rsidR="00CE141B" w:rsidRPr="004B0FC2" w:rsidRDefault="00CE141B" w:rsidP="007D4942">
            <w:pPr>
              <w:pStyle w:val="aff7"/>
              <w:rPr>
                <w:rFonts w:ascii="Sylfaen" w:hAnsi="Sylfaen" w:cs="Arial"/>
                <w:b/>
                <w:bCs/>
                <w:color w:val="000000" w:themeColor="text1"/>
                <w:lang w:val="hy-AM"/>
              </w:rPr>
            </w:pPr>
            <w:r w:rsidRPr="004B0FC2">
              <w:rPr>
                <w:rFonts w:ascii="Sylfaen" w:hAnsi="Sylfaen" w:cs="Arial"/>
                <w:b/>
                <w:bCs/>
                <w:color w:val="000000" w:themeColor="text1"/>
                <w:lang w:val="hy-AM"/>
              </w:rPr>
              <w:t>Ս. Կարայան</w:t>
            </w:r>
          </w:p>
        </w:tc>
        <w:tc>
          <w:tcPr>
            <w:tcW w:w="2171" w:type="dxa"/>
          </w:tcPr>
          <w:p w14:paraId="49AF4C85" w14:textId="77777777" w:rsidR="00CE141B" w:rsidRPr="004B0FC2" w:rsidRDefault="00CE141B" w:rsidP="007D4942">
            <w:pPr>
              <w:pStyle w:val="aff7"/>
              <w:jc w:val="center"/>
              <w:rPr>
                <w:rFonts w:ascii="Sylfaen" w:hAnsi="Sylfaen" w:cs="Arial"/>
                <w:b/>
                <w:bCs/>
                <w:color w:val="000000" w:themeColor="text1"/>
                <w:lang w:val="hy-AM"/>
              </w:rPr>
            </w:pPr>
          </w:p>
        </w:tc>
        <w:tc>
          <w:tcPr>
            <w:tcW w:w="2459" w:type="dxa"/>
          </w:tcPr>
          <w:p w14:paraId="65177670" w14:textId="77777777" w:rsidR="00CE141B" w:rsidRPr="004B0FC2" w:rsidRDefault="00CE141B" w:rsidP="007D4942">
            <w:pPr>
              <w:pStyle w:val="aff7"/>
              <w:rPr>
                <w:rFonts w:ascii="Times New Roman" w:hAnsi="Times New Roman"/>
                <w:b/>
                <w:bCs/>
                <w:color w:val="000000" w:themeColor="text1"/>
                <w:lang w:val="hy-AM"/>
              </w:rPr>
            </w:pPr>
            <w:r w:rsidRPr="004B0FC2">
              <w:rPr>
                <w:rFonts w:ascii="Times New Roman" w:hAnsi="Times New Roman"/>
                <w:b/>
                <w:bCs/>
                <w:color w:val="000000" w:themeColor="text1"/>
                <w:lang w:val="hy-AM"/>
              </w:rPr>
              <w:t>․․․․․․․․․․․․․․․․․․․․․․․․․․․</w:t>
            </w:r>
          </w:p>
        </w:tc>
      </w:tr>
    </w:tbl>
    <w:p w14:paraId="56891D66" w14:textId="77777777" w:rsidR="008C557D" w:rsidRPr="004B0FC2" w:rsidRDefault="008C557D" w:rsidP="008567B0">
      <w:pPr>
        <w:pStyle w:val="norm"/>
        <w:spacing w:line="276" w:lineRule="auto"/>
        <w:ind w:firstLine="0"/>
        <w:jc w:val="right"/>
        <w:rPr>
          <w:rFonts w:ascii="GHEA Grapalat" w:hAnsi="GHEA Grapalat" w:cs="Sylfaen"/>
          <w:b/>
          <w:color w:val="000000" w:themeColor="text1"/>
          <w:szCs w:val="22"/>
          <w:lang w:val="es-ES"/>
        </w:rPr>
      </w:pPr>
      <w:r w:rsidRPr="004B0FC2">
        <w:rPr>
          <w:rFonts w:ascii="GHEA Grapalat" w:hAnsi="GHEA Grapalat" w:cs="Sylfaen"/>
          <w:b/>
          <w:color w:val="000000" w:themeColor="text1"/>
          <w:szCs w:val="22"/>
          <w:lang w:val="es-ES"/>
        </w:rPr>
        <w:br w:type="page"/>
      </w:r>
    </w:p>
    <w:p w14:paraId="6539BEEC" w14:textId="5B82D723" w:rsidR="008C557D" w:rsidRPr="004B0FC2" w:rsidRDefault="00396F2A" w:rsidP="008567B0">
      <w:pPr>
        <w:pStyle w:val="norm"/>
        <w:spacing w:line="276" w:lineRule="auto"/>
        <w:ind w:firstLine="0"/>
        <w:jc w:val="right"/>
        <w:rPr>
          <w:rFonts w:ascii="GHEA Grapalat" w:hAnsi="GHEA Grapalat" w:cs="Arial"/>
          <w:b/>
          <w:color w:val="000000" w:themeColor="text1"/>
          <w:szCs w:val="22"/>
          <w:lang w:val="es-ES"/>
        </w:rPr>
      </w:pPr>
      <w:r w:rsidRPr="004B0FC2">
        <w:rPr>
          <w:rFonts w:ascii="GHEA Grapalat" w:hAnsi="GHEA Grapalat" w:cs="Sylfaen"/>
          <w:b/>
          <w:color w:val="000000" w:themeColor="text1"/>
          <w:szCs w:val="22"/>
          <w:lang w:val="hy-AM"/>
        </w:rPr>
        <w:lastRenderedPageBreak/>
        <w:t>Ձև</w:t>
      </w:r>
      <w:r w:rsidRPr="004B0FC2">
        <w:rPr>
          <w:rFonts w:ascii="GHEA Grapalat" w:hAnsi="GHEA Grapalat" w:cs="Arial"/>
          <w:b/>
          <w:color w:val="000000" w:themeColor="text1"/>
          <w:szCs w:val="22"/>
          <w:lang w:val="es-ES"/>
        </w:rPr>
        <w:t xml:space="preserve"> </w:t>
      </w:r>
      <w:r w:rsidR="008C557D" w:rsidRPr="004B0FC2">
        <w:rPr>
          <w:rFonts w:ascii="GHEA Grapalat" w:hAnsi="GHEA Grapalat" w:cs="Arial"/>
          <w:b/>
          <w:color w:val="000000" w:themeColor="text1"/>
          <w:szCs w:val="22"/>
          <w:lang w:val="es-ES"/>
        </w:rPr>
        <w:t>N 1</w:t>
      </w:r>
    </w:p>
    <w:p w14:paraId="735E6103" w14:textId="64099C93"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es-ES"/>
        </w:rPr>
      </w:pPr>
      <w:r w:rsidRPr="004B0FC2">
        <w:rPr>
          <w:rFonts w:ascii="GHEA Grapalat" w:hAnsi="GHEA Grapalat" w:cs="Sylfaen"/>
          <w:b/>
          <w:color w:val="000000" w:themeColor="text1"/>
          <w:sz w:val="22"/>
          <w:szCs w:val="22"/>
          <w:lang w:val="es-ES"/>
        </w:rPr>
        <w:t>ծածկագրով</w:t>
      </w:r>
    </w:p>
    <w:p w14:paraId="06BCA4E8" w14:textId="77777777"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es-ES"/>
        </w:rPr>
      </w:pPr>
      <w:r w:rsidRPr="004B0FC2">
        <w:rPr>
          <w:rFonts w:ascii="GHEA Grapalat" w:hAnsi="GHEA Grapalat" w:cs="Sylfaen"/>
          <w:b/>
          <w:color w:val="000000" w:themeColor="text1"/>
          <w:sz w:val="22"/>
          <w:szCs w:val="22"/>
          <w:lang w:val="es-ES"/>
        </w:rPr>
        <w:t>Գնանաշման հարցման</w:t>
      </w:r>
      <w:r w:rsidRPr="004B0FC2">
        <w:rPr>
          <w:rFonts w:ascii="GHEA Grapalat" w:hAnsi="GHEA Grapalat" w:cs="Arial"/>
          <w:b/>
          <w:color w:val="000000" w:themeColor="text1"/>
          <w:sz w:val="22"/>
          <w:szCs w:val="22"/>
          <w:lang w:val="es-ES"/>
        </w:rPr>
        <w:t xml:space="preserve"> </w:t>
      </w:r>
      <w:r w:rsidRPr="004B0FC2">
        <w:rPr>
          <w:rFonts w:ascii="GHEA Grapalat" w:hAnsi="GHEA Grapalat" w:cs="Sylfaen"/>
          <w:b/>
          <w:color w:val="000000" w:themeColor="text1"/>
          <w:sz w:val="22"/>
          <w:szCs w:val="22"/>
          <w:lang w:val="es-ES"/>
        </w:rPr>
        <w:t>հրավերի</w:t>
      </w:r>
    </w:p>
    <w:p w14:paraId="0E0F12A7" w14:textId="77777777" w:rsidR="008C557D" w:rsidRPr="004B0FC2" w:rsidRDefault="008C557D" w:rsidP="008567B0">
      <w:pPr>
        <w:spacing w:line="276" w:lineRule="auto"/>
        <w:jc w:val="center"/>
        <w:rPr>
          <w:rFonts w:ascii="GHEA Grapalat" w:hAnsi="GHEA Grapalat" w:cs="Sylfaen"/>
          <w:b/>
          <w:color w:val="000000" w:themeColor="text1"/>
          <w:sz w:val="22"/>
          <w:szCs w:val="22"/>
          <w:lang w:val="es-ES"/>
        </w:rPr>
      </w:pPr>
    </w:p>
    <w:p w14:paraId="734B573F" w14:textId="45843281" w:rsidR="008C557D" w:rsidRPr="004B0FC2" w:rsidRDefault="008C557D" w:rsidP="008567B0">
      <w:pPr>
        <w:spacing w:line="276" w:lineRule="auto"/>
        <w:jc w:val="center"/>
        <w:rPr>
          <w:rFonts w:ascii="GHEA Grapalat" w:hAnsi="GHEA Grapalat" w:cs="Arial"/>
          <w:b/>
          <w:color w:val="000000" w:themeColor="text1"/>
          <w:sz w:val="22"/>
          <w:szCs w:val="22"/>
          <w:lang w:val="es-ES"/>
        </w:rPr>
      </w:pPr>
      <w:r w:rsidRPr="004B0FC2">
        <w:rPr>
          <w:rFonts w:ascii="GHEA Grapalat" w:hAnsi="GHEA Grapalat" w:cs="Sylfaen"/>
          <w:b/>
          <w:color w:val="000000" w:themeColor="text1"/>
          <w:sz w:val="22"/>
          <w:szCs w:val="22"/>
          <w:lang w:val="es-ES"/>
        </w:rPr>
        <w:t>ԴԻՄՈՒՄՀԱՅՏԱՐԱՐՈՒԹՅՈՒՆ</w:t>
      </w:r>
    </w:p>
    <w:p w14:paraId="2C5F1023" w14:textId="77777777" w:rsidR="008C557D" w:rsidRPr="004B0FC2" w:rsidRDefault="008C557D" w:rsidP="008567B0">
      <w:pPr>
        <w:pStyle w:val="6"/>
        <w:spacing w:line="276" w:lineRule="auto"/>
        <w:jc w:val="center"/>
        <w:rPr>
          <w:rFonts w:ascii="GHEA Grapalat" w:hAnsi="GHEA Grapalat" w:cs="Arial"/>
          <w:color w:val="000000" w:themeColor="text1"/>
          <w:szCs w:val="22"/>
          <w:lang w:val="es-ES"/>
        </w:rPr>
      </w:pPr>
      <w:r w:rsidRPr="004B0FC2">
        <w:rPr>
          <w:rFonts w:ascii="GHEA Grapalat" w:hAnsi="GHEA Grapalat" w:cs="Sylfaen"/>
          <w:color w:val="000000" w:themeColor="text1"/>
          <w:szCs w:val="22"/>
          <w:lang w:val="es-ES"/>
        </w:rPr>
        <w:t>Գնանաշման հարցմանն մասնակցելու</w:t>
      </w:r>
      <w:r w:rsidRPr="004B0FC2">
        <w:rPr>
          <w:rFonts w:ascii="GHEA Grapalat" w:hAnsi="GHEA Grapalat" w:cs="Arial"/>
          <w:color w:val="000000" w:themeColor="text1"/>
          <w:szCs w:val="22"/>
          <w:lang w:val="es-ES"/>
        </w:rPr>
        <w:t xml:space="preserve">  </w:t>
      </w:r>
    </w:p>
    <w:p w14:paraId="55FAD91E" w14:textId="77777777" w:rsidR="008C557D" w:rsidRPr="004B0FC2" w:rsidRDefault="008C557D" w:rsidP="008567B0">
      <w:pPr>
        <w:spacing w:line="276" w:lineRule="auto"/>
        <w:rPr>
          <w:rFonts w:ascii="GHEA Grapalat" w:hAnsi="GHEA Grapalat"/>
          <w:color w:val="000000" w:themeColor="text1"/>
          <w:sz w:val="22"/>
          <w:szCs w:val="22"/>
          <w:lang w:val="es-ES" w:eastAsia="ru-RU"/>
        </w:rPr>
      </w:pPr>
    </w:p>
    <w:p w14:paraId="13683BE7" w14:textId="77777777" w:rsidR="008C557D" w:rsidRPr="004B0FC2" w:rsidRDefault="008C557D" w:rsidP="008567B0">
      <w:pPr>
        <w:spacing w:line="276" w:lineRule="auto"/>
        <w:jc w:val="both"/>
        <w:rPr>
          <w:rFonts w:ascii="GHEA Grapalat" w:hAnsi="GHEA Grapalat" w:cs="Arial"/>
          <w:color w:val="000000" w:themeColor="text1"/>
          <w:sz w:val="22"/>
          <w:szCs w:val="22"/>
          <w:lang w:val="es-ES"/>
        </w:rPr>
      </w:pP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lang w:val="es-ES"/>
        </w:rPr>
        <w:t>հայտնում</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է</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որ</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ցանկություն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ունի</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մասնակցել</w:t>
      </w:r>
    </w:p>
    <w:p w14:paraId="20CEC4E4" w14:textId="77777777" w:rsidR="008C557D" w:rsidRPr="004B0FC2" w:rsidRDefault="008C557D" w:rsidP="008567B0">
      <w:pPr>
        <w:spacing w:line="276" w:lineRule="auto"/>
        <w:jc w:val="both"/>
        <w:rPr>
          <w:rFonts w:ascii="GHEA Grapalat" w:hAnsi="GHEA Grapalat"/>
          <w:color w:val="000000" w:themeColor="text1"/>
          <w:sz w:val="22"/>
          <w:szCs w:val="22"/>
          <w:vertAlign w:val="superscript"/>
          <w:lang w:val="es-ES"/>
        </w:rPr>
      </w:pPr>
      <w:r w:rsidRPr="004B0FC2">
        <w:rPr>
          <w:rFonts w:ascii="GHEA Grapalat" w:hAnsi="GHEA Grapalat"/>
          <w:color w:val="000000" w:themeColor="text1"/>
          <w:sz w:val="22"/>
          <w:szCs w:val="22"/>
          <w:vertAlign w:val="superscript"/>
          <w:lang w:val="es-ES"/>
        </w:rPr>
        <w:t xml:space="preserve">               </w:t>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vertAlign w:val="superscript"/>
          <w:lang w:val="es-ES"/>
        </w:rPr>
        <w:t>մասնակցի</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անվանումը</w:t>
      </w:r>
      <w:r w:rsidRPr="004B0FC2">
        <w:rPr>
          <w:rFonts w:ascii="GHEA Grapalat" w:hAnsi="GHEA Grapalat" w:cs="Arial"/>
          <w:color w:val="000000" w:themeColor="text1"/>
          <w:sz w:val="22"/>
          <w:szCs w:val="22"/>
          <w:vertAlign w:val="superscript"/>
          <w:lang w:val="es-ES"/>
        </w:rPr>
        <w:t xml:space="preserve"> </w:t>
      </w:r>
    </w:p>
    <w:p w14:paraId="37642C9B" w14:textId="7B926211" w:rsidR="008C557D" w:rsidRPr="004B0FC2" w:rsidRDefault="008C557D" w:rsidP="008567B0">
      <w:pPr>
        <w:spacing w:line="276" w:lineRule="auto"/>
        <w:jc w:val="both"/>
        <w:rPr>
          <w:rFonts w:ascii="GHEA Grapalat" w:hAnsi="GHEA Grapalat"/>
          <w:color w:val="000000" w:themeColor="text1"/>
          <w:sz w:val="22"/>
          <w:szCs w:val="22"/>
          <w:u w:val="single"/>
          <w:lang w:val="es-ES"/>
        </w:rPr>
      </w:pP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lang w:val="es-ES"/>
        </w:rPr>
        <w:t>-</w:t>
      </w:r>
      <w:r w:rsidRPr="004B0FC2">
        <w:rPr>
          <w:rFonts w:ascii="GHEA Grapalat" w:hAnsi="GHEA Grapalat" w:cs="Sylfaen"/>
          <w:color w:val="000000" w:themeColor="text1"/>
          <w:sz w:val="22"/>
          <w:szCs w:val="22"/>
          <w:lang w:val="es-ES"/>
        </w:rPr>
        <w:t>ի կողմից</w:t>
      </w:r>
      <w:r w:rsidRPr="004B0FC2">
        <w:rPr>
          <w:rFonts w:ascii="GHEA Grapalat" w:hAnsi="GHEA Grapalat"/>
          <w:color w:val="000000" w:themeColor="text1"/>
          <w:sz w:val="22"/>
          <w:szCs w:val="22"/>
          <w:u w:val="single"/>
          <w:lang w:val="es-ES"/>
        </w:rPr>
        <w:t xml:space="preserve"> </w:t>
      </w:r>
      <w:r w:rsidR="004F7F74" w:rsidRPr="004B0FC2">
        <w:rPr>
          <w:rFonts w:ascii="GHEA Grapalat" w:hAnsi="GHEA Grapalat"/>
          <w:color w:val="000000" w:themeColor="text1"/>
          <w:sz w:val="22"/>
          <w:szCs w:val="22"/>
          <w:lang w:val="hy-AM"/>
        </w:rPr>
        <w:t>-----</w:t>
      </w:r>
      <w:r w:rsidRPr="004B0FC2">
        <w:rPr>
          <w:rFonts w:ascii="GHEA Grapalat" w:hAnsi="GHEA Grapalat" w:cs="Sylfaen"/>
          <w:color w:val="000000" w:themeColor="text1"/>
          <w:sz w:val="22"/>
          <w:szCs w:val="22"/>
          <w:lang w:val="es-ES"/>
        </w:rPr>
        <w:t>ծածկագրով հայտարարված</w:t>
      </w:r>
    </w:p>
    <w:p w14:paraId="190FFE9E" w14:textId="77777777" w:rsidR="008C557D" w:rsidRPr="004B0FC2" w:rsidRDefault="008C557D" w:rsidP="008567B0">
      <w:pPr>
        <w:spacing w:line="276" w:lineRule="auto"/>
        <w:jc w:val="both"/>
        <w:rPr>
          <w:rFonts w:ascii="GHEA Grapalat" w:hAnsi="GHEA Grapalat" w:cs="Sylfaen"/>
          <w:color w:val="000000" w:themeColor="text1"/>
          <w:sz w:val="22"/>
          <w:szCs w:val="22"/>
          <w:vertAlign w:val="superscript"/>
          <w:lang w:val="es-ES"/>
        </w:rPr>
      </w:pPr>
      <w:r w:rsidRPr="004B0FC2">
        <w:rPr>
          <w:rFonts w:ascii="GHEA Grapalat" w:hAnsi="GHEA Grapalat" w:cs="Sylfaen"/>
          <w:color w:val="000000" w:themeColor="text1"/>
          <w:sz w:val="22"/>
          <w:szCs w:val="22"/>
          <w:vertAlign w:val="superscript"/>
          <w:lang w:val="es-ES"/>
        </w:rPr>
        <w:t xml:space="preserve">                       պատվիրատուի անվանումը</w:t>
      </w:r>
    </w:p>
    <w:p w14:paraId="15A7B1BE"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lang w:val="es-ES"/>
        </w:rPr>
        <w:t>Գնանաշման հարցման</w:t>
      </w:r>
      <w:r w:rsidRPr="004B0FC2">
        <w:rPr>
          <w:rFonts w:ascii="GHEA Grapalat" w:hAnsi="GHEA Grapalat" w:cs="Arial"/>
          <w:color w:val="000000" w:themeColor="text1"/>
          <w:sz w:val="22"/>
          <w:szCs w:val="22"/>
          <w:lang w:val="es-ES"/>
        </w:rPr>
        <w:t xml:space="preserve"> </w:t>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s="Sylfaen"/>
          <w:color w:val="000000" w:themeColor="text1"/>
          <w:sz w:val="22"/>
          <w:szCs w:val="22"/>
          <w:lang w:val="es-ES"/>
        </w:rPr>
        <w:t xml:space="preserve"> չափաբաժնին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չափաբաժիններին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և</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 xml:space="preserve">հրավերի </w:t>
      </w:r>
    </w:p>
    <w:p w14:paraId="5D5A7E4B" w14:textId="77777777" w:rsidR="008C557D" w:rsidRPr="004B0FC2" w:rsidRDefault="008C557D" w:rsidP="008567B0">
      <w:pPr>
        <w:spacing w:line="276" w:lineRule="auto"/>
        <w:jc w:val="both"/>
        <w:rPr>
          <w:rFonts w:ascii="GHEA Grapalat" w:hAnsi="GHEA Grapalat"/>
          <w:color w:val="000000" w:themeColor="text1"/>
          <w:sz w:val="22"/>
          <w:szCs w:val="22"/>
          <w:vertAlign w:val="superscript"/>
          <w:lang w:val="es-ES"/>
        </w:rPr>
      </w:pPr>
      <w:r w:rsidRPr="004B0FC2">
        <w:rPr>
          <w:rFonts w:ascii="GHEA Grapalat" w:hAnsi="GHEA Grapalat" w:cs="Sylfaen"/>
          <w:color w:val="000000" w:themeColor="text1"/>
          <w:sz w:val="22"/>
          <w:szCs w:val="22"/>
          <w:vertAlign w:val="superscript"/>
          <w:lang w:val="es-ES"/>
        </w:rPr>
        <w:t xml:space="preserve">                                            </w:t>
      </w:r>
      <w:proofErr w:type="gramStart"/>
      <w:r w:rsidRPr="004B0FC2">
        <w:rPr>
          <w:rFonts w:ascii="GHEA Grapalat" w:hAnsi="GHEA Grapalat" w:cs="Sylfaen"/>
          <w:color w:val="000000" w:themeColor="text1"/>
          <w:sz w:val="22"/>
          <w:szCs w:val="22"/>
          <w:vertAlign w:val="superscript"/>
          <w:lang w:val="es-ES"/>
        </w:rPr>
        <w:t>չափաբաժնի</w:t>
      </w:r>
      <w:proofErr w:type="gramEnd"/>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չափաբաժինների</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համարը</w:t>
      </w:r>
    </w:p>
    <w:p w14:paraId="73ABECE4" w14:textId="77777777" w:rsidR="008C557D" w:rsidRPr="004B0FC2" w:rsidRDefault="008C557D" w:rsidP="008567B0">
      <w:pPr>
        <w:spacing w:line="276" w:lineRule="auto"/>
        <w:jc w:val="both"/>
        <w:rPr>
          <w:rFonts w:ascii="GHEA Grapalat" w:hAnsi="GHEA Grapalat"/>
          <w:color w:val="000000" w:themeColor="text1"/>
          <w:sz w:val="22"/>
          <w:szCs w:val="22"/>
          <w:lang w:val="es-ES"/>
        </w:rPr>
      </w:pPr>
      <w:r w:rsidRPr="004B0FC2">
        <w:rPr>
          <w:rFonts w:ascii="GHEA Grapalat" w:hAnsi="GHEA Grapalat"/>
          <w:color w:val="000000" w:themeColor="text1"/>
          <w:sz w:val="22"/>
          <w:szCs w:val="22"/>
          <w:vertAlign w:val="superscript"/>
          <w:lang w:val="es-ES"/>
        </w:rPr>
        <w:t xml:space="preserve"> </w:t>
      </w:r>
      <w:proofErr w:type="gramStart"/>
      <w:r w:rsidRPr="004B0FC2">
        <w:rPr>
          <w:rFonts w:ascii="GHEA Grapalat" w:hAnsi="GHEA Grapalat" w:cs="Sylfaen"/>
          <w:color w:val="000000" w:themeColor="text1"/>
          <w:sz w:val="22"/>
          <w:szCs w:val="22"/>
          <w:lang w:val="es-ES"/>
        </w:rPr>
        <w:t>պահանջներին</w:t>
      </w:r>
      <w:proofErr w:type="gramEnd"/>
      <w:r w:rsidRPr="004B0FC2">
        <w:rPr>
          <w:rFonts w:ascii="GHEA Grapalat" w:hAnsi="GHEA Grapalat" w:cs="Sylfaen"/>
          <w:color w:val="000000" w:themeColor="text1"/>
          <w:sz w:val="22"/>
          <w:szCs w:val="22"/>
          <w:lang w:val="es-ES"/>
        </w:rPr>
        <w:t xml:space="preserve"> համապատասխան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ներկայացնում</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է</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հայտ:</w:t>
      </w:r>
    </w:p>
    <w:p w14:paraId="25ABEB61" w14:textId="77777777" w:rsidR="008C557D" w:rsidRPr="004B0FC2" w:rsidRDefault="008C557D" w:rsidP="008567B0">
      <w:pPr>
        <w:spacing w:line="276" w:lineRule="auto"/>
        <w:jc w:val="both"/>
        <w:rPr>
          <w:rFonts w:ascii="GHEA Grapalat" w:hAnsi="GHEA Grapalat"/>
          <w:color w:val="000000" w:themeColor="text1"/>
          <w:sz w:val="22"/>
          <w:szCs w:val="22"/>
          <w:u w:val="single"/>
          <w:lang w:val="es-ES"/>
        </w:rPr>
      </w:pPr>
    </w:p>
    <w:p w14:paraId="4F71A827"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lang w:val="es-ES"/>
        </w:rPr>
        <w:t>-</w:t>
      </w:r>
      <w:r w:rsidRPr="004B0FC2">
        <w:rPr>
          <w:rFonts w:ascii="GHEA Grapalat" w:hAnsi="GHEA Grapalat" w:cs="Sylfaen"/>
          <w:color w:val="000000" w:themeColor="text1"/>
          <w:sz w:val="22"/>
          <w:szCs w:val="22"/>
          <w:lang w:val="es-ES"/>
        </w:rPr>
        <w:t>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հայտնում</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և</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հավաստում</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է</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 xml:space="preserve">որ հանդիսանում է </w:t>
      </w:r>
    </w:p>
    <w:p w14:paraId="564CB7AF"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vertAlign w:val="superscript"/>
          <w:lang w:val="es-ES"/>
        </w:rPr>
        <w:t xml:space="preserve">                                             մասնակցի</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անվանումը</w:t>
      </w:r>
    </w:p>
    <w:p w14:paraId="582F9468"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u w:val="single"/>
          <w:lang w:val="es-ES"/>
        </w:rPr>
        <w:tab/>
      </w:r>
      <w:r w:rsidRPr="004B0FC2">
        <w:rPr>
          <w:rFonts w:ascii="GHEA Grapalat" w:hAnsi="GHEA Grapalat" w:cs="Sylfaen"/>
          <w:color w:val="000000" w:themeColor="text1"/>
          <w:sz w:val="22"/>
          <w:szCs w:val="22"/>
          <w:lang w:val="es-ES"/>
        </w:rPr>
        <w:t xml:space="preserve">ռեզիդենտ:  </w:t>
      </w:r>
    </w:p>
    <w:p w14:paraId="345D3FD6"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es-ES"/>
        </w:rPr>
      </w:pPr>
      <w:r w:rsidRPr="004B0FC2">
        <w:rPr>
          <w:rFonts w:ascii="GHEA Grapalat" w:hAnsi="GHEA Grapalat" w:cs="Arial"/>
          <w:color w:val="000000" w:themeColor="text1"/>
          <w:sz w:val="22"/>
          <w:szCs w:val="22"/>
          <w:vertAlign w:val="superscript"/>
          <w:lang w:val="es-ES"/>
        </w:rPr>
        <w:t xml:space="preserve">                                               երկրի անվանումը</w:t>
      </w:r>
    </w:p>
    <w:p w14:paraId="7866B75A" w14:textId="77777777" w:rsidR="008C557D" w:rsidRPr="004B0FC2" w:rsidDel="00437CDB" w:rsidRDefault="008C557D" w:rsidP="008567B0">
      <w:pPr>
        <w:spacing w:line="276" w:lineRule="auto"/>
        <w:jc w:val="both"/>
        <w:rPr>
          <w:rFonts w:ascii="GHEA Grapalat" w:hAnsi="GHEA Grapalat" w:cs="Sylfaen"/>
          <w:color w:val="000000" w:themeColor="text1"/>
          <w:sz w:val="22"/>
          <w:szCs w:val="22"/>
          <w:lang w:val="es-ES"/>
        </w:rPr>
      </w:pPr>
    </w:p>
    <w:p w14:paraId="1794E3E5"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lang w:val="es-ES"/>
        </w:rPr>
        <w:t xml:space="preserve">                </w:t>
      </w: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lang w:val="es-ES"/>
        </w:rPr>
        <w:t>-</w:t>
      </w:r>
      <w:r w:rsidRPr="004B0FC2">
        <w:rPr>
          <w:rFonts w:ascii="GHEA Grapalat" w:hAnsi="GHEA Grapalat" w:cs="Sylfaen"/>
          <w:color w:val="000000" w:themeColor="text1"/>
          <w:sz w:val="22"/>
          <w:szCs w:val="22"/>
          <w:lang w:val="es-ES"/>
        </w:rPr>
        <w:t>ի՝</w:t>
      </w:r>
    </w:p>
    <w:p w14:paraId="45F786C2" w14:textId="77777777" w:rsidR="008C557D" w:rsidRPr="004B0FC2" w:rsidRDefault="008C557D" w:rsidP="008567B0">
      <w:pPr>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vertAlign w:val="superscript"/>
          <w:lang w:val="es-ES"/>
        </w:rPr>
        <w:t xml:space="preserve">          մասնակցի</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անվանումը</w:t>
      </w:r>
      <w:r w:rsidRPr="004B0FC2">
        <w:rPr>
          <w:rFonts w:ascii="GHEA Grapalat" w:hAnsi="GHEA Grapalat" w:cs="Arial"/>
          <w:color w:val="000000" w:themeColor="text1"/>
          <w:sz w:val="22"/>
          <w:szCs w:val="22"/>
          <w:vertAlign w:val="superscript"/>
          <w:lang w:val="es-ES"/>
        </w:rPr>
        <w:t xml:space="preserve">   </w:t>
      </w:r>
    </w:p>
    <w:p w14:paraId="43F98DA7" w14:textId="77777777" w:rsidR="008C557D" w:rsidRPr="004B0FC2" w:rsidRDefault="008C557D" w:rsidP="008567B0">
      <w:pPr>
        <w:numPr>
          <w:ilvl w:val="0"/>
          <w:numId w:val="20"/>
        </w:numPr>
        <w:spacing w:line="276" w:lineRule="auto"/>
        <w:ind w:left="0" w:firstLine="0"/>
        <w:jc w:val="both"/>
        <w:rPr>
          <w:rFonts w:ascii="GHEA Grapalat" w:hAnsi="GHEA Grapalat" w:cs="Arial"/>
          <w:color w:val="000000" w:themeColor="text1"/>
          <w:sz w:val="22"/>
          <w:szCs w:val="22"/>
          <w:u w:val="single"/>
          <w:lang w:val="es-ES"/>
        </w:rPr>
      </w:pPr>
      <w:r w:rsidRPr="004B0FC2">
        <w:rPr>
          <w:rFonts w:ascii="GHEA Grapalat" w:hAnsi="GHEA Grapalat" w:cs="Arial"/>
          <w:color w:val="000000" w:themeColor="text1"/>
          <w:sz w:val="22"/>
          <w:szCs w:val="22"/>
          <w:lang w:val="es-ES"/>
        </w:rPr>
        <w:t xml:space="preserve">հարկ վճարողի հաշվառման համարն </w:t>
      </w:r>
      <w:r w:rsidRPr="004B0FC2">
        <w:rPr>
          <w:rFonts w:ascii="GHEA Grapalat" w:hAnsi="GHEA Grapalat" w:cs="Sylfaen"/>
          <w:color w:val="000000" w:themeColor="text1"/>
          <w:sz w:val="22"/>
          <w:szCs w:val="22"/>
          <w:lang w:val="es-ES"/>
        </w:rPr>
        <w:t>է</w:t>
      </w:r>
      <w:r w:rsidRPr="004B0FC2">
        <w:rPr>
          <w:rFonts w:ascii="GHEA Grapalat" w:hAnsi="GHEA Grapalat" w:cs="Arial"/>
          <w:color w:val="000000" w:themeColor="text1"/>
          <w:sz w:val="22"/>
          <w:szCs w:val="22"/>
          <w:lang w:val="es-ES"/>
        </w:rPr>
        <w:t xml:space="preserve">` </w:t>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t>:</w:t>
      </w:r>
    </w:p>
    <w:p w14:paraId="57BC1CF4"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es-ES"/>
        </w:rPr>
      </w:pPr>
      <w:r w:rsidRPr="004B0FC2">
        <w:rPr>
          <w:rFonts w:ascii="GHEA Grapalat" w:hAnsi="GHEA Grapalat" w:cs="Sylfaen"/>
          <w:color w:val="000000" w:themeColor="text1"/>
          <w:sz w:val="22"/>
          <w:szCs w:val="22"/>
          <w:vertAlign w:val="superscript"/>
          <w:lang w:val="es-ES"/>
        </w:rPr>
        <w:t xml:space="preserve">               </w:t>
      </w:r>
      <w:r w:rsidRPr="004B0FC2">
        <w:rPr>
          <w:rFonts w:ascii="GHEA Grapalat" w:hAnsi="GHEA Grapalat" w:cs="Arial"/>
          <w:color w:val="000000" w:themeColor="text1"/>
          <w:sz w:val="22"/>
          <w:szCs w:val="22"/>
          <w:vertAlign w:val="superscript"/>
          <w:lang w:val="es-ES"/>
        </w:rPr>
        <w:t xml:space="preserve">                                                      հարկի վճարողի հաշվառման համարը</w:t>
      </w:r>
    </w:p>
    <w:p w14:paraId="66AF9BF3"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es-ES"/>
        </w:rPr>
      </w:pPr>
    </w:p>
    <w:p w14:paraId="79FE94E9" w14:textId="77777777" w:rsidR="008C557D" w:rsidRPr="004B0FC2" w:rsidRDefault="008C557D" w:rsidP="008567B0">
      <w:pPr>
        <w:spacing w:line="276" w:lineRule="auto"/>
        <w:jc w:val="both"/>
        <w:rPr>
          <w:rFonts w:ascii="GHEA Grapalat" w:hAnsi="GHEA Grapalat"/>
          <w:color w:val="000000" w:themeColor="text1"/>
          <w:sz w:val="22"/>
          <w:szCs w:val="22"/>
          <w:lang w:val="es-ES"/>
        </w:rPr>
      </w:pPr>
    </w:p>
    <w:p w14:paraId="36A3B478" w14:textId="77777777" w:rsidR="008C557D" w:rsidRPr="004B0FC2" w:rsidRDefault="008C557D" w:rsidP="008567B0">
      <w:pPr>
        <w:numPr>
          <w:ilvl w:val="0"/>
          <w:numId w:val="20"/>
        </w:numPr>
        <w:spacing w:line="276" w:lineRule="auto"/>
        <w:ind w:left="0" w:firstLine="0"/>
        <w:jc w:val="both"/>
        <w:rPr>
          <w:rFonts w:ascii="GHEA Grapalat" w:hAnsi="GHEA Grapalat"/>
          <w:color w:val="000000" w:themeColor="text1"/>
          <w:sz w:val="22"/>
          <w:szCs w:val="22"/>
          <w:u w:val="single"/>
          <w:lang w:val="es-ES"/>
        </w:rPr>
      </w:pPr>
      <w:r w:rsidRPr="004B0FC2">
        <w:rPr>
          <w:rFonts w:ascii="GHEA Grapalat" w:hAnsi="GHEA Grapalat" w:cs="Sylfaen"/>
          <w:color w:val="000000" w:themeColor="text1"/>
          <w:sz w:val="22"/>
          <w:szCs w:val="22"/>
          <w:lang w:val="es-ES"/>
        </w:rPr>
        <w:t>էլեկտրոնային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փոստի</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հասցեն</w:t>
      </w:r>
      <w:r w:rsidRPr="004B0FC2">
        <w:rPr>
          <w:rFonts w:ascii="GHEA Grapalat" w:hAnsi="GHEA Grapalat" w:cs="Arial"/>
          <w:color w:val="000000" w:themeColor="text1"/>
          <w:sz w:val="22"/>
          <w:szCs w:val="22"/>
          <w:lang w:val="es-ES"/>
        </w:rPr>
        <w:t xml:space="preserve"> </w:t>
      </w:r>
      <w:r w:rsidRPr="004B0FC2">
        <w:rPr>
          <w:rFonts w:ascii="GHEA Grapalat" w:hAnsi="GHEA Grapalat" w:cs="Sylfaen"/>
          <w:color w:val="000000" w:themeColor="text1"/>
          <w:sz w:val="22"/>
          <w:szCs w:val="22"/>
          <w:lang w:val="es-ES"/>
        </w:rPr>
        <w:t>է</w:t>
      </w:r>
      <w:r w:rsidRPr="004B0FC2">
        <w:rPr>
          <w:rFonts w:ascii="GHEA Grapalat" w:hAnsi="GHEA Grapalat" w:cs="Arial"/>
          <w:color w:val="000000" w:themeColor="text1"/>
          <w:sz w:val="22"/>
          <w:szCs w:val="22"/>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w:t>
      </w:r>
    </w:p>
    <w:p w14:paraId="414F22F4" w14:textId="77777777" w:rsidR="008C557D" w:rsidRPr="004B0FC2" w:rsidRDefault="008C557D" w:rsidP="008567B0">
      <w:pPr>
        <w:spacing w:line="276" w:lineRule="auto"/>
        <w:jc w:val="both"/>
        <w:rPr>
          <w:rFonts w:ascii="GHEA Grapalat" w:hAnsi="GHEA Grapalat"/>
          <w:color w:val="000000" w:themeColor="text1"/>
          <w:sz w:val="22"/>
          <w:szCs w:val="22"/>
          <w:lang w:val="es-ES"/>
        </w:rPr>
      </w:pPr>
      <w:r w:rsidRPr="004B0FC2">
        <w:rPr>
          <w:rFonts w:ascii="GHEA Grapalat" w:hAnsi="GHEA Grapalat" w:cs="Sylfaen"/>
          <w:color w:val="000000" w:themeColor="text1"/>
          <w:sz w:val="22"/>
          <w:szCs w:val="22"/>
          <w:vertAlign w:val="superscript"/>
          <w:lang w:val="es-ES"/>
        </w:rPr>
        <w:t xml:space="preserve">              </w:t>
      </w:r>
      <w:r w:rsidRPr="004B0FC2">
        <w:rPr>
          <w:rFonts w:ascii="GHEA Grapalat" w:hAnsi="GHEA Grapalat" w:cs="Arial"/>
          <w:color w:val="000000" w:themeColor="text1"/>
          <w:sz w:val="22"/>
          <w:szCs w:val="22"/>
          <w:vertAlign w:val="superscript"/>
          <w:lang w:val="es-ES"/>
        </w:rPr>
        <w:t xml:space="preserve">                                                                                                                         էլեկտրոնային փոստի հասցեն</w:t>
      </w:r>
    </w:p>
    <w:p w14:paraId="13FCCFCC" w14:textId="77777777" w:rsidR="008C557D" w:rsidRPr="004B0FC2" w:rsidRDefault="008C557D" w:rsidP="008567B0">
      <w:pPr>
        <w:spacing w:line="276" w:lineRule="auto"/>
        <w:jc w:val="right"/>
        <w:rPr>
          <w:rFonts w:ascii="GHEA Grapalat" w:hAnsi="GHEA Grapalat"/>
          <w:color w:val="000000" w:themeColor="text1"/>
          <w:sz w:val="22"/>
          <w:szCs w:val="22"/>
          <w:lang w:val="es-ES"/>
        </w:rPr>
      </w:pPr>
    </w:p>
    <w:p w14:paraId="64BC80D3" w14:textId="77777777" w:rsidR="008C557D" w:rsidRPr="004B0FC2" w:rsidRDefault="008C557D" w:rsidP="008567B0">
      <w:pPr>
        <w:spacing w:line="276" w:lineRule="auto"/>
        <w:jc w:val="right"/>
        <w:rPr>
          <w:rFonts w:ascii="GHEA Grapalat" w:hAnsi="GHEA Grapalat"/>
          <w:color w:val="000000" w:themeColor="text1"/>
          <w:sz w:val="22"/>
          <w:szCs w:val="22"/>
          <w:lang w:val="es-ES"/>
        </w:rPr>
      </w:pPr>
    </w:p>
    <w:p w14:paraId="2EA715F1" w14:textId="77777777" w:rsidR="008C557D" w:rsidRPr="004B0FC2" w:rsidRDefault="008C557D" w:rsidP="008567B0">
      <w:pPr>
        <w:spacing w:line="276" w:lineRule="auto"/>
        <w:jc w:val="right"/>
        <w:rPr>
          <w:rFonts w:ascii="GHEA Grapalat" w:hAnsi="GHEA Grapalat"/>
          <w:color w:val="000000" w:themeColor="text1"/>
          <w:sz w:val="22"/>
          <w:szCs w:val="22"/>
          <w:lang w:val="es-ES"/>
        </w:rPr>
      </w:pPr>
    </w:p>
    <w:p w14:paraId="5B01789E" w14:textId="77777777" w:rsidR="008C557D" w:rsidRPr="004B0FC2" w:rsidRDefault="008C557D" w:rsidP="008567B0">
      <w:pPr>
        <w:spacing w:line="276" w:lineRule="auto"/>
        <w:jc w:val="right"/>
        <w:rPr>
          <w:rFonts w:ascii="GHEA Grapalat" w:hAnsi="GHEA Grapalat"/>
          <w:color w:val="000000" w:themeColor="text1"/>
          <w:sz w:val="22"/>
          <w:szCs w:val="22"/>
          <w:lang w:val="hy-AM"/>
        </w:rPr>
      </w:pPr>
    </w:p>
    <w:p w14:paraId="627D3CD5" w14:textId="77777777" w:rsidR="008C557D" w:rsidRPr="004B0FC2" w:rsidRDefault="008C557D" w:rsidP="008567B0">
      <w:pPr>
        <w:numPr>
          <w:ilvl w:val="0"/>
          <w:numId w:val="20"/>
        </w:numPr>
        <w:spacing w:line="276" w:lineRule="auto"/>
        <w:ind w:left="0" w:firstLine="0"/>
        <w:jc w:val="both"/>
        <w:rPr>
          <w:rFonts w:ascii="GHEA Grapalat" w:hAnsi="GHEA Grapalat" w:cs="Arial"/>
          <w:color w:val="000000" w:themeColor="text1"/>
          <w:sz w:val="22"/>
          <w:szCs w:val="22"/>
          <w:vertAlign w:val="superscript"/>
          <w:lang w:val="es-ES"/>
        </w:rPr>
      </w:pPr>
      <w:r w:rsidRPr="004B0FC2">
        <w:rPr>
          <w:rFonts w:ascii="GHEA Grapalat" w:hAnsi="GHEA Grapalat"/>
          <w:color w:val="000000" w:themeColor="text1"/>
          <w:sz w:val="22"/>
          <w:szCs w:val="22"/>
          <w:lang w:val="hy-AM"/>
        </w:rPr>
        <w:t>գործունեության հասցեն է՝ -------------------------------------------------:</w:t>
      </w:r>
      <w:r w:rsidRPr="004B0FC2">
        <w:rPr>
          <w:rFonts w:ascii="GHEA Grapalat" w:hAnsi="GHEA Grapalat"/>
          <w:color w:val="000000" w:themeColor="text1"/>
          <w:sz w:val="22"/>
          <w:szCs w:val="22"/>
          <w:lang w:val="es-ES"/>
        </w:rPr>
        <w:t xml:space="preserve">                                     </w:t>
      </w:r>
    </w:p>
    <w:p w14:paraId="7993A5BF"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գործունեության հասցեն</w:t>
      </w:r>
    </w:p>
    <w:p w14:paraId="304A7F95" w14:textId="77777777" w:rsidR="008C557D" w:rsidRPr="004B0FC2" w:rsidRDefault="008C557D" w:rsidP="008567B0">
      <w:pPr>
        <w:spacing w:line="276" w:lineRule="auto"/>
        <w:jc w:val="right"/>
        <w:rPr>
          <w:rFonts w:ascii="GHEA Grapalat" w:hAnsi="GHEA Grapalat"/>
          <w:color w:val="000000" w:themeColor="text1"/>
          <w:sz w:val="22"/>
          <w:szCs w:val="22"/>
          <w:lang w:val="hy-AM"/>
        </w:rPr>
      </w:pPr>
    </w:p>
    <w:p w14:paraId="350D3FE3" w14:textId="77777777" w:rsidR="008C557D" w:rsidRPr="004B0FC2" w:rsidRDefault="008C557D" w:rsidP="008567B0">
      <w:pPr>
        <w:spacing w:line="276" w:lineRule="auto"/>
        <w:jc w:val="both"/>
        <w:rPr>
          <w:rFonts w:ascii="GHEA Grapalat" w:hAnsi="GHEA Grapalat" w:cs="Arial"/>
          <w:color w:val="000000" w:themeColor="text1"/>
          <w:sz w:val="22"/>
          <w:szCs w:val="22"/>
          <w:lang w:val="hy-AM"/>
        </w:rPr>
      </w:pPr>
    </w:p>
    <w:p w14:paraId="5858A940" w14:textId="77777777" w:rsidR="008C557D" w:rsidRPr="004B0FC2" w:rsidRDefault="008C557D" w:rsidP="008567B0">
      <w:pPr>
        <w:numPr>
          <w:ilvl w:val="0"/>
          <w:numId w:val="20"/>
        </w:numPr>
        <w:spacing w:line="276" w:lineRule="auto"/>
        <w:ind w:left="0" w:firstLine="0"/>
        <w:jc w:val="both"/>
        <w:rPr>
          <w:rFonts w:ascii="GHEA Grapalat" w:hAnsi="GHEA Grapalat" w:cs="Arial"/>
          <w:color w:val="000000" w:themeColor="text1"/>
          <w:sz w:val="22"/>
          <w:szCs w:val="22"/>
          <w:vertAlign w:val="superscript"/>
          <w:lang w:val="es-ES"/>
        </w:rPr>
      </w:pPr>
      <w:r w:rsidRPr="004B0FC2">
        <w:rPr>
          <w:rFonts w:ascii="GHEA Grapalat" w:hAnsi="GHEA Grapalat"/>
          <w:color w:val="000000" w:themeColor="text1"/>
          <w:sz w:val="22"/>
          <w:szCs w:val="22"/>
          <w:lang w:val="hy-AM"/>
        </w:rPr>
        <w:t>հեռախոսահամարն է՝ -------------------------------------------------:</w:t>
      </w:r>
      <w:r w:rsidRPr="004B0FC2">
        <w:rPr>
          <w:rFonts w:ascii="GHEA Grapalat" w:hAnsi="GHEA Grapalat"/>
          <w:color w:val="000000" w:themeColor="text1"/>
          <w:sz w:val="22"/>
          <w:szCs w:val="22"/>
          <w:lang w:val="es-ES"/>
        </w:rPr>
        <w:t xml:space="preserve">                                     </w:t>
      </w:r>
    </w:p>
    <w:p w14:paraId="5C61E885"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հեռախոսի համարը</w:t>
      </w:r>
    </w:p>
    <w:p w14:paraId="33222237" w14:textId="77777777" w:rsidR="008C557D" w:rsidRPr="004B0FC2" w:rsidRDefault="008C557D" w:rsidP="008567B0">
      <w:pPr>
        <w:spacing w:line="276" w:lineRule="auto"/>
        <w:rPr>
          <w:rFonts w:ascii="GHEA Grapalat" w:hAnsi="GHEA Grapalat" w:cs="Arial"/>
          <w:color w:val="000000" w:themeColor="text1"/>
          <w:sz w:val="22"/>
          <w:szCs w:val="22"/>
          <w:lang w:val="hy-AM"/>
        </w:rPr>
      </w:pPr>
    </w:p>
    <w:p w14:paraId="3F876109" w14:textId="77777777" w:rsidR="008C557D" w:rsidRPr="004B0FC2" w:rsidRDefault="008C557D" w:rsidP="008567B0">
      <w:pPr>
        <w:spacing w:line="276" w:lineRule="auto"/>
        <w:jc w:val="both"/>
        <w:rPr>
          <w:rFonts w:ascii="GHEA Grapalat" w:hAnsi="GHEA Grapalat" w:cs="Arial"/>
          <w:color w:val="000000" w:themeColor="text1"/>
          <w:sz w:val="22"/>
          <w:szCs w:val="22"/>
          <w:lang w:val="hy-AM"/>
        </w:rPr>
      </w:pPr>
    </w:p>
    <w:p w14:paraId="47A273EE" w14:textId="77777777" w:rsidR="008C557D" w:rsidRPr="004B0FC2" w:rsidRDefault="008C557D" w:rsidP="008567B0">
      <w:pPr>
        <w:spacing w:line="276" w:lineRule="auto"/>
        <w:jc w:val="both"/>
        <w:rPr>
          <w:rFonts w:ascii="GHEA Grapalat" w:hAnsi="GHEA Grapalat"/>
          <w:color w:val="000000" w:themeColor="text1"/>
          <w:sz w:val="22"/>
          <w:szCs w:val="22"/>
          <w:lang w:val="es-ES"/>
        </w:rPr>
      </w:pPr>
      <w:r w:rsidRPr="004B0FC2">
        <w:rPr>
          <w:rFonts w:ascii="GHEA Grapalat" w:hAnsi="GHEA Grapalat" w:cs="Arial"/>
          <w:color w:val="000000" w:themeColor="text1"/>
          <w:sz w:val="22"/>
          <w:szCs w:val="22"/>
          <w:lang w:val="es-ES"/>
        </w:rPr>
        <w:t>Սույնով</w:t>
      </w:r>
      <w:r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lang w:val="hy-AM"/>
        </w:rPr>
        <w:t>-</w:t>
      </w:r>
      <w:r w:rsidRPr="004B0FC2">
        <w:rPr>
          <w:rFonts w:ascii="GHEA Grapalat" w:hAnsi="GHEA Grapalat" w:cs="Arial"/>
          <w:color w:val="000000" w:themeColor="text1"/>
          <w:sz w:val="22"/>
          <w:szCs w:val="22"/>
          <w:lang w:val="es-ES"/>
        </w:rPr>
        <w:t>ն հայտարարում և հավաստում է, որ՝</w:t>
      </w:r>
      <w:r w:rsidRPr="004B0FC2">
        <w:rPr>
          <w:rFonts w:ascii="GHEA Grapalat" w:hAnsi="GHEA Grapalat" w:cs="Arial"/>
          <w:color w:val="000000" w:themeColor="text1"/>
          <w:sz w:val="22"/>
          <w:szCs w:val="22"/>
          <w:lang w:val="hy-AM"/>
        </w:rPr>
        <w:t xml:space="preserve"> </w:t>
      </w:r>
    </w:p>
    <w:p w14:paraId="3E464D40" w14:textId="77777777" w:rsidR="008C557D" w:rsidRPr="004B0FC2" w:rsidRDefault="008C557D" w:rsidP="008567B0">
      <w:pPr>
        <w:spacing w:line="276" w:lineRule="auto"/>
        <w:jc w:val="both"/>
        <w:rPr>
          <w:rFonts w:ascii="GHEA Grapalat" w:hAnsi="GHEA Grapalat"/>
          <w:color w:val="000000" w:themeColor="text1"/>
          <w:sz w:val="22"/>
          <w:szCs w:val="22"/>
          <w:vertAlign w:val="superscript"/>
          <w:lang w:val="es-ES"/>
        </w:rPr>
      </w:pPr>
      <w:r w:rsidRPr="004B0FC2">
        <w:rPr>
          <w:rFonts w:ascii="GHEA Grapalat" w:hAnsi="GHEA Grapalat"/>
          <w:color w:val="000000" w:themeColor="text1"/>
          <w:sz w:val="22"/>
          <w:szCs w:val="22"/>
          <w:lang w:val="hy-AM"/>
        </w:rPr>
        <w:tab/>
      </w:r>
      <w:r w:rsidRPr="004B0FC2">
        <w:rPr>
          <w:rFonts w:ascii="GHEA Grapalat" w:hAnsi="GHEA Grapalat"/>
          <w:color w:val="000000" w:themeColor="text1"/>
          <w:sz w:val="22"/>
          <w:szCs w:val="22"/>
          <w:lang w:val="hy-AM"/>
        </w:rPr>
        <w:tab/>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vertAlign w:val="superscript"/>
          <w:lang w:val="hy-AM"/>
        </w:rPr>
        <w:t>մասնակցի անվանում</w:t>
      </w:r>
    </w:p>
    <w:p w14:paraId="2A0E5749" w14:textId="77777777" w:rsidR="008C557D" w:rsidRPr="004B0FC2" w:rsidRDefault="008C557D" w:rsidP="008567B0">
      <w:pPr>
        <w:spacing w:line="276" w:lineRule="auto"/>
        <w:jc w:val="both"/>
        <w:rPr>
          <w:rFonts w:ascii="GHEA Grapalat" w:hAnsi="GHEA Grapalat"/>
          <w:color w:val="000000" w:themeColor="text1"/>
          <w:sz w:val="22"/>
          <w:szCs w:val="22"/>
          <w:lang w:val="es-ES"/>
        </w:rPr>
      </w:pPr>
      <w:r w:rsidRPr="004B0FC2">
        <w:rPr>
          <w:rFonts w:ascii="GHEA Grapalat" w:hAnsi="GHEA Grapalat" w:cs="Arial"/>
          <w:color w:val="000000" w:themeColor="text1"/>
          <w:sz w:val="22"/>
          <w:szCs w:val="22"/>
          <w:lang w:val="es-ES"/>
        </w:rPr>
        <w:lastRenderedPageBreak/>
        <w:t>1)</w:t>
      </w:r>
      <w:r w:rsidRPr="004B0FC2">
        <w:rPr>
          <w:rFonts w:ascii="GHEA Grapalat" w:hAnsi="GHEA Grapalat"/>
          <w:color w:val="000000" w:themeColor="text1"/>
          <w:sz w:val="22"/>
          <w:szCs w:val="22"/>
          <w:lang w:val="hy-AM"/>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lang w:val="hy-AM"/>
        </w:rPr>
        <w:t>-</w:t>
      </w:r>
      <w:r w:rsidRPr="004B0FC2">
        <w:rPr>
          <w:rFonts w:ascii="GHEA Grapalat" w:hAnsi="GHEA Grapalat" w:cs="Arial"/>
          <w:color w:val="000000" w:themeColor="text1"/>
          <w:sz w:val="22"/>
          <w:szCs w:val="22"/>
          <w:lang w:val="es-ES"/>
        </w:rPr>
        <w:t xml:space="preserve">ն </w:t>
      </w:r>
      <w:r w:rsidRPr="004B0FC2">
        <w:rPr>
          <w:rFonts w:ascii="GHEA Grapalat" w:hAnsi="GHEA Grapalat" w:cs="Arial"/>
          <w:color w:val="000000" w:themeColor="text1"/>
          <w:sz w:val="22"/>
          <w:szCs w:val="22"/>
          <w:lang w:val="hy-AM"/>
        </w:rPr>
        <w:t>և իրեն փոխկապակցված անձինք</w:t>
      </w:r>
    </w:p>
    <w:p w14:paraId="0337467E" w14:textId="77777777" w:rsidR="008C557D" w:rsidRPr="004B0FC2" w:rsidRDefault="008C557D" w:rsidP="008567B0">
      <w:pPr>
        <w:spacing w:line="276" w:lineRule="auto"/>
        <w:jc w:val="both"/>
        <w:rPr>
          <w:rFonts w:ascii="GHEA Grapalat" w:hAnsi="GHEA Grapalat"/>
          <w:color w:val="000000" w:themeColor="text1"/>
          <w:sz w:val="22"/>
          <w:szCs w:val="22"/>
          <w:vertAlign w:val="superscript"/>
          <w:lang w:val="es-ES"/>
        </w:rPr>
      </w:pPr>
      <w:r w:rsidRPr="004B0FC2">
        <w:rPr>
          <w:rFonts w:ascii="GHEA Grapalat" w:hAnsi="GHEA Grapalat"/>
          <w:color w:val="000000" w:themeColor="text1"/>
          <w:sz w:val="22"/>
          <w:szCs w:val="22"/>
          <w:lang w:val="hy-AM"/>
        </w:rPr>
        <w:tab/>
      </w:r>
      <w:r w:rsidRPr="004B0FC2">
        <w:rPr>
          <w:rFonts w:ascii="GHEA Grapalat" w:hAnsi="GHEA Grapalat"/>
          <w:color w:val="000000" w:themeColor="text1"/>
          <w:sz w:val="22"/>
          <w:szCs w:val="22"/>
          <w:lang w:val="hy-AM"/>
        </w:rPr>
        <w:tab/>
      </w:r>
      <w:r w:rsidRPr="004B0FC2">
        <w:rPr>
          <w:rFonts w:ascii="GHEA Grapalat" w:hAnsi="GHEA Grapalat"/>
          <w:color w:val="000000" w:themeColor="text1"/>
          <w:sz w:val="22"/>
          <w:szCs w:val="22"/>
          <w:lang w:val="es-ES"/>
        </w:rPr>
        <w:t xml:space="preserve">                                    </w:t>
      </w:r>
      <w:r w:rsidRPr="004B0FC2">
        <w:rPr>
          <w:rFonts w:ascii="GHEA Grapalat" w:hAnsi="GHEA Grapalat" w:cs="Sylfaen"/>
          <w:color w:val="000000" w:themeColor="text1"/>
          <w:sz w:val="22"/>
          <w:szCs w:val="22"/>
          <w:vertAlign w:val="superscript"/>
          <w:lang w:val="hy-AM"/>
        </w:rPr>
        <w:t>մասնակցի անվանում</w:t>
      </w:r>
    </w:p>
    <w:p w14:paraId="7A98015F" w14:textId="71E6CA9B" w:rsidR="008C557D" w:rsidRPr="004B0FC2" w:rsidRDefault="008C557D" w:rsidP="008567B0">
      <w:pPr>
        <w:spacing w:line="276" w:lineRule="auto"/>
        <w:jc w:val="both"/>
        <w:rPr>
          <w:rFonts w:ascii="GHEA Grapalat" w:hAnsi="GHEA Grapalat" w:cs="Sylfaen"/>
          <w:color w:val="000000" w:themeColor="text1"/>
          <w:sz w:val="22"/>
          <w:szCs w:val="22"/>
          <w:lang w:val="hy-AM"/>
        </w:rPr>
      </w:pPr>
      <w:r w:rsidRPr="004B0FC2">
        <w:rPr>
          <w:rFonts w:ascii="GHEA Grapalat" w:hAnsi="GHEA Grapalat" w:cs="Arial"/>
          <w:color w:val="000000" w:themeColor="text1"/>
          <w:sz w:val="22"/>
          <w:szCs w:val="22"/>
          <w:lang w:val="es-ES"/>
        </w:rPr>
        <w:t xml:space="preserve"> </w:t>
      </w:r>
      <w:r w:rsidRPr="004B0FC2">
        <w:rPr>
          <w:rFonts w:ascii="GHEA Grapalat" w:hAnsi="GHEA Grapalat" w:cs="Arial"/>
          <w:color w:val="000000" w:themeColor="text1"/>
          <w:sz w:val="22"/>
          <w:szCs w:val="22"/>
          <w:lang w:val="hy-AM"/>
        </w:rPr>
        <w:t xml:space="preserve"> </w:t>
      </w:r>
      <w:proofErr w:type="gramStart"/>
      <w:r w:rsidRPr="004B0FC2">
        <w:rPr>
          <w:rFonts w:ascii="GHEA Grapalat" w:hAnsi="GHEA Grapalat" w:cs="Arial"/>
          <w:color w:val="000000" w:themeColor="text1"/>
          <w:sz w:val="22"/>
          <w:szCs w:val="22"/>
          <w:lang w:val="es-ES"/>
        </w:rPr>
        <w:t>բավարարում</w:t>
      </w:r>
      <w:proofErr w:type="gramEnd"/>
      <w:r w:rsidRPr="004B0FC2">
        <w:rPr>
          <w:rFonts w:ascii="GHEA Grapalat" w:hAnsi="GHEA Grapalat" w:cs="Arial"/>
          <w:color w:val="000000" w:themeColor="text1"/>
          <w:sz w:val="22"/>
          <w:szCs w:val="22"/>
          <w:lang w:val="es-ES"/>
        </w:rPr>
        <w:t xml:space="preserve"> </w:t>
      </w:r>
      <w:r w:rsidRPr="004B0FC2">
        <w:rPr>
          <w:rFonts w:ascii="GHEA Grapalat" w:hAnsi="GHEA Grapalat" w:cs="Arial"/>
          <w:color w:val="000000" w:themeColor="text1"/>
          <w:sz w:val="22"/>
          <w:szCs w:val="22"/>
          <w:lang w:val="hy-AM"/>
        </w:rPr>
        <w:t>են</w:t>
      </w:r>
      <w:r w:rsidRPr="004B0FC2">
        <w:rPr>
          <w:rFonts w:ascii="GHEA Grapalat" w:hAnsi="GHEA Grapalat" w:cs="Arial"/>
          <w:color w:val="000000" w:themeColor="text1"/>
          <w:sz w:val="22"/>
          <w:szCs w:val="22"/>
          <w:lang w:val="es-ES"/>
        </w:rPr>
        <w:t xml:space="preserve"> ծածկագրով  Գնանաշման հարցման հրավերով սահմանված մասնակցության իրավունքի պահանջներին </w:t>
      </w:r>
      <w:r w:rsidRPr="004B0FC2">
        <w:rPr>
          <w:rFonts w:ascii="GHEA Grapalat" w:hAnsi="GHEA Grapalat" w:cs="Arial"/>
          <w:color w:val="000000" w:themeColor="text1"/>
          <w:sz w:val="22"/>
          <w:szCs w:val="22"/>
          <w:lang w:val="hy-AM"/>
        </w:rPr>
        <w:t xml:space="preserve"> և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lang w:val="hy-AM"/>
        </w:rPr>
        <w:t>-</w:t>
      </w:r>
      <w:r w:rsidRPr="004B0FC2">
        <w:rPr>
          <w:rFonts w:ascii="GHEA Grapalat" w:hAnsi="GHEA Grapalat" w:cs="Arial"/>
          <w:color w:val="000000" w:themeColor="text1"/>
          <w:sz w:val="22"/>
          <w:szCs w:val="22"/>
          <w:lang w:val="es-ES"/>
        </w:rPr>
        <w:t>ն</w:t>
      </w:r>
      <w:r w:rsidRPr="004B0FC2">
        <w:rPr>
          <w:rFonts w:ascii="GHEA Grapalat" w:hAnsi="GHEA Grapalat" w:cs="Sylfaen"/>
          <w:color w:val="000000" w:themeColor="text1"/>
          <w:sz w:val="22"/>
          <w:szCs w:val="22"/>
          <w:lang w:val="hy-AM"/>
        </w:rPr>
        <w:t xml:space="preserve"> պարտավորվում է </w:t>
      </w:r>
    </w:p>
    <w:p w14:paraId="3479A329" w14:textId="77777777" w:rsidR="008C557D" w:rsidRPr="004B0FC2" w:rsidRDefault="008C557D" w:rsidP="008567B0">
      <w:pPr>
        <w:tabs>
          <w:tab w:val="left" w:pos="6450"/>
        </w:tabs>
        <w:spacing w:line="276" w:lineRule="auto"/>
        <w:jc w:val="both"/>
        <w:rPr>
          <w:rFonts w:ascii="GHEA Grapalat" w:hAnsi="GHEA Grapalat" w:cs="Sylfaen"/>
          <w:color w:val="000000" w:themeColor="text1"/>
          <w:sz w:val="22"/>
          <w:szCs w:val="22"/>
          <w:lang w:val="es-ES"/>
        </w:rPr>
      </w:pPr>
      <w:r w:rsidRPr="004B0FC2">
        <w:rPr>
          <w:rFonts w:ascii="GHEA Grapalat" w:hAnsi="GHEA Grapalat" w:cs="Sylfaen"/>
          <w:color w:val="000000" w:themeColor="text1"/>
          <w:sz w:val="22"/>
          <w:szCs w:val="22"/>
          <w:lang w:val="es-ES"/>
        </w:rPr>
        <w:t xml:space="preserve">                                                          </w:t>
      </w:r>
      <w:r w:rsidRPr="004B0FC2">
        <w:rPr>
          <w:rFonts w:ascii="GHEA Grapalat" w:hAnsi="GHEA Grapalat" w:cs="Sylfaen"/>
          <w:color w:val="000000" w:themeColor="text1"/>
          <w:sz w:val="22"/>
          <w:szCs w:val="22"/>
          <w:vertAlign w:val="superscript"/>
          <w:lang w:val="hy-AM"/>
        </w:rPr>
        <w:t>մասնակցի անվանում</w:t>
      </w:r>
    </w:p>
    <w:p w14:paraId="397519DC" w14:textId="77777777" w:rsidR="008C557D" w:rsidRPr="004B0FC2" w:rsidRDefault="008C557D" w:rsidP="008567B0">
      <w:pPr>
        <w:spacing w:line="276" w:lineRule="auto"/>
        <w:jc w:val="both"/>
        <w:rPr>
          <w:rFonts w:ascii="GHEA Grapalat" w:hAnsi="GHEA Grapalat" w:cs="Sylfaen"/>
          <w:color w:val="000000" w:themeColor="text1"/>
          <w:sz w:val="22"/>
          <w:szCs w:val="22"/>
          <w:lang w:val="hy-AM"/>
        </w:rPr>
      </w:pPr>
      <w:r w:rsidRPr="004B0FC2">
        <w:rPr>
          <w:rFonts w:ascii="GHEA Grapalat" w:hAnsi="GHEA Grapalat" w:cs="Sylfaen"/>
          <w:color w:val="000000" w:themeColor="text1"/>
          <w:sz w:val="22"/>
          <w:szCs w:val="22"/>
          <w:lang w:val="hy-AM"/>
        </w:rPr>
        <w:t>ընտրված մասնակից ճանաչվելու դեպքում, հրավերով սահմանված կարգով և ժամկետում, ներկայացնել որակավորման ապահովում</w:t>
      </w:r>
      <w:r w:rsidRPr="004B0FC2" w:rsidDel="00DD24B8">
        <w:rPr>
          <w:rFonts w:ascii="GHEA Grapalat" w:hAnsi="GHEA Grapalat" w:cs="Arial"/>
          <w:color w:val="000000" w:themeColor="text1"/>
          <w:sz w:val="22"/>
          <w:szCs w:val="22"/>
          <w:lang w:val="es-ES"/>
        </w:rPr>
        <w:t xml:space="preserve"> </w:t>
      </w:r>
      <w:r w:rsidRPr="004B0FC2">
        <w:rPr>
          <w:rStyle w:val="af6"/>
          <w:rFonts w:ascii="GHEA Grapalat" w:hAnsi="GHEA Grapalat" w:cs="Sylfaen"/>
          <w:color w:val="000000" w:themeColor="text1"/>
          <w:sz w:val="22"/>
          <w:szCs w:val="22"/>
          <w:lang w:val="hy-AM"/>
        </w:rPr>
        <w:footnoteReference w:id="2"/>
      </w:r>
      <w:r w:rsidRPr="004B0FC2">
        <w:rPr>
          <w:rFonts w:ascii="GHEA Grapalat" w:hAnsi="GHEA Grapalat" w:cs="Sylfaen"/>
          <w:color w:val="000000" w:themeColor="text1"/>
          <w:sz w:val="22"/>
          <w:szCs w:val="22"/>
          <w:lang w:val="es-ES"/>
        </w:rPr>
        <w:t>.</w:t>
      </w:r>
      <w:r w:rsidRPr="004B0FC2">
        <w:rPr>
          <w:rFonts w:ascii="GHEA Grapalat" w:hAnsi="GHEA Grapalat" w:cs="Sylfaen"/>
          <w:color w:val="000000" w:themeColor="text1"/>
          <w:sz w:val="22"/>
          <w:szCs w:val="22"/>
          <w:lang w:val="hy-AM"/>
        </w:rPr>
        <w:t xml:space="preserve"> </w:t>
      </w:r>
    </w:p>
    <w:p w14:paraId="5C6DEF14" w14:textId="5FCEB8D0" w:rsidR="008C557D" w:rsidRPr="004B0FC2" w:rsidRDefault="008C557D" w:rsidP="008567B0">
      <w:pPr>
        <w:spacing w:line="276" w:lineRule="auto"/>
        <w:jc w:val="both"/>
        <w:rPr>
          <w:rFonts w:ascii="GHEA Grapalat" w:hAnsi="GHEA Grapalat" w:cs="Arial"/>
          <w:color w:val="000000" w:themeColor="text1"/>
          <w:sz w:val="22"/>
          <w:szCs w:val="22"/>
          <w:lang w:val="es-ES"/>
        </w:rPr>
      </w:pPr>
      <w:r w:rsidRPr="004B0FC2">
        <w:rPr>
          <w:rFonts w:ascii="GHEA Grapalat" w:hAnsi="GHEA Grapalat" w:cs="Arial"/>
          <w:color w:val="000000" w:themeColor="text1"/>
          <w:sz w:val="22"/>
          <w:szCs w:val="22"/>
          <w:lang w:val="hy-AM"/>
        </w:rPr>
        <w:t>2</w:t>
      </w:r>
      <w:r w:rsidRPr="004B0FC2">
        <w:rPr>
          <w:rFonts w:ascii="GHEA Grapalat" w:hAnsi="GHEA Grapalat" w:cs="Arial"/>
          <w:color w:val="000000" w:themeColor="text1"/>
          <w:sz w:val="22"/>
          <w:szCs w:val="22"/>
          <w:lang w:val="es-ES"/>
        </w:rPr>
        <w:t>) ծածկագրով Գնանաշման հարցմանն մասնակցելու շրջանակում`</w:t>
      </w:r>
      <w:r w:rsidRPr="004B0FC2">
        <w:rPr>
          <w:rFonts w:ascii="GHEA Grapalat" w:hAnsi="GHEA Grapalat" w:cs="Sylfaen"/>
          <w:color w:val="000000" w:themeColor="text1"/>
          <w:sz w:val="22"/>
          <w:szCs w:val="22"/>
          <w:lang w:val="es-ES"/>
        </w:rPr>
        <w:t xml:space="preserve">  </w:t>
      </w:r>
    </w:p>
    <w:p w14:paraId="0079AA29" w14:textId="77777777" w:rsidR="008C557D" w:rsidRPr="004B0FC2" w:rsidRDefault="008C557D" w:rsidP="008567B0">
      <w:pPr>
        <w:numPr>
          <w:ilvl w:val="0"/>
          <w:numId w:val="19"/>
        </w:numPr>
        <w:spacing w:line="276" w:lineRule="auto"/>
        <w:ind w:left="0" w:firstLine="0"/>
        <w:jc w:val="both"/>
        <w:rPr>
          <w:rFonts w:ascii="GHEA Grapalat" w:hAnsi="GHEA Grapalat" w:cs="Arial"/>
          <w:color w:val="000000" w:themeColor="text1"/>
          <w:sz w:val="22"/>
          <w:szCs w:val="22"/>
          <w:lang w:val="es-ES"/>
        </w:rPr>
      </w:pPr>
      <w:r w:rsidRPr="004B0FC2">
        <w:rPr>
          <w:rFonts w:ascii="GHEA Grapalat" w:hAnsi="GHEA Grapalat" w:cs="Arial"/>
          <w:color w:val="000000" w:themeColor="text1"/>
          <w:sz w:val="22"/>
          <w:szCs w:val="22"/>
          <w:lang w:val="es-ES"/>
        </w:rPr>
        <w:t>թույլ չի տվել և (կամ) թույլ չի տալու</w:t>
      </w:r>
      <w:r w:rsidRPr="004B0FC2">
        <w:rPr>
          <w:rFonts w:ascii="GHEA Grapalat" w:hAnsi="GHEA Grapalat" w:cs="Arial"/>
          <w:color w:val="000000" w:themeColor="text1"/>
          <w:sz w:val="22"/>
          <w:szCs w:val="22"/>
          <w:lang w:val="hy-AM"/>
        </w:rPr>
        <w:t xml:space="preserve"> անբարեխիղճ մրցակցություն, </w:t>
      </w:r>
      <w:r w:rsidRPr="004B0FC2">
        <w:rPr>
          <w:rFonts w:ascii="GHEA Grapalat" w:hAnsi="GHEA Grapalat" w:cs="Arial"/>
          <w:color w:val="000000" w:themeColor="text1"/>
          <w:sz w:val="22"/>
          <w:szCs w:val="22"/>
          <w:lang w:val="es-ES"/>
        </w:rPr>
        <w:t xml:space="preserve">  գերիշխող դիրքի չարաշահում և հակամրցակցային համաձայնություն,</w:t>
      </w:r>
    </w:p>
    <w:p w14:paraId="56819CD8" w14:textId="77777777" w:rsidR="008C557D" w:rsidRPr="004B0FC2" w:rsidRDefault="008C557D" w:rsidP="008567B0">
      <w:pPr>
        <w:numPr>
          <w:ilvl w:val="0"/>
          <w:numId w:val="19"/>
        </w:numPr>
        <w:spacing w:line="276" w:lineRule="auto"/>
        <w:ind w:left="0" w:firstLine="0"/>
        <w:jc w:val="both"/>
        <w:rPr>
          <w:rFonts w:ascii="GHEA Grapalat" w:hAnsi="GHEA Grapalat"/>
          <w:color w:val="000000" w:themeColor="text1"/>
          <w:sz w:val="22"/>
          <w:szCs w:val="22"/>
          <w:lang w:val="es-ES"/>
        </w:rPr>
      </w:pPr>
      <w:r w:rsidRPr="004B0FC2">
        <w:rPr>
          <w:rFonts w:ascii="GHEA Grapalat" w:hAnsi="GHEA Grapalat" w:cs="Arial"/>
          <w:color w:val="000000" w:themeColor="text1"/>
          <w:sz w:val="22"/>
          <w:szCs w:val="22"/>
          <w:lang w:val="es-ES"/>
        </w:rPr>
        <w:t>բացակայում է հրավերով սահմանված`</w:t>
      </w:r>
      <w:r w:rsidRPr="004B0FC2">
        <w:rPr>
          <w:rFonts w:ascii="GHEA Grapalat" w:hAnsi="GHEA Grapalat"/>
          <w:color w:val="000000" w:themeColor="text1"/>
          <w:sz w:val="22"/>
          <w:szCs w:val="22"/>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s="Arial"/>
          <w:color w:val="000000" w:themeColor="text1"/>
          <w:sz w:val="22"/>
          <w:szCs w:val="22"/>
          <w:lang w:val="es-ES"/>
        </w:rPr>
        <w:t>-ին</w:t>
      </w:r>
      <w:r w:rsidRPr="004B0FC2">
        <w:rPr>
          <w:rFonts w:ascii="GHEA Grapalat" w:hAnsi="GHEA Grapalat"/>
          <w:color w:val="000000" w:themeColor="text1"/>
          <w:sz w:val="22"/>
          <w:szCs w:val="22"/>
          <w:lang w:val="es-ES"/>
        </w:rPr>
        <w:t xml:space="preserve"> </w:t>
      </w:r>
    </w:p>
    <w:p w14:paraId="456ADBEB"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hy-AM"/>
        </w:rPr>
      </w:pPr>
      <w:r w:rsidRPr="004B0FC2">
        <w:rPr>
          <w:rFonts w:ascii="GHEA Grapalat" w:hAnsi="GHEA Grapalat"/>
          <w:color w:val="000000" w:themeColor="text1"/>
          <w:sz w:val="22"/>
          <w:szCs w:val="22"/>
          <w:vertAlign w:val="superscript"/>
          <w:lang w:val="es-ES"/>
        </w:rPr>
        <w:t xml:space="preserve"> </w:t>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r>
      <w:r w:rsidRPr="004B0FC2">
        <w:rPr>
          <w:rFonts w:ascii="GHEA Grapalat" w:hAnsi="GHEA Grapalat"/>
          <w:color w:val="000000" w:themeColor="text1"/>
          <w:sz w:val="22"/>
          <w:szCs w:val="22"/>
          <w:vertAlign w:val="superscript"/>
          <w:lang w:val="es-ES"/>
        </w:rPr>
        <w:tab/>
        <w:t xml:space="preserve">      </w:t>
      </w:r>
      <w:r w:rsidRPr="004B0FC2">
        <w:rPr>
          <w:rFonts w:ascii="GHEA Grapalat" w:hAnsi="GHEA Grapalat" w:cs="Sylfaen"/>
          <w:color w:val="000000" w:themeColor="text1"/>
          <w:sz w:val="22"/>
          <w:szCs w:val="22"/>
          <w:vertAlign w:val="superscript"/>
          <w:lang w:val="hy-AM"/>
        </w:rPr>
        <w:t>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r w:rsidRPr="004B0FC2">
        <w:rPr>
          <w:rFonts w:ascii="GHEA Grapalat" w:hAnsi="GHEA Grapalat" w:cs="Arial"/>
          <w:color w:val="000000" w:themeColor="text1"/>
          <w:sz w:val="22"/>
          <w:szCs w:val="22"/>
          <w:vertAlign w:val="superscript"/>
          <w:lang w:val="hy-AM"/>
        </w:rPr>
        <w:t xml:space="preserve"> </w:t>
      </w:r>
    </w:p>
    <w:p w14:paraId="2F839652" w14:textId="77777777" w:rsidR="008C557D" w:rsidRPr="004B0FC2" w:rsidRDefault="008C557D" w:rsidP="008567B0">
      <w:pPr>
        <w:spacing w:line="276" w:lineRule="auto"/>
        <w:jc w:val="both"/>
        <w:rPr>
          <w:rFonts w:ascii="GHEA Grapalat" w:hAnsi="GHEA Grapalat"/>
          <w:color w:val="000000" w:themeColor="text1"/>
          <w:sz w:val="22"/>
          <w:szCs w:val="22"/>
          <w:u w:val="single"/>
          <w:lang w:val="es-ES"/>
        </w:rPr>
      </w:pPr>
      <w:r w:rsidRPr="004B0FC2">
        <w:rPr>
          <w:rFonts w:ascii="GHEA Grapalat" w:hAnsi="GHEA Grapalat" w:cs="Arial"/>
          <w:color w:val="000000" w:themeColor="text1"/>
          <w:sz w:val="22"/>
          <w:szCs w:val="22"/>
          <w:lang w:val="es-ES"/>
        </w:rPr>
        <w:t>փոխկապակցված անձանց և (կամ)</w:t>
      </w:r>
      <w:r w:rsidRPr="004B0FC2">
        <w:rPr>
          <w:rFonts w:ascii="GHEA Grapalat" w:hAnsi="GHEA Grapalat"/>
          <w:color w:val="000000" w:themeColor="text1"/>
          <w:sz w:val="22"/>
          <w:szCs w:val="22"/>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s="Arial"/>
          <w:color w:val="000000" w:themeColor="text1"/>
          <w:sz w:val="22"/>
          <w:szCs w:val="22"/>
          <w:lang w:val="es-ES"/>
        </w:rPr>
        <w:t>-ի</w:t>
      </w:r>
      <w:r w:rsidRPr="004B0FC2">
        <w:rPr>
          <w:rFonts w:ascii="GHEA Grapalat" w:hAnsi="GHEA Grapalat"/>
          <w:color w:val="000000" w:themeColor="text1"/>
          <w:sz w:val="22"/>
          <w:szCs w:val="22"/>
          <w:u w:val="single"/>
          <w:lang w:val="es-ES"/>
        </w:rPr>
        <w:t xml:space="preserve">  </w:t>
      </w:r>
    </w:p>
    <w:p w14:paraId="662A9A5C" w14:textId="77777777" w:rsidR="008C557D" w:rsidRPr="004B0FC2" w:rsidRDefault="008C557D" w:rsidP="008567B0">
      <w:pPr>
        <w:spacing w:line="276" w:lineRule="auto"/>
        <w:jc w:val="both"/>
        <w:rPr>
          <w:rFonts w:ascii="GHEA Grapalat" w:hAnsi="GHEA Grapalat"/>
          <w:color w:val="000000" w:themeColor="text1"/>
          <w:sz w:val="22"/>
          <w:szCs w:val="22"/>
          <w:u w:val="single"/>
          <w:lang w:val="es-ES"/>
        </w:rPr>
      </w:pP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hy-AM"/>
        </w:rPr>
        <w:t>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p>
    <w:p w14:paraId="0B709BB5" w14:textId="77777777" w:rsidR="008C557D" w:rsidRPr="004B0FC2" w:rsidRDefault="008C557D" w:rsidP="008567B0">
      <w:pPr>
        <w:spacing w:line="276" w:lineRule="auto"/>
        <w:jc w:val="both"/>
        <w:rPr>
          <w:rFonts w:ascii="GHEA Grapalat" w:hAnsi="GHEA Grapalat"/>
          <w:color w:val="000000" w:themeColor="text1"/>
          <w:sz w:val="22"/>
          <w:szCs w:val="22"/>
          <w:u w:val="single"/>
          <w:lang w:val="es-ES"/>
        </w:rPr>
      </w:pPr>
      <w:r w:rsidRPr="004B0FC2">
        <w:rPr>
          <w:rFonts w:ascii="GHEA Grapalat" w:hAnsi="GHEA Grapalat" w:cs="Arial"/>
          <w:color w:val="000000" w:themeColor="text1"/>
          <w:sz w:val="22"/>
          <w:szCs w:val="22"/>
          <w:lang w:val="es-ES"/>
        </w:rPr>
        <w:t>կողմից հիմնադրված կամ ավելի քան հիսուն տոկոս</w:t>
      </w:r>
      <w:r w:rsidRPr="004B0FC2">
        <w:rPr>
          <w:rFonts w:ascii="GHEA Grapalat" w:hAnsi="GHEA Grapalat"/>
          <w:color w:val="000000" w:themeColor="text1"/>
          <w:sz w:val="22"/>
          <w:szCs w:val="22"/>
          <w:lang w:val="es-ES"/>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s="Arial"/>
          <w:color w:val="000000" w:themeColor="text1"/>
          <w:sz w:val="22"/>
          <w:szCs w:val="22"/>
          <w:lang w:val="es-ES"/>
        </w:rPr>
        <w:t>-ին</w:t>
      </w:r>
    </w:p>
    <w:p w14:paraId="7A1231E3" w14:textId="77777777" w:rsidR="008C557D" w:rsidRPr="004B0FC2" w:rsidRDefault="008C557D" w:rsidP="008567B0">
      <w:pPr>
        <w:spacing w:line="276" w:lineRule="auto"/>
        <w:jc w:val="both"/>
        <w:rPr>
          <w:rFonts w:ascii="GHEA Grapalat" w:hAnsi="GHEA Grapalat"/>
          <w:color w:val="000000" w:themeColor="text1"/>
          <w:sz w:val="22"/>
          <w:szCs w:val="22"/>
          <w:lang w:val="es-ES"/>
        </w:rPr>
      </w:pPr>
      <w:r w:rsidRPr="004B0FC2">
        <w:rPr>
          <w:rFonts w:ascii="GHEA Grapalat" w:hAnsi="GHEA Grapalat" w:cs="Sylfaen"/>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es-ES"/>
        </w:rPr>
        <w:tab/>
      </w:r>
      <w:r w:rsidRPr="004B0FC2">
        <w:rPr>
          <w:rFonts w:ascii="GHEA Grapalat" w:hAnsi="GHEA Grapalat" w:cs="Sylfaen"/>
          <w:color w:val="000000" w:themeColor="text1"/>
          <w:sz w:val="22"/>
          <w:szCs w:val="22"/>
          <w:vertAlign w:val="superscript"/>
          <w:lang w:val="hy-AM"/>
        </w:rPr>
        <w:t>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p>
    <w:p w14:paraId="2710C814" w14:textId="77777777" w:rsidR="008C557D" w:rsidRPr="004B0FC2" w:rsidRDefault="008C557D" w:rsidP="008567B0">
      <w:pPr>
        <w:spacing w:line="276" w:lineRule="auto"/>
        <w:jc w:val="both"/>
        <w:rPr>
          <w:rFonts w:ascii="GHEA Grapalat" w:hAnsi="GHEA Grapalat" w:cs="Arial"/>
          <w:color w:val="000000" w:themeColor="text1"/>
          <w:sz w:val="22"/>
          <w:szCs w:val="22"/>
          <w:lang w:val="es-ES"/>
        </w:rPr>
      </w:pPr>
      <w:r w:rsidRPr="004B0FC2">
        <w:rPr>
          <w:rFonts w:ascii="GHEA Grapalat" w:hAnsi="GHEA Grapalat" w:cs="Arial"/>
          <w:color w:val="000000" w:themeColor="text1"/>
          <w:sz w:val="22"/>
          <w:szCs w:val="22"/>
          <w:lang w:val="es-ES"/>
        </w:rPr>
        <w:t>պատկանող բաժնեմաս (փայաբաժին) ունեցող կազմակերպությունների միաժամանակյա մասնակցության դեպք:</w:t>
      </w:r>
    </w:p>
    <w:p w14:paraId="16AFA115" w14:textId="77777777" w:rsidR="008C557D" w:rsidRPr="004B0FC2" w:rsidRDefault="008C557D" w:rsidP="008567B0">
      <w:pPr>
        <w:spacing w:line="276" w:lineRule="auto"/>
        <w:jc w:val="right"/>
        <w:rPr>
          <w:rFonts w:ascii="GHEA Grapalat" w:hAnsi="GHEA Grapalat"/>
          <w:color w:val="000000" w:themeColor="text1"/>
          <w:sz w:val="22"/>
          <w:szCs w:val="22"/>
          <w:lang w:val="es-ES"/>
        </w:rPr>
      </w:pPr>
    </w:p>
    <w:p w14:paraId="1E45E6AA" w14:textId="77777777" w:rsidR="008C557D" w:rsidRPr="004B0FC2" w:rsidRDefault="008C557D" w:rsidP="008567B0">
      <w:pPr>
        <w:spacing w:line="276" w:lineRule="auto"/>
        <w:jc w:val="both"/>
        <w:rPr>
          <w:rFonts w:ascii="GHEA Grapalat" w:hAnsi="GHEA Grapalat"/>
          <w:color w:val="000000" w:themeColor="text1"/>
          <w:sz w:val="22"/>
          <w:szCs w:val="22"/>
          <w:lang w:val="es-ES"/>
        </w:rPr>
      </w:pPr>
    </w:p>
    <w:p w14:paraId="7AAED275" w14:textId="77777777" w:rsidR="008C557D" w:rsidRPr="004B0FC2" w:rsidRDefault="008C557D" w:rsidP="008567B0">
      <w:pPr>
        <w:spacing w:line="276" w:lineRule="auto"/>
        <w:jc w:val="both"/>
        <w:rPr>
          <w:rFonts w:ascii="GHEA Grapalat" w:hAnsi="GHEA Grapalat"/>
          <w:color w:val="000000" w:themeColor="text1"/>
          <w:sz w:val="22"/>
          <w:szCs w:val="22"/>
          <w:lang w:val="es-ES"/>
        </w:rPr>
      </w:pPr>
    </w:p>
    <w:p w14:paraId="1FCCD661" w14:textId="77777777" w:rsidR="008C557D" w:rsidRPr="004B0FC2" w:rsidRDefault="008C557D" w:rsidP="008567B0">
      <w:pPr>
        <w:spacing w:line="276" w:lineRule="auto"/>
        <w:jc w:val="both"/>
        <w:rPr>
          <w:rFonts w:ascii="GHEA Grapalat" w:hAnsi="GHEA Grapalat"/>
          <w:color w:val="000000" w:themeColor="text1"/>
          <w:sz w:val="22"/>
          <w:szCs w:val="22"/>
          <w:lang w:val="es-ES"/>
        </w:rPr>
      </w:pPr>
    </w:p>
    <w:p w14:paraId="10491518" w14:textId="77777777" w:rsidR="008C557D" w:rsidRPr="004B0FC2" w:rsidRDefault="008C557D" w:rsidP="008567B0">
      <w:pPr>
        <w:spacing w:line="276" w:lineRule="auto"/>
        <w:jc w:val="both"/>
        <w:rPr>
          <w:rFonts w:ascii="GHEA Grapalat" w:hAnsi="GHEA Grapalat"/>
          <w:color w:val="000000" w:themeColor="text1"/>
          <w:sz w:val="22"/>
          <w:szCs w:val="22"/>
          <w:lang w:val="es-ES"/>
        </w:rPr>
      </w:pPr>
    </w:p>
    <w:p w14:paraId="5EBAE2A1"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es-ES"/>
        </w:rPr>
      </w:pPr>
      <w:r w:rsidRPr="004B0FC2">
        <w:rPr>
          <w:rFonts w:ascii="GHEA Grapalat" w:hAnsi="GHEA Grapalat"/>
          <w:color w:val="000000" w:themeColor="text1"/>
          <w:sz w:val="22"/>
          <w:szCs w:val="22"/>
          <w:lang w:val="es-ES"/>
        </w:rPr>
        <w:t xml:space="preserve">   </w:t>
      </w:r>
      <w:r w:rsidRPr="004B0FC2">
        <w:rPr>
          <w:rFonts w:ascii="GHEA Grapalat" w:hAnsi="GHEA Grapalat"/>
          <w:color w:val="000000" w:themeColor="text1"/>
          <w:sz w:val="22"/>
          <w:szCs w:val="22"/>
          <w:lang w:val="hy-AM"/>
        </w:rPr>
        <w:t xml:space="preserve">___________________________________________________ </w:t>
      </w:r>
      <w:r w:rsidRPr="004B0FC2">
        <w:rPr>
          <w:rFonts w:ascii="GHEA Grapalat" w:hAnsi="GHEA Grapalat"/>
          <w:color w:val="000000" w:themeColor="text1"/>
          <w:sz w:val="22"/>
          <w:szCs w:val="22"/>
          <w:lang w:val="hy-AM"/>
        </w:rPr>
        <w:tab/>
        <w:t xml:space="preserve">                _____________</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lang w:val="es-ES"/>
        </w:rPr>
        <w:tab/>
      </w:r>
      <w:r w:rsidRPr="004B0FC2">
        <w:rPr>
          <w:rFonts w:ascii="GHEA Grapalat" w:hAnsi="GHEA Grapalat"/>
          <w:color w:val="000000" w:themeColor="text1"/>
          <w:sz w:val="22"/>
          <w:szCs w:val="22"/>
          <w:lang w:val="es-ES"/>
        </w:rPr>
        <w:tab/>
      </w:r>
      <w:r w:rsidRPr="004B0FC2">
        <w:rPr>
          <w:rFonts w:ascii="GHEA Grapalat" w:hAnsi="GHEA Grapalat"/>
          <w:color w:val="000000" w:themeColor="text1"/>
          <w:sz w:val="22"/>
          <w:szCs w:val="22"/>
          <w:lang w:val="hy-AM"/>
        </w:rPr>
        <w:t xml:space="preserve"> </w:t>
      </w:r>
      <w:r w:rsidRPr="004B0FC2">
        <w:rPr>
          <w:rFonts w:ascii="GHEA Grapalat" w:hAnsi="GHEA Grapalat" w:cs="Sylfaen"/>
          <w:color w:val="000000" w:themeColor="text1"/>
          <w:sz w:val="22"/>
          <w:szCs w:val="22"/>
          <w:vertAlign w:val="superscript"/>
          <w:lang w:val="hy-AM"/>
        </w:rPr>
        <w:t>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ղեկավարի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պաշտոնը</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Arial"/>
          <w:color w:val="000000" w:themeColor="text1"/>
          <w:sz w:val="22"/>
          <w:szCs w:val="22"/>
          <w:vertAlign w:val="superscript"/>
        </w:rPr>
        <w:t>ա</w:t>
      </w:r>
      <w:r w:rsidRPr="004B0FC2">
        <w:rPr>
          <w:rFonts w:ascii="GHEA Grapalat" w:hAnsi="GHEA Grapalat" w:cs="Sylfaen"/>
          <w:color w:val="000000" w:themeColor="text1"/>
          <w:sz w:val="22"/>
          <w:szCs w:val="22"/>
          <w:vertAlign w:val="superscript"/>
          <w:lang w:val="hy-AM"/>
        </w:rPr>
        <w:t>նուն</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rPr>
        <w:t>ա</w:t>
      </w:r>
      <w:r w:rsidRPr="004B0FC2">
        <w:rPr>
          <w:rFonts w:ascii="GHEA Grapalat" w:hAnsi="GHEA Grapalat" w:cs="Sylfaen"/>
          <w:color w:val="000000" w:themeColor="text1"/>
          <w:sz w:val="22"/>
          <w:szCs w:val="22"/>
          <w:vertAlign w:val="superscript"/>
          <w:lang w:val="hy-AM"/>
        </w:rPr>
        <w:t>զգանունը</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hy-AM"/>
        </w:rPr>
        <w:t>ստորագրությունը</w:t>
      </w:r>
      <w:r w:rsidRPr="004B0FC2">
        <w:rPr>
          <w:rFonts w:ascii="GHEA Grapalat" w:hAnsi="GHEA Grapalat" w:cs="Arial"/>
          <w:color w:val="000000" w:themeColor="text1"/>
          <w:sz w:val="22"/>
          <w:szCs w:val="22"/>
          <w:vertAlign w:val="superscript"/>
          <w:lang w:val="hy-AM"/>
        </w:rPr>
        <w:t>)</w:t>
      </w:r>
    </w:p>
    <w:p w14:paraId="42951B12" w14:textId="77777777" w:rsidR="008C557D" w:rsidRPr="004B0FC2" w:rsidRDefault="008C557D" w:rsidP="008567B0">
      <w:pPr>
        <w:spacing w:line="276" w:lineRule="auto"/>
        <w:jc w:val="both"/>
        <w:rPr>
          <w:rFonts w:ascii="GHEA Grapalat" w:hAnsi="GHEA Grapalat" w:cs="Arial"/>
          <w:color w:val="000000" w:themeColor="text1"/>
          <w:sz w:val="22"/>
          <w:szCs w:val="22"/>
          <w:vertAlign w:val="superscript"/>
          <w:lang w:val="es-ES"/>
        </w:rPr>
      </w:pPr>
    </w:p>
    <w:p w14:paraId="6D3C608C"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w:t>
      </w:r>
    </w:p>
    <w:p w14:paraId="75087390" w14:textId="30F9C448" w:rsidR="008C557D" w:rsidRPr="004B0FC2" w:rsidRDefault="008C557D" w:rsidP="008567B0">
      <w:pPr>
        <w:spacing w:line="276" w:lineRule="auto"/>
        <w:jc w:val="right"/>
        <w:rPr>
          <w:rFonts w:ascii="GHEA Grapalat" w:hAnsi="GHEA Grapalat" w:cs="Arial"/>
          <w:color w:val="000000" w:themeColor="text1"/>
          <w:sz w:val="22"/>
          <w:szCs w:val="22"/>
          <w:lang w:val="hy-AM"/>
        </w:rPr>
      </w:pPr>
      <w:r w:rsidRPr="004B0FC2">
        <w:rPr>
          <w:rFonts w:ascii="GHEA Grapalat" w:hAnsi="GHEA Grapalat" w:cs="Sylfaen"/>
          <w:color w:val="000000" w:themeColor="text1"/>
          <w:sz w:val="22"/>
          <w:szCs w:val="22"/>
          <w:lang w:val="hy-AM"/>
        </w:rPr>
        <w:t>Կ</w:t>
      </w:r>
      <w:r w:rsidRPr="004B0FC2">
        <w:rPr>
          <w:rFonts w:ascii="GHEA Grapalat" w:hAnsi="GHEA Grapalat" w:cs="Arial"/>
          <w:color w:val="000000" w:themeColor="text1"/>
          <w:sz w:val="22"/>
          <w:szCs w:val="22"/>
          <w:lang w:val="hy-AM"/>
        </w:rPr>
        <w:t xml:space="preserve">. </w:t>
      </w:r>
      <w:r w:rsidRPr="004B0FC2">
        <w:rPr>
          <w:rFonts w:ascii="GHEA Grapalat" w:hAnsi="GHEA Grapalat" w:cs="Sylfaen"/>
          <w:color w:val="000000" w:themeColor="text1"/>
          <w:sz w:val="22"/>
          <w:szCs w:val="22"/>
          <w:lang w:val="hy-AM"/>
        </w:rPr>
        <w:t>Տ</w:t>
      </w:r>
      <w:r w:rsidRPr="004B0FC2">
        <w:rPr>
          <w:rFonts w:ascii="GHEA Grapalat" w:hAnsi="GHEA Grapalat" w:cs="Arial"/>
          <w:color w:val="000000" w:themeColor="text1"/>
          <w:sz w:val="22"/>
          <w:szCs w:val="22"/>
          <w:lang w:val="hy-AM"/>
        </w:rPr>
        <w:t>.</w:t>
      </w:r>
      <w:r w:rsidRPr="004B0FC2">
        <w:rPr>
          <w:rStyle w:val="af6"/>
          <w:rFonts w:ascii="GHEA Grapalat" w:hAnsi="GHEA Grapalat" w:cs="Arial"/>
          <w:color w:val="000000" w:themeColor="text1"/>
          <w:sz w:val="22"/>
          <w:szCs w:val="22"/>
          <w:lang w:val="hy-AM"/>
        </w:rPr>
        <w:footnoteReference w:id="3"/>
      </w:r>
      <w:r w:rsidR="000974BF" w:rsidRPr="004B0FC2">
        <w:rPr>
          <w:rFonts w:ascii="GHEA Grapalat" w:hAnsi="GHEA Grapalat" w:cs="Arial"/>
          <w:color w:val="000000" w:themeColor="text1"/>
          <w:sz w:val="22"/>
          <w:szCs w:val="22"/>
          <w:lang w:val="hy-AM"/>
        </w:rPr>
        <w:tab/>
      </w:r>
      <w:r w:rsidR="000974BF" w:rsidRPr="004B0FC2">
        <w:rPr>
          <w:rFonts w:ascii="GHEA Grapalat" w:hAnsi="GHEA Grapalat" w:cs="Arial"/>
          <w:color w:val="000000" w:themeColor="text1"/>
          <w:sz w:val="22"/>
          <w:szCs w:val="22"/>
          <w:lang w:val="hy-AM"/>
        </w:rPr>
        <w:tab/>
        <w:t xml:space="preserve"> </w:t>
      </w:r>
      <w:r w:rsidRPr="004B0FC2">
        <w:rPr>
          <w:rFonts w:ascii="GHEA Grapalat" w:hAnsi="GHEA Grapalat" w:cs="Sylfaen"/>
          <w:b/>
          <w:color w:val="000000" w:themeColor="text1"/>
          <w:sz w:val="22"/>
          <w:szCs w:val="22"/>
          <w:lang w:val="hy-AM"/>
        </w:rPr>
        <w:br w:type="page"/>
      </w:r>
      <w:r w:rsidRPr="004B0FC2">
        <w:rPr>
          <w:rFonts w:ascii="GHEA Grapalat" w:hAnsi="GHEA Grapalat" w:cs="Sylfaen"/>
          <w:b/>
          <w:color w:val="000000" w:themeColor="text1"/>
          <w:sz w:val="22"/>
          <w:szCs w:val="22"/>
          <w:lang w:val="hy-AM"/>
        </w:rPr>
        <w:lastRenderedPageBreak/>
        <w:t xml:space="preserve"> </w:t>
      </w:r>
    </w:p>
    <w:p w14:paraId="60464A5B" w14:textId="56FF9E39" w:rsidR="008C557D" w:rsidRPr="004B0FC2" w:rsidRDefault="00A25009" w:rsidP="008567B0">
      <w:pPr>
        <w:pStyle w:val="3"/>
        <w:spacing w:line="276" w:lineRule="auto"/>
        <w:jc w:val="right"/>
        <w:rPr>
          <w:rFonts w:ascii="GHEA Grapalat" w:hAnsi="GHEA Grapalat" w:cs="Sylfaen"/>
          <w:b/>
          <w:i w:val="0"/>
          <w:color w:val="000000" w:themeColor="text1"/>
          <w:sz w:val="22"/>
          <w:szCs w:val="22"/>
          <w:lang w:val="hy-AM"/>
        </w:rPr>
      </w:pPr>
      <w:r w:rsidRPr="004B0FC2">
        <w:rPr>
          <w:rFonts w:ascii="GHEA Grapalat" w:hAnsi="GHEA Grapalat" w:cs="Arial"/>
          <w:b/>
          <w:i w:val="0"/>
          <w:color w:val="000000" w:themeColor="text1"/>
          <w:sz w:val="22"/>
          <w:szCs w:val="22"/>
          <w:lang w:val="hy-AM"/>
        </w:rPr>
        <w:t xml:space="preserve"> </w:t>
      </w:r>
      <w:r w:rsidRPr="004B0FC2">
        <w:rPr>
          <w:rFonts w:ascii="GHEA Grapalat" w:hAnsi="GHEA Grapalat" w:cs="Sylfaen"/>
          <w:b/>
          <w:i w:val="0"/>
          <w:color w:val="000000" w:themeColor="text1"/>
          <w:sz w:val="22"/>
          <w:szCs w:val="22"/>
          <w:lang w:val="hy-AM"/>
        </w:rPr>
        <w:t>Ձև  N 2</w:t>
      </w:r>
    </w:p>
    <w:p w14:paraId="07361F43" w14:textId="77777777" w:rsidR="00A25009" w:rsidRPr="004B0FC2" w:rsidRDefault="00A25009" w:rsidP="0040568F">
      <w:pPr>
        <w:spacing w:line="276" w:lineRule="auto"/>
        <w:rPr>
          <w:rFonts w:ascii="GHEA Grapalat" w:hAnsi="GHEA Grapalat"/>
          <w:color w:val="000000" w:themeColor="text1"/>
          <w:sz w:val="22"/>
          <w:szCs w:val="22"/>
          <w:lang w:val="hy-AM"/>
        </w:rPr>
      </w:pPr>
    </w:p>
    <w:p w14:paraId="039F6665" w14:textId="2765D6B0"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olor w:val="000000" w:themeColor="text1"/>
          <w:sz w:val="22"/>
          <w:szCs w:val="22"/>
          <w:lang w:val="hy-AM"/>
        </w:rPr>
        <w:t xml:space="preserve"> </w:t>
      </w:r>
      <w:r w:rsidRPr="004B0FC2">
        <w:rPr>
          <w:rFonts w:ascii="GHEA Grapalat" w:hAnsi="GHEA Grapalat" w:cs="Sylfaen"/>
          <w:b/>
          <w:color w:val="000000" w:themeColor="text1"/>
          <w:sz w:val="22"/>
          <w:szCs w:val="22"/>
          <w:lang w:val="hy-AM"/>
        </w:rPr>
        <w:t>ծածկագրով</w:t>
      </w:r>
    </w:p>
    <w:p w14:paraId="1527E24C" w14:textId="77777777"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s="Sylfaen"/>
          <w:b/>
          <w:color w:val="000000" w:themeColor="text1"/>
          <w:sz w:val="22"/>
          <w:szCs w:val="22"/>
          <w:lang w:val="hy-AM"/>
        </w:rPr>
        <w:t>Գնանաշման հարցման</w:t>
      </w:r>
      <w:r w:rsidRPr="004B0FC2">
        <w:rPr>
          <w:rFonts w:ascii="GHEA Grapalat" w:hAnsi="GHEA Grapalat" w:cs="Arial"/>
          <w:b/>
          <w:color w:val="000000" w:themeColor="text1"/>
          <w:sz w:val="22"/>
          <w:szCs w:val="22"/>
          <w:lang w:val="hy-AM"/>
        </w:rPr>
        <w:t xml:space="preserve"> </w:t>
      </w:r>
      <w:r w:rsidRPr="004B0FC2">
        <w:rPr>
          <w:rFonts w:ascii="GHEA Grapalat" w:hAnsi="GHEA Grapalat" w:cs="Sylfaen"/>
          <w:b/>
          <w:color w:val="000000" w:themeColor="text1"/>
          <w:sz w:val="22"/>
          <w:szCs w:val="22"/>
          <w:lang w:val="hy-AM"/>
        </w:rPr>
        <w:t>հրավերի</w:t>
      </w:r>
    </w:p>
    <w:p w14:paraId="36213A87" w14:textId="77777777" w:rsidR="008C557D" w:rsidRPr="004B0FC2" w:rsidRDefault="008C557D" w:rsidP="008567B0">
      <w:pPr>
        <w:spacing w:line="276" w:lineRule="auto"/>
        <w:jc w:val="center"/>
        <w:rPr>
          <w:rFonts w:ascii="GHEA Grapalat" w:hAnsi="GHEA Grapalat"/>
          <w:b/>
          <w:color w:val="000000" w:themeColor="text1"/>
          <w:sz w:val="22"/>
          <w:szCs w:val="22"/>
          <w:lang w:val="hy-AM"/>
        </w:rPr>
      </w:pPr>
    </w:p>
    <w:p w14:paraId="33CF1A5F"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p w14:paraId="2B33735F" w14:textId="77777777" w:rsidR="008C557D" w:rsidRPr="004B0FC2" w:rsidRDefault="008C557D" w:rsidP="008567B0">
      <w:pPr>
        <w:pStyle w:val="3"/>
        <w:spacing w:line="276" w:lineRule="auto"/>
        <w:rPr>
          <w:rFonts w:ascii="GHEA Grapalat" w:hAnsi="GHEA Grapalat"/>
          <w:b/>
          <w:i w:val="0"/>
          <w:color w:val="000000" w:themeColor="text1"/>
          <w:sz w:val="22"/>
          <w:szCs w:val="22"/>
          <w:lang w:val="hy-AM"/>
        </w:rPr>
      </w:pPr>
      <w:r w:rsidRPr="004B0FC2">
        <w:rPr>
          <w:rFonts w:ascii="GHEA Grapalat" w:hAnsi="GHEA Grapalat"/>
          <w:b/>
          <w:i w:val="0"/>
          <w:color w:val="000000" w:themeColor="text1"/>
          <w:sz w:val="22"/>
          <w:szCs w:val="22"/>
          <w:lang w:val="hy-AM"/>
        </w:rPr>
        <w:t>ՆԿԱՐԱԳԻՐ</w:t>
      </w:r>
    </w:p>
    <w:p w14:paraId="6FDDDA93" w14:textId="77777777" w:rsidR="008C557D" w:rsidRPr="004B0FC2" w:rsidRDefault="008C557D" w:rsidP="008567B0">
      <w:pPr>
        <w:pStyle w:val="3"/>
        <w:spacing w:line="276" w:lineRule="auto"/>
        <w:rPr>
          <w:rFonts w:ascii="GHEA Grapalat" w:hAnsi="GHEA Grapalat"/>
          <w:b/>
          <w:i w:val="0"/>
          <w:color w:val="000000" w:themeColor="text1"/>
          <w:sz w:val="22"/>
          <w:szCs w:val="22"/>
          <w:lang w:val="hy-AM"/>
        </w:rPr>
      </w:pPr>
      <w:r w:rsidRPr="004B0FC2">
        <w:rPr>
          <w:rFonts w:ascii="GHEA Grapalat" w:hAnsi="GHEA Grapalat"/>
          <w:b/>
          <w:i w:val="0"/>
          <w:color w:val="000000" w:themeColor="text1"/>
          <w:sz w:val="22"/>
          <w:szCs w:val="22"/>
          <w:lang w:val="hy-AM"/>
        </w:rPr>
        <w:t xml:space="preserve">առաջարկվող ապրանքի ամբողջական </w:t>
      </w:r>
    </w:p>
    <w:p w14:paraId="2D173C27" w14:textId="77777777" w:rsidR="008C557D" w:rsidRPr="004B0FC2" w:rsidRDefault="008C557D" w:rsidP="008567B0">
      <w:pPr>
        <w:pStyle w:val="3"/>
        <w:spacing w:line="276" w:lineRule="auto"/>
        <w:rPr>
          <w:rFonts w:ascii="GHEA Grapalat" w:hAnsi="GHEA Grapalat" w:cs="Arial"/>
          <w:i w:val="0"/>
          <w:color w:val="000000" w:themeColor="text1"/>
          <w:sz w:val="22"/>
          <w:szCs w:val="22"/>
          <w:lang w:val="es-ES"/>
        </w:rPr>
      </w:pPr>
    </w:p>
    <w:p w14:paraId="6F6B7CA8" w14:textId="08E9D996" w:rsidR="008C557D" w:rsidRPr="004B0FC2" w:rsidRDefault="008C557D" w:rsidP="008567B0">
      <w:pPr>
        <w:spacing w:line="276" w:lineRule="auto"/>
        <w:jc w:val="both"/>
        <w:rPr>
          <w:rFonts w:ascii="GHEA Grapalat" w:hAnsi="GHEA Grapalat" w:cs="Arial"/>
          <w:color w:val="000000" w:themeColor="text1"/>
          <w:sz w:val="22"/>
          <w:szCs w:val="22"/>
          <w:lang w:val="hy-AM"/>
        </w:rPr>
      </w:pP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t xml:space="preserve">      </w:t>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u w:val="single"/>
          <w:lang w:val="es-ES"/>
        </w:rPr>
        <w:tab/>
      </w:r>
      <w:r w:rsidRPr="004B0FC2">
        <w:rPr>
          <w:rFonts w:ascii="GHEA Grapalat" w:hAnsi="GHEA Grapalat" w:cs="Arial"/>
          <w:color w:val="000000" w:themeColor="text1"/>
          <w:sz w:val="22"/>
          <w:szCs w:val="22"/>
          <w:lang w:val="es-ES"/>
        </w:rPr>
        <w:t xml:space="preserve">-ն </w:t>
      </w:r>
    </w:p>
    <w:p w14:paraId="099A26BB" w14:textId="77777777" w:rsidR="008C557D" w:rsidRPr="004B0FC2" w:rsidRDefault="008C557D" w:rsidP="008567B0">
      <w:pPr>
        <w:spacing w:line="276" w:lineRule="auto"/>
        <w:jc w:val="both"/>
        <w:rPr>
          <w:rFonts w:ascii="GHEA Grapalat" w:hAnsi="GHEA Grapalat" w:cs="Arial"/>
          <w:color w:val="000000" w:themeColor="text1"/>
          <w:sz w:val="22"/>
          <w:szCs w:val="22"/>
          <w:u w:val="single"/>
          <w:lang w:val="es-ES"/>
        </w:rPr>
      </w:pPr>
      <w:r w:rsidRPr="004B0FC2">
        <w:rPr>
          <w:rFonts w:ascii="GHEA Grapalat" w:hAnsi="GHEA Grapalat"/>
          <w:color w:val="000000" w:themeColor="text1"/>
          <w:sz w:val="22"/>
          <w:szCs w:val="22"/>
          <w:vertAlign w:val="superscript"/>
          <w:lang w:val="es-ES"/>
        </w:rPr>
        <w:t xml:space="preserve">                                                    </w:t>
      </w:r>
      <w:r w:rsidRPr="004B0FC2">
        <w:rPr>
          <w:rFonts w:ascii="GHEA Grapalat" w:hAnsi="GHEA Grapalat"/>
          <w:color w:val="000000" w:themeColor="text1"/>
          <w:sz w:val="22"/>
          <w:szCs w:val="22"/>
          <w:vertAlign w:val="superscript"/>
          <w:lang w:val="hy-AM"/>
        </w:rPr>
        <w:t>մասնակցի անվանումը</w:t>
      </w:r>
    </w:p>
    <w:p w14:paraId="79CC8469"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s="Arial"/>
          <w:color w:val="000000" w:themeColor="text1"/>
          <w:sz w:val="22"/>
          <w:szCs w:val="22"/>
          <w:lang w:val="es-ES"/>
        </w:rPr>
        <w:t xml:space="preserve">ծածկագրով Գնանաշման հարցման շրջանակում ըստ չափաբաժինների ստորև ներկայացնում է իր կողմից առաջարկվող ապրանքի ամբողջական նկարագիրը </w:t>
      </w:r>
    </w:p>
    <w:p w14:paraId="36009DFE" w14:textId="77777777" w:rsidR="008C557D" w:rsidRPr="004B0FC2" w:rsidRDefault="008C557D" w:rsidP="008567B0">
      <w:pPr>
        <w:pStyle w:val="3"/>
        <w:spacing w:line="276" w:lineRule="auto"/>
        <w:rPr>
          <w:rFonts w:ascii="GHEA Grapalat" w:hAnsi="GHEA Grapalat" w:cs="Arial"/>
          <w:i w:val="0"/>
          <w:color w:val="000000" w:themeColor="text1"/>
          <w:sz w:val="22"/>
          <w:szCs w:val="22"/>
          <w:lang w:val="es-ES"/>
        </w:rPr>
      </w:pPr>
    </w:p>
    <w:p w14:paraId="50B9D7D6" w14:textId="77777777" w:rsidR="008C557D" w:rsidRPr="004B0FC2" w:rsidRDefault="008C557D" w:rsidP="008567B0">
      <w:pPr>
        <w:spacing w:line="276" w:lineRule="auto"/>
        <w:rPr>
          <w:rFonts w:ascii="GHEA Grapalat" w:hAnsi="GHEA Grapalat"/>
          <w:color w:val="000000" w:themeColor="text1"/>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460"/>
        <w:gridCol w:w="2003"/>
        <w:gridCol w:w="1757"/>
        <w:gridCol w:w="1562"/>
        <w:gridCol w:w="1800"/>
      </w:tblGrid>
      <w:tr w:rsidR="004B0FC2" w:rsidRPr="004B0FC2" w14:paraId="3C22995C" w14:textId="77777777" w:rsidTr="008C557D">
        <w:tc>
          <w:tcPr>
            <w:tcW w:w="1368" w:type="dxa"/>
            <w:vMerge w:val="restart"/>
            <w:vAlign w:val="center"/>
          </w:tcPr>
          <w:p w14:paraId="049A2049"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Չափաբաժնի համար</w:t>
            </w:r>
          </w:p>
        </w:tc>
        <w:tc>
          <w:tcPr>
            <w:tcW w:w="8550" w:type="dxa"/>
            <w:gridSpan w:val="5"/>
            <w:vAlign w:val="center"/>
          </w:tcPr>
          <w:p w14:paraId="27D54772"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Առաջարկվող ապրանքի</w:t>
            </w:r>
          </w:p>
        </w:tc>
      </w:tr>
      <w:tr w:rsidR="004B0FC2" w:rsidRPr="004B0FC2" w14:paraId="51E1FAA5" w14:textId="77777777" w:rsidTr="008C557D">
        <w:tc>
          <w:tcPr>
            <w:tcW w:w="1368" w:type="dxa"/>
            <w:vMerge/>
            <w:vAlign w:val="center"/>
          </w:tcPr>
          <w:p w14:paraId="16623A10"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p>
        </w:tc>
        <w:tc>
          <w:tcPr>
            <w:tcW w:w="1460" w:type="dxa"/>
            <w:vAlign w:val="center"/>
          </w:tcPr>
          <w:p w14:paraId="515A30E8"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rPr>
              <w:t>ֆ</w:t>
            </w:r>
            <w:r w:rsidRPr="004B0FC2">
              <w:rPr>
                <w:rFonts w:ascii="GHEA Grapalat" w:hAnsi="GHEA Grapalat"/>
                <w:b/>
                <w:bCs/>
                <w:color w:val="000000" w:themeColor="text1"/>
                <w:sz w:val="22"/>
                <w:szCs w:val="22"/>
                <w:lang w:val="hy-AM"/>
              </w:rPr>
              <w:t>իրմային անվանումը</w:t>
            </w:r>
          </w:p>
        </w:tc>
        <w:tc>
          <w:tcPr>
            <w:tcW w:w="2003" w:type="dxa"/>
            <w:vAlign w:val="center"/>
          </w:tcPr>
          <w:p w14:paraId="0C131DDC"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ապրանքային նշանը</w:t>
            </w:r>
          </w:p>
        </w:tc>
        <w:tc>
          <w:tcPr>
            <w:tcW w:w="1757" w:type="dxa"/>
            <w:vAlign w:val="center"/>
          </w:tcPr>
          <w:p w14:paraId="546D31C6" w14:textId="77777777" w:rsidR="008C557D" w:rsidRPr="004B0FC2" w:rsidRDefault="008C557D" w:rsidP="008567B0">
            <w:pPr>
              <w:spacing w:line="276" w:lineRule="auto"/>
              <w:jc w:val="center"/>
              <w:rPr>
                <w:rFonts w:ascii="GHEA Grapalat" w:hAnsi="GHEA Grapalat"/>
                <w:b/>
                <w:bCs/>
                <w:color w:val="000000" w:themeColor="text1"/>
                <w:sz w:val="22"/>
                <w:szCs w:val="22"/>
                <w:lang w:val="hy-AM"/>
              </w:rPr>
            </w:pPr>
            <w:r w:rsidRPr="004B0FC2">
              <w:rPr>
                <w:rFonts w:ascii="GHEA Grapalat" w:hAnsi="GHEA Grapalat"/>
                <w:b/>
                <w:bCs/>
                <w:color w:val="000000" w:themeColor="text1"/>
                <w:sz w:val="22"/>
                <w:szCs w:val="22"/>
                <w:lang w:val="hy-AM"/>
              </w:rPr>
              <w:t>մոդելը</w:t>
            </w:r>
          </w:p>
        </w:tc>
        <w:tc>
          <w:tcPr>
            <w:tcW w:w="1530" w:type="dxa"/>
            <w:vAlign w:val="center"/>
          </w:tcPr>
          <w:p w14:paraId="7C1B6340"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արտադրողի անվանումը</w:t>
            </w:r>
          </w:p>
        </w:tc>
        <w:tc>
          <w:tcPr>
            <w:tcW w:w="1800" w:type="dxa"/>
            <w:vAlign w:val="center"/>
          </w:tcPr>
          <w:p w14:paraId="41BB84C9"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տեխնիկական բնութագրերը</w:t>
            </w:r>
          </w:p>
        </w:tc>
      </w:tr>
      <w:tr w:rsidR="004B0FC2" w:rsidRPr="004B0FC2" w14:paraId="66D4C960" w14:textId="77777777" w:rsidTr="008C557D">
        <w:tc>
          <w:tcPr>
            <w:tcW w:w="1368" w:type="dxa"/>
          </w:tcPr>
          <w:p w14:paraId="65596DCC"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460" w:type="dxa"/>
          </w:tcPr>
          <w:p w14:paraId="32D60D7E"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2003" w:type="dxa"/>
          </w:tcPr>
          <w:p w14:paraId="58D06134"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757" w:type="dxa"/>
          </w:tcPr>
          <w:p w14:paraId="4D2DFE34"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530" w:type="dxa"/>
          </w:tcPr>
          <w:p w14:paraId="787DE375"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800" w:type="dxa"/>
          </w:tcPr>
          <w:p w14:paraId="108C0627"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r>
      <w:tr w:rsidR="004B0FC2" w:rsidRPr="004B0FC2" w14:paraId="2F4F96AF" w14:textId="77777777" w:rsidTr="008C557D">
        <w:tc>
          <w:tcPr>
            <w:tcW w:w="1368" w:type="dxa"/>
          </w:tcPr>
          <w:p w14:paraId="0C3E6575"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460" w:type="dxa"/>
          </w:tcPr>
          <w:p w14:paraId="50C6FD77"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2003" w:type="dxa"/>
          </w:tcPr>
          <w:p w14:paraId="7CF68E66"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757" w:type="dxa"/>
          </w:tcPr>
          <w:p w14:paraId="19C1ECE6"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530" w:type="dxa"/>
          </w:tcPr>
          <w:p w14:paraId="3FA9E130"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800" w:type="dxa"/>
          </w:tcPr>
          <w:p w14:paraId="7330B9AA"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r>
      <w:tr w:rsidR="008C557D" w:rsidRPr="004B0FC2" w14:paraId="3227CF07" w14:textId="77777777" w:rsidTr="008C557D">
        <w:tc>
          <w:tcPr>
            <w:tcW w:w="1368" w:type="dxa"/>
          </w:tcPr>
          <w:p w14:paraId="1B548F05"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460" w:type="dxa"/>
          </w:tcPr>
          <w:p w14:paraId="15FF6552"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2003" w:type="dxa"/>
          </w:tcPr>
          <w:p w14:paraId="01DEBE9A"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757" w:type="dxa"/>
          </w:tcPr>
          <w:p w14:paraId="5942DC2E"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530" w:type="dxa"/>
          </w:tcPr>
          <w:p w14:paraId="7505C06E"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c>
          <w:tcPr>
            <w:tcW w:w="1800" w:type="dxa"/>
          </w:tcPr>
          <w:p w14:paraId="78B42622"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hy-AM"/>
              </w:rPr>
            </w:pPr>
          </w:p>
        </w:tc>
      </w:tr>
    </w:tbl>
    <w:p w14:paraId="3C3E0FF1"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en-US"/>
        </w:rPr>
      </w:pPr>
    </w:p>
    <w:p w14:paraId="33F66692"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en-US"/>
        </w:rPr>
      </w:pPr>
    </w:p>
    <w:p w14:paraId="0EC9B699"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en-US"/>
        </w:rPr>
      </w:pPr>
    </w:p>
    <w:p w14:paraId="6B6ED0F7" w14:textId="77777777" w:rsidR="008C557D" w:rsidRPr="004B0FC2" w:rsidRDefault="008C557D" w:rsidP="008567B0">
      <w:pPr>
        <w:pStyle w:val="3"/>
        <w:spacing w:line="276" w:lineRule="auto"/>
        <w:jc w:val="left"/>
        <w:rPr>
          <w:rFonts w:ascii="GHEA Grapalat" w:hAnsi="GHEA Grapalat"/>
          <w:b/>
          <w:i w:val="0"/>
          <w:color w:val="000000" w:themeColor="text1"/>
          <w:sz w:val="22"/>
          <w:szCs w:val="22"/>
          <w:lang w:val="en-US"/>
        </w:rPr>
      </w:pPr>
    </w:p>
    <w:p w14:paraId="15537537" w14:textId="77777777" w:rsidR="008C557D" w:rsidRPr="004B0FC2" w:rsidRDefault="008C557D" w:rsidP="008567B0">
      <w:pPr>
        <w:spacing w:line="276" w:lineRule="auto"/>
        <w:rPr>
          <w:rFonts w:ascii="GHEA Grapalat" w:hAnsi="GHEA Grapalat"/>
          <w:color w:val="000000" w:themeColor="text1"/>
          <w:sz w:val="22"/>
          <w:szCs w:val="22"/>
          <w:lang w:val="es-ES"/>
        </w:rPr>
      </w:pPr>
    </w:p>
    <w:p w14:paraId="3DC47E98" w14:textId="77777777" w:rsidR="008C557D" w:rsidRPr="004B0FC2" w:rsidRDefault="008C557D" w:rsidP="008567B0">
      <w:pPr>
        <w:spacing w:line="276" w:lineRule="auto"/>
        <w:jc w:val="both"/>
        <w:rPr>
          <w:rFonts w:ascii="GHEA Grapalat" w:hAnsi="GHEA Grapalat"/>
          <w:color w:val="000000" w:themeColor="text1"/>
          <w:sz w:val="22"/>
          <w:szCs w:val="22"/>
          <w:u w:val="single"/>
        </w:rPr>
      </w:pP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r>
      <w:r w:rsidRPr="004B0FC2">
        <w:rPr>
          <w:rFonts w:ascii="GHEA Grapalat" w:hAnsi="GHEA Grapalat"/>
          <w:color w:val="000000" w:themeColor="text1"/>
          <w:sz w:val="22"/>
          <w:szCs w:val="22"/>
          <w:u w:val="single"/>
        </w:rPr>
        <w:tab/>
        <w:t xml:space="preserve">    </w:t>
      </w:r>
    </w:p>
    <w:p w14:paraId="36396F3A" w14:textId="77777777" w:rsidR="008C557D" w:rsidRPr="004B0FC2" w:rsidRDefault="008C557D" w:rsidP="008567B0">
      <w:pPr>
        <w:spacing w:line="276" w:lineRule="auto"/>
        <w:jc w:val="both"/>
        <w:rPr>
          <w:rFonts w:ascii="GHEA Grapalat" w:hAnsi="GHEA Grapalat"/>
          <w:color w:val="000000" w:themeColor="text1"/>
          <w:sz w:val="22"/>
          <w:szCs w:val="22"/>
          <w:u w:val="single"/>
          <w:lang w:val="hy-AM"/>
        </w:rPr>
      </w:pPr>
      <w:r w:rsidRPr="004B0FC2">
        <w:rPr>
          <w:rFonts w:ascii="GHEA Grapalat" w:hAnsi="GHEA Grapalat" w:cs="Sylfaen"/>
          <w:color w:val="000000" w:themeColor="text1"/>
          <w:sz w:val="22"/>
          <w:szCs w:val="22"/>
          <w:vertAlign w:val="superscript"/>
          <w:lang w:val="hy-AM"/>
        </w:rPr>
        <w:t xml:space="preserve">                              մասնակցի անվանումը (ղեկավարի պաշտոնը, անուն ազգանունը)  </w:t>
      </w:r>
      <w:r w:rsidRPr="004B0FC2">
        <w:rPr>
          <w:rFonts w:ascii="GHEA Grapalat" w:hAnsi="GHEA Grapalat" w:cs="Sylfaen"/>
          <w:color w:val="000000" w:themeColor="text1"/>
          <w:sz w:val="22"/>
          <w:szCs w:val="22"/>
          <w:vertAlign w:val="superscript"/>
          <w:lang w:val="hy-AM"/>
        </w:rPr>
        <w:tab/>
      </w:r>
      <w:r w:rsidRPr="004B0FC2">
        <w:rPr>
          <w:rFonts w:ascii="GHEA Grapalat" w:hAnsi="GHEA Grapalat" w:cs="Sylfaen"/>
          <w:color w:val="000000" w:themeColor="text1"/>
          <w:sz w:val="22"/>
          <w:szCs w:val="22"/>
          <w:vertAlign w:val="superscript"/>
          <w:lang w:val="hy-AM"/>
        </w:rPr>
        <w:tab/>
        <w:t xml:space="preserve">                                              ստորագրություն</w:t>
      </w:r>
      <w:r w:rsidRPr="004B0FC2">
        <w:rPr>
          <w:rFonts w:ascii="GHEA Grapalat" w:hAnsi="GHEA Grapalat" w:cs="Sylfaen"/>
          <w:color w:val="000000" w:themeColor="text1"/>
          <w:sz w:val="22"/>
          <w:szCs w:val="22"/>
          <w:lang w:val="hy-AM"/>
        </w:rPr>
        <w:t xml:space="preserve"> </w:t>
      </w:r>
    </w:p>
    <w:p w14:paraId="546CCE06" w14:textId="77777777" w:rsidR="008C557D" w:rsidRPr="004B0FC2" w:rsidRDefault="008C557D" w:rsidP="008567B0">
      <w:pPr>
        <w:spacing w:line="276" w:lineRule="auto"/>
        <w:jc w:val="right"/>
        <w:rPr>
          <w:rFonts w:ascii="GHEA Grapalat" w:hAnsi="GHEA Grapalat" w:cs="Sylfaen"/>
          <w:color w:val="000000" w:themeColor="text1"/>
          <w:sz w:val="22"/>
          <w:szCs w:val="22"/>
          <w:lang w:val="hy-AM"/>
        </w:rPr>
      </w:pPr>
    </w:p>
    <w:p w14:paraId="6D28A0BB" w14:textId="77777777" w:rsidR="008C557D" w:rsidRPr="004B0FC2" w:rsidRDefault="008C557D" w:rsidP="008567B0">
      <w:pPr>
        <w:spacing w:line="276" w:lineRule="auto"/>
        <w:jc w:val="right"/>
        <w:rPr>
          <w:rFonts w:ascii="GHEA Grapalat" w:hAnsi="GHEA Grapalat" w:cs="Sylfaen"/>
          <w:color w:val="000000" w:themeColor="text1"/>
          <w:sz w:val="22"/>
          <w:szCs w:val="22"/>
          <w:lang w:val="hy-AM"/>
        </w:rPr>
      </w:pPr>
    </w:p>
    <w:p w14:paraId="4AAB1CFF" w14:textId="77777777" w:rsidR="008C557D" w:rsidRPr="004B0FC2" w:rsidRDefault="008C557D" w:rsidP="008567B0">
      <w:pPr>
        <w:spacing w:line="276" w:lineRule="auto"/>
        <w:jc w:val="right"/>
        <w:rPr>
          <w:rFonts w:ascii="GHEA Grapalat" w:hAnsi="GHEA Grapalat" w:cs="Arial"/>
          <w:color w:val="000000" w:themeColor="text1"/>
          <w:sz w:val="22"/>
          <w:szCs w:val="22"/>
          <w:lang w:val="hy-AM"/>
        </w:rPr>
      </w:pPr>
      <w:r w:rsidRPr="004B0FC2">
        <w:rPr>
          <w:rFonts w:ascii="GHEA Grapalat" w:hAnsi="GHEA Grapalat" w:cs="Sylfaen"/>
          <w:color w:val="000000" w:themeColor="text1"/>
          <w:sz w:val="22"/>
          <w:szCs w:val="22"/>
          <w:lang w:val="hy-AM"/>
        </w:rPr>
        <w:t>Կ</w:t>
      </w:r>
      <w:r w:rsidRPr="004B0FC2">
        <w:rPr>
          <w:rFonts w:ascii="GHEA Grapalat" w:hAnsi="GHEA Grapalat" w:cs="Arial"/>
          <w:color w:val="000000" w:themeColor="text1"/>
          <w:sz w:val="22"/>
          <w:szCs w:val="22"/>
          <w:lang w:val="hy-AM"/>
        </w:rPr>
        <w:t xml:space="preserve">. </w:t>
      </w:r>
      <w:r w:rsidRPr="004B0FC2">
        <w:rPr>
          <w:rFonts w:ascii="GHEA Grapalat" w:hAnsi="GHEA Grapalat" w:cs="Sylfaen"/>
          <w:color w:val="000000" w:themeColor="text1"/>
          <w:sz w:val="22"/>
          <w:szCs w:val="22"/>
          <w:lang w:val="hy-AM"/>
        </w:rPr>
        <w:t>Տ</w:t>
      </w:r>
      <w:r w:rsidRPr="004B0FC2">
        <w:rPr>
          <w:rFonts w:ascii="GHEA Grapalat" w:hAnsi="GHEA Grapalat" w:cs="Arial"/>
          <w:color w:val="000000" w:themeColor="text1"/>
          <w:sz w:val="22"/>
          <w:szCs w:val="22"/>
          <w:lang w:val="hy-AM"/>
        </w:rPr>
        <w:t>.</w:t>
      </w:r>
      <w:r w:rsidRPr="004B0FC2">
        <w:rPr>
          <w:rFonts w:ascii="GHEA Grapalat" w:hAnsi="GHEA Grapalat" w:cs="Arial"/>
          <w:color w:val="000000" w:themeColor="text1"/>
          <w:sz w:val="22"/>
          <w:szCs w:val="22"/>
          <w:lang w:val="hy-AM"/>
        </w:rPr>
        <w:tab/>
      </w:r>
      <w:r w:rsidRPr="004B0FC2">
        <w:rPr>
          <w:rFonts w:ascii="GHEA Grapalat" w:hAnsi="GHEA Grapalat" w:cs="Arial"/>
          <w:color w:val="000000" w:themeColor="text1"/>
          <w:sz w:val="22"/>
          <w:szCs w:val="22"/>
          <w:lang w:val="hy-AM"/>
        </w:rPr>
        <w:tab/>
        <w:t xml:space="preserve"> </w:t>
      </w:r>
    </w:p>
    <w:p w14:paraId="21842E3E" w14:textId="77777777" w:rsidR="008C557D" w:rsidRPr="004B0FC2" w:rsidRDefault="008C557D" w:rsidP="008567B0">
      <w:pPr>
        <w:spacing w:line="276" w:lineRule="auto"/>
        <w:jc w:val="right"/>
        <w:rPr>
          <w:rFonts w:ascii="GHEA Grapalat" w:hAnsi="GHEA Grapalat"/>
          <w:color w:val="000000" w:themeColor="text1"/>
          <w:sz w:val="22"/>
          <w:szCs w:val="22"/>
          <w:lang w:val="hy-AM"/>
        </w:rPr>
      </w:pPr>
    </w:p>
    <w:p w14:paraId="66EEBE90" w14:textId="77777777" w:rsidR="008C557D" w:rsidRPr="004B0FC2" w:rsidRDefault="008C557D" w:rsidP="008567B0">
      <w:pPr>
        <w:spacing w:line="276" w:lineRule="auto"/>
        <w:jc w:val="right"/>
        <w:rPr>
          <w:rFonts w:ascii="GHEA Grapalat" w:hAnsi="GHEA Grapalat"/>
          <w:color w:val="000000" w:themeColor="text1"/>
          <w:sz w:val="22"/>
          <w:szCs w:val="22"/>
          <w:lang w:val="hy-AM"/>
        </w:rPr>
      </w:pPr>
    </w:p>
    <w:p w14:paraId="6AEC3374"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027EEC58"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5A3DA18B"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096B2679"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6EAF9352"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60B3A6CD"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6712E39B"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7E61880C" w14:textId="4892515E" w:rsidR="008C557D" w:rsidRPr="004B0FC2" w:rsidRDefault="00356F24" w:rsidP="008567B0">
      <w:pPr>
        <w:pStyle w:val="3"/>
        <w:spacing w:line="276" w:lineRule="auto"/>
        <w:jc w:val="right"/>
        <w:rPr>
          <w:rFonts w:ascii="GHEA Grapalat" w:hAnsi="GHEA Grapalat" w:cs="Arial"/>
          <w:b/>
          <w:i w:val="0"/>
          <w:color w:val="000000" w:themeColor="text1"/>
          <w:sz w:val="22"/>
          <w:szCs w:val="22"/>
          <w:lang w:val="hy-AM"/>
        </w:rPr>
      </w:pPr>
      <w:r w:rsidRPr="004B0FC2">
        <w:rPr>
          <w:rFonts w:ascii="GHEA Grapalat" w:hAnsi="GHEA Grapalat" w:cs="Sylfaen"/>
          <w:b/>
          <w:i w:val="0"/>
          <w:color w:val="000000" w:themeColor="text1"/>
          <w:sz w:val="22"/>
          <w:szCs w:val="22"/>
          <w:lang w:val="hy-AM"/>
        </w:rPr>
        <w:t>Ձև 3.1</w:t>
      </w:r>
    </w:p>
    <w:p w14:paraId="7EAD3C5A" w14:textId="70D63058"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olor w:val="000000" w:themeColor="text1"/>
          <w:sz w:val="22"/>
          <w:szCs w:val="22"/>
          <w:lang w:val="hy-AM"/>
        </w:rPr>
        <w:t xml:space="preserve"> </w:t>
      </w:r>
      <w:r w:rsidRPr="004B0FC2">
        <w:rPr>
          <w:rFonts w:ascii="GHEA Grapalat" w:hAnsi="GHEA Grapalat" w:cs="Sylfaen"/>
          <w:b/>
          <w:color w:val="000000" w:themeColor="text1"/>
          <w:sz w:val="22"/>
          <w:szCs w:val="22"/>
          <w:lang w:val="hy-AM"/>
        </w:rPr>
        <w:t>ծածկագրով</w:t>
      </w:r>
    </w:p>
    <w:p w14:paraId="56F13C9C" w14:textId="77777777"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s="Sylfaen"/>
          <w:b/>
          <w:color w:val="000000" w:themeColor="text1"/>
          <w:sz w:val="22"/>
          <w:szCs w:val="22"/>
          <w:lang w:val="hy-AM"/>
        </w:rPr>
        <w:lastRenderedPageBreak/>
        <w:t>Գնանաշման հարցման</w:t>
      </w:r>
      <w:r w:rsidRPr="004B0FC2">
        <w:rPr>
          <w:rFonts w:ascii="GHEA Grapalat" w:hAnsi="GHEA Grapalat" w:cs="Arial"/>
          <w:b/>
          <w:color w:val="000000" w:themeColor="text1"/>
          <w:sz w:val="22"/>
          <w:szCs w:val="22"/>
          <w:lang w:val="hy-AM"/>
        </w:rPr>
        <w:t xml:space="preserve"> </w:t>
      </w:r>
      <w:r w:rsidRPr="004B0FC2">
        <w:rPr>
          <w:rFonts w:ascii="GHEA Grapalat" w:hAnsi="GHEA Grapalat" w:cs="Sylfaen"/>
          <w:b/>
          <w:color w:val="000000" w:themeColor="text1"/>
          <w:sz w:val="22"/>
          <w:szCs w:val="22"/>
          <w:lang w:val="hy-AM"/>
        </w:rPr>
        <w:t>հրավերի</w:t>
      </w:r>
    </w:p>
    <w:p w14:paraId="7FAF0682" w14:textId="77777777" w:rsidR="008C557D" w:rsidRPr="004B0FC2" w:rsidRDefault="008C557D" w:rsidP="008567B0">
      <w:pPr>
        <w:pStyle w:val="31"/>
        <w:spacing w:line="276" w:lineRule="auto"/>
        <w:ind w:firstLine="0"/>
        <w:jc w:val="right"/>
        <w:rPr>
          <w:rFonts w:ascii="GHEA Grapalat" w:hAnsi="GHEA Grapalat"/>
          <w:b/>
          <w:color w:val="000000" w:themeColor="text1"/>
          <w:sz w:val="22"/>
          <w:szCs w:val="22"/>
          <w:lang w:val="hy-AM"/>
        </w:rPr>
      </w:pPr>
    </w:p>
    <w:p w14:paraId="7899A142" w14:textId="77777777" w:rsidR="008C557D" w:rsidRPr="004B0FC2" w:rsidRDefault="008C557D" w:rsidP="008567B0">
      <w:pPr>
        <w:pStyle w:val="31"/>
        <w:spacing w:line="276" w:lineRule="auto"/>
        <w:ind w:firstLine="0"/>
        <w:jc w:val="center"/>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ՁԵՎ</w:t>
      </w:r>
    </w:p>
    <w:p w14:paraId="38CC60E1" w14:textId="77777777" w:rsidR="008C557D" w:rsidRPr="004B0FC2" w:rsidRDefault="008C557D" w:rsidP="008567B0">
      <w:pPr>
        <w:spacing w:line="276" w:lineRule="auto"/>
        <w:jc w:val="center"/>
        <w:rPr>
          <w:rFonts w:ascii="GHEA Grapalat" w:eastAsia="GHEA Grapalat" w:hAnsi="GHEA Grapalat" w:cs="GHEA Grapalat"/>
          <w:color w:val="000000" w:themeColor="text1"/>
          <w:sz w:val="22"/>
          <w:szCs w:val="22"/>
          <w:lang w:val="hy-AM"/>
        </w:rPr>
      </w:pPr>
      <w:r w:rsidRPr="004B0FC2">
        <w:rPr>
          <w:rFonts w:ascii="GHEA Grapalat" w:eastAsia="GHEA Grapalat" w:hAnsi="GHEA Grapalat" w:cs="GHEA Grapalat"/>
          <w:color w:val="000000" w:themeColor="text1"/>
          <w:sz w:val="22"/>
          <w:szCs w:val="22"/>
          <w:lang w:val="hy-AM"/>
        </w:rPr>
        <w:t>ԻՐԱԿԱՆ ՇԱՀԱՌՈՒՆԵՐԻ ՎԵՐԱԲԵՐՅԱԼ ՀԱՅՏԱՐԱՐԱԳՐԻ</w:t>
      </w:r>
    </w:p>
    <w:p w14:paraId="13AD73FA"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t>Կազմակերպությունը</w:t>
      </w:r>
    </w:p>
    <w:p w14:paraId="0047084E"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B0FC2" w:rsidRPr="004B0FC2" w14:paraId="2A3B8EB9" w14:textId="77777777" w:rsidTr="008C557D">
        <w:tc>
          <w:tcPr>
            <w:tcW w:w="2836" w:type="dxa"/>
            <w:shd w:val="clear" w:color="auto" w:fill="D9E2F3"/>
            <w:vAlign w:val="center"/>
          </w:tcPr>
          <w:p w14:paraId="40163A9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w:t>
            </w:r>
          </w:p>
        </w:tc>
        <w:tc>
          <w:tcPr>
            <w:tcW w:w="6180" w:type="dxa"/>
            <w:vAlign w:val="center"/>
          </w:tcPr>
          <w:p w14:paraId="2FD219F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668EF04" w14:textId="77777777" w:rsidTr="008C557D">
        <w:tc>
          <w:tcPr>
            <w:tcW w:w="2836" w:type="dxa"/>
            <w:shd w:val="clear" w:color="auto" w:fill="D9E2F3"/>
            <w:vAlign w:val="center"/>
          </w:tcPr>
          <w:p w14:paraId="49DF0F32"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 լատինատառ</w:t>
            </w:r>
          </w:p>
        </w:tc>
        <w:tc>
          <w:tcPr>
            <w:tcW w:w="6180" w:type="dxa"/>
            <w:vAlign w:val="center"/>
          </w:tcPr>
          <w:p w14:paraId="0D56CFA7"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03719A65" w14:textId="77777777" w:rsidTr="008C557D">
        <w:tc>
          <w:tcPr>
            <w:tcW w:w="2836" w:type="dxa"/>
            <w:shd w:val="clear" w:color="auto" w:fill="D9E2F3"/>
            <w:vAlign w:val="center"/>
          </w:tcPr>
          <w:p w14:paraId="12A652E2"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Պետական գրանցման համարը</w:t>
            </w:r>
          </w:p>
        </w:tc>
        <w:tc>
          <w:tcPr>
            <w:tcW w:w="6180" w:type="dxa"/>
            <w:vAlign w:val="center"/>
          </w:tcPr>
          <w:p w14:paraId="11C66732"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20004B9" w14:textId="77777777" w:rsidTr="008C557D">
        <w:tc>
          <w:tcPr>
            <w:tcW w:w="2836" w:type="dxa"/>
            <w:shd w:val="clear" w:color="auto" w:fill="D9E2F3"/>
            <w:vAlign w:val="center"/>
          </w:tcPr>
          <w:p w14:paraId="383CD52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օրը, ամիսը, տարին</w:t>
            </w:r>
          </w:p>
        </w:tc>
        <w:tc>
          <w:tcPr>
            <w:tcW w:w="6180" w:type="dxa"/>
            <w:vAlign w:val="center"/>
          </w:tcPr>
          <w:p w14:paraId="10C934E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5F60FA0" w14:textId="77777777" w:rsidTr="008C557D">
        <w:tc>
          <w:tcPr>
            <w:tcW w:w="2836" w:type="dxa"/>
            <w:shd w:val="clear" w:color="auto" w:fill="D9E2F3"/>
            <w:vAlign w:val="center"/>
          </w:tcPr>
          <w:p w14:paraId="25C1EF85"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հասցեն</w:t>
            </w:r>
          </w:p>
        </w:tc>
        <w:tc>
          <w:tcPr>
            <w:tcW w:w="6180" w:type="dxa"/>
            <w:vAlign w:val="center"/>
          </w:tcPr>
          <w:p w14:paraId="1C0E91A4"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7E8FA4F" w14:textId="77777777" w:rsidTr="008C557D">
        <w:tc>
          <w:tcPr>
            <w:tcW w:w="2836" w:type="dxa"/>
            <w:shd w:val="clear" w:color="auto" w:fill="D9E2F3"/>
            <w:vAlign w:val="center"/>
          </w:tcPr>
          <w:p w14:paraId="7BC25F2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պետությունը</w:t>
            </w:r>
          </w:p>
        </w:tc>
        <w:tc>
          <w:tcPr>
            <w:tcW w:w="6180" w:type="dxa"/>
            <w:vAlign w:val="center"/>
          </w:tcPr>
          <w:p w14:paraId="6AC9B9C7"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711DF48" w14:textId="77777777" w:rsidTr="008C557D">
        <w:tc>
          <w:tcPr>
            <w:tcW w:w="2836" w:type="dxa"/>
            <w:shd w:val="clear" w:color="auto" w:fill="D9E2F3"/>
            <w:vAlign w:val="center"/>
          </w:tcPr>
          <w:p w14:paraId="1FD77BA6"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Գործադիր մարմնի ղեկավարի անունը և ազգանունը</w:t>
            </w:r>
          </w:p>
        </w:tc>
        <w:tc>
          <w:tcPr>
            <w:tcW w:w="6180" w:type="dxa"/>
            <w:vAlign w:val="center"/>
          </w:tcPr>
          <w:p w14:paraId="28AF45B4"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33AFC5A4"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702BD9A9" w14:textId="77777777" w:rsidTr="008C557D">
        <w:tc>
          <w:tcPr>
            <w:tcW w:w="2835" w:type="dxa"/>
            <w:shd w:val="clear" w:color="auto" w:fill="D9E2F3"/>
            <w:vAlign w:val="center"/>
          </w:tcPr>
          <w:p w14:paraId="793E016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Հայտարարագիրը ներկայացնող անձի անունը և ազգանունը</w:t>
            </w:r>
          </w:p>
        </w:tc>
        <w:tc>
          <w:tcPr>
            <w:tcW w:w="6180" w:type="dxa"/>
            <w:vAlign w:val="center"/>
          </w:tcPr>
          <w:p w14:paraId="5AC91B5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0E9E679" w14:textId="77777777" w:rsidTr="008C557D">
        <w:tc>
          <w:tcPr>
            <w:tcW w:w="2835" w:type="dxa"/>
            <w:shd w:val="clear" w:color="auto" w:fill="D9E2F3"/>
            <w:vAlign w:val="center"/>
          </w:tcPr>
          <w:p w14:paraId="5D4A138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Հայտարարագիրը ներկայացնող անձի պաշտոնը</w:t>
            </w:r>
          </w:p>
        </w:tc>
        <w:tc>
          <w:tcPr>
            <w:tcW w:w="6180" w:type="dxa"/>
            <w:vAlign w:val="center"/>
          </w:tcPr>
          <w:p w14:paraId="7DDC8BB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783B598A"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0A2E49BF" w14:textId="77777777" w:rsidTr="008C557D">
        <w:tc>
          <w:tcPr>
            <w:tcW w:w="2835" w:type="dxa"/>
            <w:shd w:val="clear" w:color="auto" w:fill="D9E2F3"/>
            <w:vAlign w:val="center"/>
          </w:tcPr>
          <w:p w14:paraId="17E6FC12"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ստորագրման օրը, ամիսը, տարին</w:t>
            </w:r>
          </w:p>
        </w:tc>
        <w:tc>
          <w:tcPr>
            <w:tcW w:w="6180" w:type="dxa"/>
            <w:vAlign w:val="center"/>
          </w:tcPr>
          <w:p w14:paraId="1360F89D"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DA3886F" w14:textId="77777777" w:rsidTr="008C557D">
        <w:tc>
          <w:tcPr>
            <w:tcW w:w="2835" w:type="dxa"/>
            <w:shd w:val="clear" w:color="auto" w:fill="D9E2F3"/>
            <w:vAlign w:val="center"/>
          </w:tcPr>
          <w:p w14:paraId="2CCFEC65"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էջերի քանակը</w:t>
            </w:r>
          </w:p>
        </w:tc>
        <w:tc>
          <w:tcPr>
            <w:tcW w:w="6180" w:type="dxa"/>
            <w:vAlign w:val="center"/>
          </w:tcPr>
          <w:p w14:paraId="3FACA78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EF6B4F7" w14:textId="77777777" w:rsidTr="008C557D">
        <w:tc>
          <w:tcPr>
            <w:tcW w:w="2835" w:type="dxa"/>
            <w:shd w:val="clear" w:color="auto" w:fill="D9E2F3"/>
            <w:vAlign w:val="center"/>
          </w:tcPr>
          <w:p w14:paraId="65B5F27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Հայտարարագիրը ներկայացնող անձի ստորագրությունը</w:t>
            </w:r>
          </w:p>
        </w:tc>
        <w:tc>
          <w:tcPr>
            <w:tcW w:w="6180" w:type="dxa"/>
            <w:vAlign w:val="center"/>
          </w:tcPr>
          <w:p w14:paraId="1023F83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6989572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p w14:paraId="54E12A77"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GHEA Grapalat" w:hAnsi="GHEA Grapalat"/>
          <w:color w:val="000000" w:themeColor="text1"/>
          <w:sz w:val="22"/>
          <w:szCs w:val="22"/>
        </w:rPr>
        <w:br w:type="page"/>
      </w:r>
    </w:p>
    <w:p w14:paraId="5D26F304"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b/>
          <w:color w:val="000000" w:themeColor="text1"/>
          <w:sz w:val="22"/>
          <w:szCs w:val="22"/>
        </w:rPr>
        <w:lastRenderedPageBreak/>
        <w:t>Բաժնետոմսերի</w:t>
      </w:r>
      <w:r w:rsidRPr="004B0FC2">
        <w:rPr>
          <w:rFonts w:ascii="GHEA Grapalat" w:eastAsia="GHEA Grapalat" w:hAnsi="GHEA Grapalat" w:cs="GHEA Grapalat"/>
          <w:color w:val="000000" w:themeColor="text1"/>
          <w:sz w:val="22"/>
          <w:szCs w:val="22"/>
        </w:rPr>
        <w:t xml:space="preserve"> </w:t>
      </w:r>
      <w:r w:rsidRPr="004B0FC2">
        <w:rPr>
          <w:rFonts w:ascii="GHEA Grapalat" w:eastAsia="GHEA Grapalat" w:hAnsi="GHEA Grapalat" w:cs="GHEA Grapalat"/>
          <w:b/>
          <w:color w:val="000000" w:themeColor="text1"/>
          <w:sz w:val="22"/>
          <w:szCs w:val="22"/>
        </w:rPr>
        <w:t>ցուցակման տվյալները</w:t>
      </w:r>
    </w:p>
    <w:p w14:paraId="3A45CDD9"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5FB33BFC" w14:textId="77777777" w:rsidTr="008C557D">
        <w:tc>
          <w:tcPr>
            <w:tcW w:w="2835" w:type="dxa"/>
            <w:shd w:val="clear" w:color="auto" w:fill="D9E2F3"/>
            <w:vAlign w:val="center"/>
          </w:tcPr>
          <w:p w14:paraId="22F6DF2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Ֆոնդային բորսայի անվանումը</w:t>
            </w:r>
          </w:p>
        </w:tc>
        <w:tc>
          <w:tcPr>
            <w:tcW w:w="6180" w:type="dxa"/>
            <w:vAlign w:val="center"/>
          </w:tcPr>
          <w:p w14:paraId="73DC263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B647BC5" w14:textId="77777777" w:rsidTr="008C557D">
        <w:tc>
          <w:tcPr>
            <w:tcW w:w="2835" w:type="dxa"/>
            <w:shd w:val="clear" w:color="auto" w:fill="D9E2F3"/>
            <w:vAlign w:val="center"/>
          </w:tcPr>
          <w:p w14:paraId="7A11264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Հղումը բորսայում առկա փաստաթղթերին</w:t>
            </w:r>
          </w:p>
        </w:tc>
        <w:tc>
          <w:tcPr>
            <w:tcW w:w="6180" w:type="dxa"/>
            <w:vAlign w:val="center"/>
          </w:tcPr>
          <w:p w14:paraId="7EF796E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58ED37C4"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109B1D74" w14:textId="77777777" w:rsidTr="008C557D">
        <w:tc>
          <w:tcPr>
            <w:tcW w:w="2835" w:type="dxa"/>
            <w:shd w:val="clear" w:color="auto" w:fill="D9E2F3"/>
            <w:vAlign w:val="center"/>
          </w:tcPr>
          <w:p w14:paraId="1F81362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w:t>
            </w:r>
          </w:p>
        </w:tc>
        <w:tc>
          <w:tcPr>
            <w:tcW w:w="6180" w:type="dxa"/>
            <w:vAlign w:val="center"/>
          </w:tcPr>
          <w:p w14:paraId="3B06D80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FDA8891" w14:textId="77777777" w:rsidTr="008C557D">
        <w:tc>
          <w:tcPr>
            <w:tcW w:w="2835" w:type="dxa"/>
            <w:shd w:val="clear" w:color="auto" w:fill="D9E2F3"/>
            <w:vAlign w:val="center"/>
          </w:tcPr>
          <w:p w14:paraId="29C59D7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 լատինատառ</w:t>
            </w:r>
          </w:p>
        </w:tc>
        <w:tc>
          <w:tcPr>
            <w:tcW w:w="6180" w:type="dxa"/>
            <w:vAlign w:val="center"/>
          </w:tcPr>
          <w:p w14:paraId="1D37C70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934C9A0" w14:textId="77777777" w:rsidTr="008C557D">
        <w:tc>
          <w:tcPr>
            <w:tcW w:w="2835" w:type="dxa"/>
            <w:shd w:val="clear" w:color="auto" w:fill="D9E2F3"/>
            <w:vAlign w:val="center"/>
          </w:tcPr>
          <w:p w14:paraId="7DB611A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Պետական գրանցման համարը</w:t>
            </w:r>
          </w:p>
        </w:tc>
        <w:tc>
          <w:tcPr>
            <w:tcW w:w="6180" w:type="dxa"/>
            <w:vAlign w:val="center"/>
          </w:tcPr>
          <w:p w14:paraId="4CCFC13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4928665" w14:textId="77777777" w:rsidTr="008C557D">
        <w:tc>
          <w:tcPr>
            <w:tcW w:w="2835" w:type="dxa"/>
            <w:shd w:val="clear" w:color="auto" w:fill="D9E2F3"/>
            <w:vAlign w:val="center"/>
          </w:tcPr>
          <w:p w14:paraId="5927ED1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օրը, ամիսը, տարին</w:t>
            </w:r>
          </w:p>
        </w:tc>
        <w:tc>
          <w:tcPr>
            <w:tcW w:w="6180" w:type="dxa"/>
            <w:vAlign w:val="center"/>
          </w:tcPr>
          <w:p w14:paraId="6BC08A9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9785749" w14:textId="77777777" w:rsidTr="008C557D">
        <w:tc>
          <w:tcPr>
            <w:tcW w:w="2835" w:type="dxa"/>
            <w:shd w:val="clear" w:color="auto" w:fill="D9E2F3"/>
            <w:vAlign w:val="center"/>
          </w:tcPr>
          <w:p w14:paraId="143AB71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հասցեն</w:t>
            </w:r>
          </w:p>
        </w:tc>
        <w:tc>
          <w:tcPr>
            <w:tcW w:w="6180" w:type="dxa"/>
            <w:vAlign w:val="center"/>
          </w:tcPr>
          <w:p w14:paraId="2B8FDF5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0739D32" w14:textId="77777777" w:rsidTr="008C557D">
        <w:tc>
          <w:tcPr>
            <w:tcW w:w="2835" w:type="dxa"/>
            <w:shd w:val="clear" w:color="auto" w:fill="D9E2F3"/>
            <w:vAlign w:val="center"/>
          </w:tcPr>
          <w:p w14:paraId="28B9725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պետությունը</w:t>
            </w:r>
          </w:p>
        </w:tc>
        <w:tc>
          <w:tcPr>
            <w:tcW w:w="6180" w:type="dxa"/>
            <w:vAlign w:val="center"/>
          </w:tcPr>
          <w:p w14:paraId="6D6395B8"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19E65C6" w14:textId="77777777" w:rsidTr="008C557D">
        <w:tc>
          <w:tcPr>
            <w:tcW w:w="2835" w:type="dxa"/>
            <w:shd w:val="clear" w:color="auto" w:fill="D9E2F3"/>
            <w:vAlign w:val="center"/>
          </w:tcPr>
          <w:p w14:paraId="0E6249A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Գործադիր մարմնի ղեկավարի անունը և ազգանունը</w:t>
            </w:r>
          </w:p>
        </w:tc>
        <w:tc>
          <w:tcPr>
            <w:tcW w:w="6180" w:type="dxa"/>
            <w:vAlign w:val="center"/>
          </w:tcPr>
          <w:p w14:paraId="6BAF5D62"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74B3296E"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iCs/>
          <w:color w:val="000000" w:themeColor="text1"/>
          <w:sz w:val="22"/>
          <w:szCs w:val="22"/>
        </w:rPr>
      </w:pPr>
      <w:r w:rsidRPr="004B0FC2">
        <w:rPr>
          <w:rFonts w:ascii="GHEA Grapalat" w:eastAsia="GHEA Grapalat" w:hAnsi="GHEA Grapalat" w:cs="GHEA Grapalat"/>
          <w:iCs/>
          <w:color w:val="000000" w:themeColor="text1"/>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B0FC2" w:rsidRPr="004B0FC2" w14:paraId="35C6715B" w14:textId="77777777" w:rsidTr="008C557D">
        <w:tc>
          <w:tcPr>
            <w:tcW w:w="2836" w:type="dxa"/>
            <w:shd w:val="clear" w:color="auto" w:fill="D9E2F3"/>
            <w:vAlign w:val="center"/>
          </w:tcPr>
          <w:p w14:paraId="18494C4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չափը (%)</w:t>
            </w:r>
          </w:p>
        </w:tc>
        <w:tc>
          <w:tcPr>
            <w:tcW w:w="6178" w:type="dxa"/>
            <w:vAlign w:val="center"/>
          </w:tcPr>
          <w:p w14:paraId="4EFF5E0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9243A53" w14:textId="77777777" w:rsidTr="008C557D">
        <w:tc>
          <w:tcPr>
            <w:tcW w:w="2836" w:type="dxa"/>
            <w:shd w:val="clear" w:color="auto" w:fill="D9E2F3"/>
            <w:vAlign w:val="center"/>
          </w:tcPr>
          <w:p w14:paraId="18F788D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տեսակը</w:t>
            </w:r>
          </w:p>
        </w:tc>
        <w:tc>
          <w:tcPr>
            <w:tcW w:w="6178" w:type="dxa"/>
            <w:vAlign w:val="center"/>
          </w:tcPr>
          <w:p w14:paraId="6B49D00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Ուղղակի մասնակցություն</w:t>
            </w:r>
          </w:p>
          <w:p w14:paraId="09BED5F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Անուղղակի մասնակցություն</w:t>
            </w:r>
          </w:p>
        </w:tc>
      </w:tr>
    </w:tbl>
    <w:p w14:paraId="7DDE862C" w14:textId="77777777" w:rsidR="008C557D" w:rsidRPr="004B0FC2" w:rsidRDefault="008C557D" w:rsidP="008567B0">
      <w:pPr>
        <w:pBdr>
          <w:top w:val="nil"/>
          <w:left w:val="nil"/>
          <w:bottom w:val="nil"/>
          <w:right w:val="nil"/>
          <w:between w:val="nil"/>
        </w:pBdr>
        <w:spacing w:line="276" w:lineRule="auto"/>
        <w:rPr>
          <w:rFonts w:ascii="GHEA Grapalat" w:eastAsia="GHEA Grapalat" w:hAnsi="GHEA Grapalat" w:cs="GHEA Grapalat"/>
          <w:color w:val="000000" w:themeColor="text1"/>
          <w:sz w:val="22"/>
          <w:szCs w:val="22"/>
        </w:rPr>
      </w:pPr>
      <w:r w:rsidRPr="004B0FC2">
        <w:rPr>
          <w:rFonts w:ascii="GHEA Grapalat" w:hAnsi="GHEA Grapalat"/>
          <w:color w:val="000000" w:themeColor="text1"/>
          <w:sz w:val="22"/>
          <w:szCs w:val="22"/>
        </w:rPr>
        <w:br w:type="page"/>
      </w:r>
    </w:p>
    <w:p w14:paraId="5CCE4849"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lastRenderedPageBreak/>
        <w:t>Պետության, համայնքի կամ միջազգային կազմակերպության մասնակցությունը</w:t>
      </w:r>
    </w:p>
    <w:p w14:paraId="70B7ED8F"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B0FC2" w:rsidRPr="004B0FC2" w14:paraId="7DE28A28" w14:textId="77777777" w:rsidTr="008C557D">
        <w:tc>
          <w:tcPr>
            <w:tcW w:w="2837" w:type="dxa"/>
            <w:shd w:val="clear" w:color="auto" w:fill="D9E2F3"/>
            <w:vAlign w:val="center"/>
          </w:tcPr>
          <w:p w14:paraId="5B218D5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Պետության անվանումը</w:t>
            </w:r>
          </w:p>
        </w:tc>
        <w:tc>
          <w:tcPr>
            <w:tcW w:w="6180" w:type="dxa"/>
            <w:vAlign w:val="center"/>
          </w:tcPr>
          <w:p w14:paraId="31394A42"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494F808" w14:textId="77777777" w:rsidTr="008C557D">
        <w:tc>
          <w:tcPr>
            <w:tcW w:w="2837" w:type="dxa"/>
            <w:shd w:val="clear" w:color="auto" w:fill="D9E2F3"/>
            <w:vAlign w:val="center"/>
          </w:tcPr>
          <w:p w14:paraId="76DB2BF8"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Համայնքի անվանումը</w:t>
            </w:r>
          </w:p>
        </w:tc>
        <w:tc>
          <w:tcPr>
            <w:tcW w:w="6180" w:type="dxa"/>
            <w:vAlign w:val="center"/>
          </w:tcPr>
          <w:p w14:paraId="5132CAA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3E3AE98" w14:textId="77777777" w:rsidTr="008C557D">
        <w:tc>
          <w:tcPr>
            <w:tcW w:w="2837" w:type="dxa"/>
            <w:shd w:val="clear" w:color="auto" w:fill="D9E2F3"/>
            <w:vAlign w:val="center"/>
          </w:tcPr>
          <w:p w14:paraId="01FC077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չափը (%)</w:t>
            </w:r>
          </w:p>
        </w:tc>
        <w:tc>
          <w:tcPr>
            <w:tcW w:w="6180" w:type="dxa"/>
            <w:vAlign w:val="center"/>
          </w:tcPr>
          <w:p w14:paraId="3CB697A0"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E5B80E7" w14:textId="77777777" w:rsidTr="008C557D">
        <w:tc>
          <w:tcPr>
            <w:tcW w:w="2837" w:type="dxa"/>
            <w:shd w:val="clear" w:color="auto" w:fill="D9E2F3"/>
            <w:vAlign w:val="center"/>
          </w:tcPr>
          <w:p w14:paraId="10ADC30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տեսակը</w:t>
            </w:r>
          </w:p>
        </w:tc>
        <w:tc>
          <w:tcPr>
            <w:tcW w:w="6180" w:type="dxa"/>
            <w:vAlign w:val="center"/>
          </w:tcPr>
          <w:p w14:paraId="7520AEA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Ուղղակի մասնակցություն</w:t>
            </w:r>
          </w:p>
          <w:p w14:paraId="01D909D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Անուղղակի մասնակցություն</w:t>
            </w:r>
          </w:p>
        </w:tc>
      </w:tr>
    </w:tbl>
    <w:p w14:paraId="176D0B2B"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B0FC2" w:rsidRPr="004B0FC2" w14:paraId="3CB02D3B" w14:textId="77777777" w:rsidTr="008C557D">
        <w:tc>
          <w:tcPr>
            <w:tcW w:w="2837" w:type="dxa"/>
            <w:shd w:val="clear" w:color="auto" w:fill="D9E2F3"/>
            <w:vAlign w:val="center"/>
          </w:tcPr>
          <w:p w14:paraId="4D5234BB"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Միջազգային կազմակերպության անվանումը</w:t>
            </w:r>
          </w:p>
        </w:tc>
        <w:tc>
          <w:tcPr>
            <w:tcW w:w="6180" w:type="dxa"/>
            <w:vAlign w:val="center"/>
          </w:tcPr>
          <w:p w14:paraId="65BDC80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F95C160" w14:textId="77777777" w:rsidTr="008C557D">
        <w:tc>
          <w:tcPr>
            <w:tcW w:w="2837" w:type="dxa"/>
            <w:shd w:val="clear" w:color="auto" w:fill="D9E2F3"/>
            <w:vAlign w:val="center"/>
          </w:tcPr>
          <w:p w14:paraId="4DC4051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Միջազգային կազմակերպության անվանումը լատինատառ</w:t>
            </w:r>
          </w:p>
        </w:tc>
        <w:tc>
          <w:tcPr>
            <w:tcW w:w="6180" w:type="dxa"/>
            <w:vAlign w:val="center"/>
          </w:tcPr>
          <w:p w14:paraId="74049A0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16BB724" w14:textId="77777777" w:rsidTr="008C557D">
        <w:tc>
          <w:tcPr>
            <w:tcW w:w="2837" w:type="dxa"/>
            <w:shd w:val="clear" w:color="auto" w:fill="D9E2F3"/>
            <w:vAlign w:val="center"/>
          </w:tcPr>
          <w:p w14:paraId="5F2880F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չափը (%)</w:t>
            </w:r>
          </w:p>
        </w:tc>
        <w:tc>
          <w:tcPr>
            <w:tcW w:w="6180" w:type="dxa"/>
            <w:vAlign w:val="center"/>
          </w:tcPr>
          <w:p w14:paraId="2FE8CF7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69B0EF5" w14:textId="77777777" w:rsidTr="008C557D">
        <w:tc>
          <w:tcPr>
            <w:tcW w:w="2837" w:type="dxa"/>
            <w:shd w:val="clear" w:color="auto" w:fill="D9E2F3"/>
            <w:vAlign w:val="center"/>
          </w:tcPr>
          <w:p w14:paraId="6C5D8850"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տեսակը</w:t>
            </w:r>
          </w:p>
        </w:tc>
        <w:tc>
          <w:tcPr>
            <w:tcW w:w="6180" w:type="dxa"/>
            <w:vAlign w:val="center"/>
          </w:tcPr>
          <w:p w14:paraId="5B4353A8"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Ուղղակի մասնակցություն</w:t>
            </w:r>
          </w:p>
          <w:p w14:paraId="40ED31C4"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Անուղղակի մասնակցություն</w:t>
            </w:r>
          </w:p>
        </w:tc>
      </w:tr>
    </w:tbl>
    <w:p w14:paraId="6599B647" w14:textId="77777777" w:rsidR="008C557D" w:rsidRPr="004B0FC2" w:rsidRDefault="008C557D" w:rsidP="008567B0">
      <w:pPr>
        <w:spacing w:line="276" w:lineRule="auto"/>
        <w:rPr>
          <w:rFonts w:ascii="GHEA Grapalat" w:eastAsia="GHEA Grapalat" w:hAnsi="GHEA Grapalat" w:cs="GHEA Grapalat"/>
          <w:b/>
          <w:color w:val="000000" w:themeColor="text1"/>
          <w:sz w:val="22"/>
          <w:szCs w:val="22"/>
        </w:rPr>
      </w:pPr>
      <w:r w:rsidRPr="004B0FC2">
        <w:rPr>
          <w:rFonts w:ascii="GHEA Grapalat" w:hAnsi="GHEA Grapalat"/>
          <w:color w:val="000000" w:themeColor="text1"/>
          <w:sz w:val="22"/>
          <w:szCs w:val="22"/>
        </w:rPr>
        <w:br w:type="page"/>
      </w:r>
    </w:p>
    <w:p w14:paraId="54F2A380"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lastRenderedPageBreak/>
        <w:t>Իրական շահառուի տվյալները</w:t>
      </w:r>
    </w:p>
    <w:p w14:paraId="7B7739F1"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B0FC2" w:rsidRPr="004B0FC2" w14:paraId="4441A171" w14:textId="77777777" w:rsidTr="008C557D">
        <w:tc>
          <w:tcPr>
            <w:tcW w:w="2836" w:type="dxa"/>
            <w:shd w:val="clear" w:color="auto" w:fill="D9E2F3"/>
            <w:vAlign w:val="center"/>
          </w:tcPr>
          <w:p w14:paraId="27F6C797"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Անունը</w:t>
            </w:r>
          </w:p>
        </w:tc>
        <w:tc>
          <w:tcPr>
            <w:tcW w:w="6178" w:type="dxa"/>
            <w:vAlign w:val="center"/>
          </w:tcPr>
          <w:p w14:paraId="4153BB34"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98D8B5C" w14:textId="77777777" w:rsidTr="008C557D">
        <w:tc>
          <w:tcPr>
            <w:tcW w:w="2836" w:type="dxa"/>
            <w:shd w:val="clear" w:color="auto" w:fill="D9E2F3"/>
            <w:vAlign w:val="center"/>
          </w:tcPr>
          <w:p w14:paraId="24DB46F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Ազգանունը</w:t>
            </w:r>
          </w:p>
        </w:tc>
        <w:tc>
          <w:tcPr>
            <w:tcW w:w="6178" w:type="dxa"/>
            <w:vAlign w:val="center"/>
          </w:tcPr>
          <w:p w14:paraId="0B3D4BB1"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E3EC1C5" w14:textId="77777777" w:rsidTr="008C557D">
        <w:tc>
          <w:tcPr>
            <w:tcW w:w="2836" w:type="dxa"/>
            <w:shd w:val="clear" w:color="auto" w:fill="D9E2F3"/>
            <w:vAlign w:val="center"/>
          </w:tcPr>
          <w:p w14:paraId="56281BE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Անունը (լատինատառ)</w:t>
            </w:r>
          </w:p>
        </w:tc>
        <w:tc>
          <w:tcPr>
            <w:tcW w:w="6178" w:type="dxa"/>
            <w:vAlign w:val="center"/>
          </w:tcPr>
          <w:p w14:paraId="5BC2E101"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C42A9FC" w14:textId="77777777" w:rsidTr="008C557D">
        <w:tc>
          <w:tcPr>
            <w:tcW w:w="2836" w:type="dxa"/>
            <w:shd w:val="clear" w:color="auto" w:fill="D9E2F3"/>
            <w:vAlign w:val="center"/>
          </w:tcPr>
          <w:p w14:paraId="289C9DAD"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Ազգանունը (լատինատառ)</w:t>
            </w:r>
          </w:p>
        </w:tc>
        <w:tc>
          <w:tcPr>
            <w:tcW w:w="6178" w:type="dxa"/>
            <w:vAlign w:val="center"/>
          </w:tcPr>
          <w:p w14:paraId="1B59BA0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9A38BBE" w14:textId="77777777" w:rsidTr="008C557D">
        <w:tc>
          <w:tcPr>
            <w:tcW w:w="2836" w:type="dxa"/>
            <w:shd w:val="clear" w:color="auto" w:fill="D9E2F3"/>
            <w:vAlign w:val="center"/>
          </w:tcPr>
          <w:p w14:paraId="048003A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Քաղաքացիությունը</w:t>
            </w:r>
          </w:p>
        </w:tc>
        <w:tc>
          <w:tcPr>
            <w:tcW w:w="6178" w:type="dxa"/>
            <w:vAlign w:val="center"/>
          </w:tcPr>
          <w:p w14:paraId="3E193F70"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AB35012" w14:textId="77777777" w:rsidTr="008C557D">
        <w:tc>
          <w:tcPr>
            <w:tcW w:w="2836" w:type="dxa"/>
            <w:shd w:val="clear" w:color="auto" w:fill="D9E2F3"/>
            <w:vAlign w:val="center"/>
          </w:tcPr>
          <w:p w14:paraId="4234F2FB"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Ծննդյան օրը, ամիսը, տարին</w:t>
            </w:r>
          </w:p>
        </w:tc>
        <w:tc>
          <w:tcPr>
            <w:tcW w:w="6178" w:type="dxa"/>
            <w:vAlign w:val="center"/>
          </w:tcPr>
          <w:p w14:paraId="045A63CD"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6C137689"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B0FC2" w:rsidRPr="004B0FC2" w14:paraId="3326BAF8" w14:textId="77777777" w:rsidTr="008C557D">
        <w:tc>
          <w:tcPr>
            <w:tcW w:w="2837" w:type="dxa"/>
            <w:shd w:val="clear" w:color="auto" w:fill="D9E2F3"/>
            <w:vAlign w:val="center"/>
          </w:tcPr>
          <w:p w14:paraId="41B76838"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Փաստաթղթի տեսակը</w:t>
            </w:r>
          </w:p>
        </w:tc>
        <w:tc>
          <w:tcPr>
            <w:tcW w:w="6178" w:type="dxa"/>
            <w:vAlign w:val="center"/>
          </w:tcPr>
          <w:p w14:paraId="34260F5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DE2E73C" w14:textId="77777777" w:rsidTr="008C557D">
        <w:tc>
          <w:tcPr>
            <w:tcW w:w="2837" w:type="dxa"/>
            <w:shd w:val="clear" w:color="auto" w:fill="D9E2F3"/>
            <w:vAlign w:val="center"/>
          </w:tcPr>
          <w:p w14:paraId="6FDF916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Փաստաթղթի համարը</w:t>
            </w:r>
          </w:p>
        </w:tc>
        <w:tc>
          <w:tcPr>
            <w:tcW w:w="6178" w:type="dxa"/>
            <w:vAlign w:val="center"/>
          </w:tcPr>
          <w:p w14:paraId="6EDB4B41"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35D1830C" w14:textId="77777777" w:rsidTr="008C557D">
        <w:tc>
          <w:tcPr>
            <w:tcW w:w="2837" w:type="dxa"/>
            <w:shd w:val="clear" w:color="auto" w:fill="D9E2F3"/>
            <w:vAlign w:val="center"/>
          </w:tcPr>
          <w:p w14:paraId="34CDD4EB"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Տրամադրման օրը, ամիսը, տարին</w:t>
            </w:r>
          </w:p>
        </w:tc>
        <w:tc>
          <w:tcPr>
            <w:tcW w:w="6178" w:type="dxa"/>
            <w:vAlign w:val="center"/>
          </w:tcPr>
          <w:p w14:paraId="576E1968"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0AB7673" w14:textId="77777777" w:rsidTr="008C557D">
        <w:tc>
          <w:tcPr>
            <w:tcW w:w="2837" w:type="dxa"/>
            <w:shd w:val="clear" w:color="auto" w:fill="D9E2F3"/>
            <w:vAlign w:val="center"/>
          </w:tcPr>
          <w:p w14:paraId="419D3C26"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Տրամադրող մարմինը</w:t>
            </w:r>
          </w:p>
        </w:tc>
        <w:tc>
          <w:tcPr>
            <w:tcW w:w="6178" w:type="dxa"/>
            <w:vAlign w:val="center"/>
          </w:tcPr>
          <w:p w14:paraId="48196102"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AF16888" w14:textId="77777777" w:rsidTr="008C557D">
        <w:tc>
          <w:tcPr>
            <w:tcW w:w="2837" w:type="dxa"/>
            <w:shd w:val="clear" w:color="auto" w:fill="D9E2F3"/>
            <w:vAlign w:val="center"/>
          </w:tcPr>
          <w:p w14:paraId="1CEBE2C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ՀԾՀ կամ համարժեք համարը</w:t>
            </w:r>
          </w:p>
        </w:tc>
        <w:tc>
          <w:tcPr>
            <w:tcW w:w="6178" w:type="dxa"/>
            <w:vAlign w:val="center"/>
          </w:tcPr>
          <w:p w14:paraId="2067032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0A43F011"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B0FC2" w:rsidRPr="004B0FC2" w14:paraId="00A75000" w14:textId="77777777" w:rsidTr="008C557D">
        <w:tc>
          <w:tcPr>
            <w:tcW w:w="2837" w:type="dxa"/>
            <w:shd w:val="clear" w:color="auto" w:fill="D9E2F3"/>
            <w:vAlign w:val="center"/>
          </w:tcPr>
          <w:p w14:paraId="6B5D7AA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Պետությունը</w:t>
            </w:r>
          </w:p>
        </w:tc>
        <w:tc>
          <w:tcPr>
            <w:tcW w:w="6178" w:type="dxa"/>
            <w:vAlign w:val="center"/>
          </w:tcPr>
          <w:p w14:paraId="7C37B85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FA82774" w14:textId="77777777" w:rsidTr="008C557D">
        <w:tc>
          <w:tcPr>
            <w:tcW w:w="2837" w:type="dxa"/>
            <w:shd w:val="clear" w:color="auto" w:fill="D9E2F3"/>
            <w:vAlign w:val="center"/>
          </w:tcPr>
          <w:p w14:paraId="2DB4CF9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Համայնքը</w:t>
            </w:r>
          </w:p>
        </w:tc>
        <w:tc>
          <w:tcPr>
            <w:tcW w:w="6178" w:type="dxa"/>
            <w:vAlign w:val="center"/>
          </w:tcPr>
          <w:p w14:paraId="0C8D9C0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F26F2F4" w14:textId="77777777" w:rsidTr="008C557D">
        <w:tc>
          <w:tcPr>
            <w:tcW w:w="2837" w:type="dxa"/>
            <w:shd w:val="clear" w:color="auto" w:fill="D9E2F3"/>
            <w:vAlign w:val="center"/>
          </w:tcPr>
          <w:p w14:paraId="60FE59F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Վարչատարածքային միավորը</w:t>
            </w:r>
          </w:p>
        </w:tc>
        <w:tc>
          <w:tcPr>
            <w:tcW w:w="6178" w:type="dxa"/>
            <w:vAlign w:val="center"/>
          </w:tcPr>
          <w:p w14:paraId="18CEC34C"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6736F35" w14:textId="77777777" w:rsidTr="008C557D">
        <w:tc>
          <w:tcPr>
            <w:tcW w:w="2837" w:type="dxa"/>
            <w:shd w:val="clear" w:color="auto" w:fill="D9E2F3"/>
            <w:vAlign w:val="center"/>
          </w:tcPr>
          <w:p w14:paraId="24436B4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Փողոցի անվանումը, շենքը (տունը), բնակարանը</w:t>
            </w:r>
          </w:p>
        </w:tc>
        <w:tc>
          <w:tcPr>
            <w:tcW w:w="6178" w:type="dxa"/>
            <w:vAlign w:val="center"/>
          </w:tcPr>
          <w:p w14:paraId="49769D0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757E37A4"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B0FC2" w:rsidRPr="004B0FC2" w14:paraId="7B984714" w14:textId="77777777" w:rsidTr="008C557D">
        <w:tc>
          <w:tcPr>
            <w:tcW w:w="2837" w:type="dxa"/>
            <w:shd w:val="clear" w:color="auto" w:fill="D9E2F3"/>
            <w:vAlign w:val="center"/>
          </w:tcPr>
          <w:p w14:paraId="0629844B"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Պետությունը</w:t>
            </w:r>
          </w:p>
        </w:tc>
        <w:tc>
          <w:tcPr>
            <w:tcW w:w="6178" w:type="dxa"/>
            <w:vAlign w:val="center"/>
          </w:tcPr>
          <w:p w14:paraId="01C4F28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CC6BCEC" w14:textId="77777777" w:rsidTr="008C557D">
        <w:tc>
          <w:tcPr>
            <w:tcW w:w="2837" w:type="dxa"/>
            <w:shd w:val="clear" w:color="auto" w:fill="D9E2F3"/>
            <w:vAlign w:val="center"/>
          </w:tcPr>
          <w:p w14:paraId="1BEBD304"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Համայնքը</w:t>
            </w:r>
          </w:p>
        </w:tc>
        <w:tc>
          <w:tcPr>
            <w:tcW w:w="6178" w:type="dxa"/>
            <w:vAlign w:val="center"/>
          </w:tcPr>
          <w:p w14:paraId="410AF787"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55297B7" w14:textId="77777777" w:rsidTr="008C557D">
        <w:tc>
          <w:tcPr>
            <w:tcW w:w="2837" w:type="dxa"/>
            <w:shd w:val="clear" w:color="auto" w:fill="D9E2F3"/>
            <w:vAlign w:val="center"/>
          </w:tcPr>
          <w:p w14:paraId="4F4AA37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Վարչատարածքային միավորը</w:t>
            </w:r>
          </w:p>
        </w:tc>
        <w:tc>
          <w:tcPr>
            <w:tcW w:w="6178" w:type="dxa"/>
            <w:vAlign w:val="center"/>
          </w:tcPr>
          <w:p w14:paraId="7D6EF8F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7537848" w14:textId="77777777" w:rsidTr="008C557D">
        <w:tc>
          <w:tcPr>
            <w:tcW w:w="2837" w:type="dxa"/>
            <w:shd w:val="clear" w:color="auto" w:fill="D9E2F3"/>
            <w:vAlign w:val="center"/>
          </w:tcPr>
          <w:p w14:paraId="6C931BEC"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Փողոցի անվանումը, շենքը (տունը), բնակարանը</w:t>
            </w:r>
          </w:p>
        </w:tc>
        <w:tc>
          <w:tcPr>
            <w:tcW w:w="6178" w:type="dxa"/>
            <w:vAlign w:val="center"/>
          </w:tcPr>
          <w:p w14:paraId="62A321C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483A2358"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B0FC2" w:rsidRPr="004B0FC2" w14:paraId="0F9BD510" w14:textId="77777777" w:rsidTr="008C557D">
        <w:trPr>
          <w:trHeight w:val="924"/>
        </w:trPr>
        <w:tc>
          <w:tcPr>
            <w:tcW w:w="9016" w:type="dxa"/>
            <w:gridSpan w:val="2"/>
            <w:vAlign w:val="center"/>
          </w:tcPr>
          <w:p w14:paraId="796AC1D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lastRenderedPageBreak/>
              <w:t>☐</w:t>
            </w:r>
            <w:r w:rsidRPr="004B0FC2">
              <w:rPr>
                <w:rFonts w:ascii="GHEA Grapalat" w:eastAsia="GHEA Grapalat" w:hAnsi="GHEA Grapalat" w:cs="GHEA Grapalat"/>
                <w:color w:val="000000" w:themeColor="text1"/>
                <w:sz w:val="22"/>
                <w:szCs w:val="22"/>
              </w:rPr>
              <w:tab/>
              <w:t>ա</w:t>
            </w:r>
            <w:r w:rsidRPr="004B0FC2">
              <w:rPr>
                <w:rFonts w:ascii="Cambria Math" w:eastAsia="Cambria Math"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B0FC2" w:rsidRPr="004B0FC2" w14:paraId="7A3AC7DB" w14:textId="77777777" w:rsidTr="008C557D">
        <w:trPr>
          <w:trHeight w:val="684"/>
        </w:trPr>
        <w:tc>
          <w:tcPr>
            <w:tcW w:w="4508" w:type="dxa"/>
            <w:shd w:val="clear" w:color="auto" w:fill="D9E2F3"/>
            <w:vAlign w:val="center"/>
          </w:tcPr>
          <w:p w14:paraId="68498CD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չափը (%)</w:t>
            </w:r>
          </w:p>
        </w:tc>
        <w:tc>
          <w:tcPr>
            <w:tcW w:w="4508" w:type="dxa"/>
            <w:shd w:val="clear" w:color="auto" w:fill="FFFFFF"/>
            <w:vAlign w:val="center"/>
          </w:tcPr>
          <w:p w14:paraId="68AE1A7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AE83FC7" w14:textId="77777777" w:rsidTr="008C557D">
        <w:trPr>
          <w:trHeight w:val="1282"/>
        </w:trPr>
        <w:tc>
          <w:tcPr>
            <w:tcW w:w="4508" w:type="dxa"/>
            <w:shd w:val="clear" w:color="auto" w:fill="D9E2F3"/>
            <w:vAlign w:val="center"/>
          </w:tcPr>
          <w:p w14:paraId="3C122155"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տեսակը</w:t>
            </w:r>
          </w:p>
        </w:tc>
        <w:tc>
          <w:tcPr>
            <w:tcW w:w="4508" w:type="dxa"/>
            <w:vAlign w:val="center"/>
          </w:tcPr>
          <w:p w14:paraId="1E958EA0"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Ուղղակի մասնակցություն</w:t>
            </w:r>
          </w:p>
          <w:p w14:paraId="6A8D544F"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Անուղղակի մասնակցություն</w:t>
            </w:r>
          </w:p>
        </w:tc>
      </w:tr>
      <w:tr w:rsidR="004B0FC2" w:rsidRPr="004B0FC2" w14:paraId="1727BAD4" w14:textId="77777777" w:rsidTr="008C557D">
        <w:tc>
          <w:tcPr>
            <w:tcW w:w="9016" w:type="dxa"/>
            <w:gridSpan w:val="2"/>
            <w:vAlign w:val="center"/>
          </w:tcPr>
          <w:p w14:paraId="4AE39068"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բ</w:t>
            </w:r>
            <w:r w:rsidRPr="004B0FC2">
              <w:rPr>
                <w:rFonts w:ascii="Cambria Math" w:eastAsia="Cambria Math"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տվյալ իրավաբանական անձի նկատմամբ իրականացնում է իրական (փաստացի) վերահսկողություն այլ միջոցներով</w:t>
            </w:r>
          </w:p>
        </w:tc>
      </w:tr>
      <w:tr w:rsidR="004B0FC2" w:rsidRPr="004B0FC2" w14:paraId="5D88EAB6" w14:textId="77777777" w:rsidTr="008C557D">
        <w:tc>
          <w:tcPr>
            <w:tcW w:w="9016" w:type="dxa"/>
            <w:gridSpan w:val="2"/>
            <w:vAlign w:val="center"/>
          </w:tcPr>
          <w:p w14:paraId="6A3710B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գ</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հանդիսանում է տվյալ իրավաբանական անձի գործունեության ընդհանուր կամ ընթացիկ ղեկավարումն իրականացնող պաշտոնատար անձ</w:t>
            </w:r>
            <w:r w:rsidRPr="004B0FC2">
              <w:rPr>
                <w:rFonts w:ascii="GHEA Grapalat" w:hAnsi="GHEA Grapalat"/>
                <w:color w:val="000000" w:themeColor="text1"/>
                <w:sz w:val="22"/>
                <w:szCs w:val="22"/>
              </w:rPr>
              <w:t xml:space="preserve"> </w:t>
            </w:r>
            <w:r w:rsidRPr="004B0FC2">
              <w:rPr>
                <w:rFonts w:ascii="GHEA Grapalat" w:eastAsia="GHEA Grapalat" w:hAnsi="GHEA Grapalat" w:cs="GHEA Grapalat"/>
                <w:color w:val="000000" w:themeColor="text1"/>
                <w:sz w:val="22"/>
                <w:szCs w:val="22"/>
              </w:rPr>
              <w:t>այն դեպքում, երբ առկա չէ «ա» և «բ» կետերի պահանջներին համապատասխանող ֆիզիկական անձ</w:t>
            </w:r>
          </w:p>
        </w:tc>
      </w:tr>
    </w:tbl>
    <w:p w14:paraId="68A124BA"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B0FC2" w:rsidRPr="004B0FC2" w14:paraId="01626532" w14:textId="77777777" w:rsidTr="008C557D">
        <w:trPr>
          <w:trHeight w:val="924"/>
        </w:trPr>
        <w:tc>
          <w:tcPr>
            <w:tcW w:w="9016" w:type="dxa"/>
            <w:gridSpan w:val="2"/>
            <w:vAlign w:val="center"/>
          </w:tcPr>
          <w:p w14:paraId="090AE0E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B0FC2" w:rsidRPr="004B0FC2" w14:paraId="4FC607D3" w14:textId="77777777" w:rsidTr="008C557D">
        <w:trPr>
          <w:trHeight w:val="684"/>
        </w:trPr>
        <w:tc>
          <w:tcPr>
            <w:tcW w:w="4508" w:type="dxa"/>
            <w:shd w:val="clear" w:color="auto" w:fill="D9E2F3"/>
            <w:vAlign w:val="center"/>
          </w:tcPr>
          <w:p w14:paraId="36D0E4E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չափը (%)</w:t>
            </w:r>
          </w:p>
        </w:tc>
        <w:tc>
          <w:tcPr>
            <w:tcW w:w="4508" w:type="dxa"/>
            <w:shd w:val="clear" w:color="auto" w:fill="auto"/>
            <w:vAlign w:val="center"/>
          </w:tcPr>
          <w:p w14:paraId="06E9BB60"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10276619" w14:textId="77777777" w:rsidTr="008C557D">
        <w:trPr>
          <w:trHeight w:val="1282"/>
        </w:trPr>
        <w:tc>
          <w:tcPr>
            <w:tcW w:w="4508" w:type="dxa"/>
            <w:shd w:val="clear" w:color="auto" w:fill="D9E2F3"/>
            <w:vAlign w:val="center"/>
          </w:tcPr>
          <w:p w14:paraId="7B26FB1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Մասնակցության տեսակը</w:t>
            </w:r>
          </w:p>
        </w:tc>
        <w:tc>
          <w:tcPr>
            <w:tcW w:w="4508" w:type="dxa"/>
            <w:vAlign w:val="center"/>
          </w:tcPr>
          <w:p w14:paraId="217BD8EF"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Ուղղակի մասնակցություն</w:t>
            </w:r>
          </w:p>
          <w:p w14:paraId="273DFD3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Անուղղակի մասնակցություն</w:t>
            </w:r>
          </w:p>
        </w:tc>
      </w:tr>
      <w:tr w:rsidR="004B0FC2" w:rsidRPr="004B0FC2" w14:paraId="3E8A138A" w14:textId="77777777" w:rsidTr="008C557D">
        <w:tc>
          <w:tcPr>
            <w:tcW w:w="9016" w:type="dxa"/>
            <w:gridSpan w:val="2"/>
            <w:vAlign w:val="center"/>
          </w:tcPr>
          <w:p w14:paraId="5284750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բ</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իրավունք ունի նշանակելու կամ հեռացնելու իրավաբանական անձի կառավարման մարմինների անդամների մեծամասնությանը</w:t>
            </w:r>
          </w:p>
        </w:tc>
      </w:tr>
      <w:tr w:rsidR="004B0FC2" w:rsidRPr="004B0FC2" w14:paraId="2528372B" w14:textId="77777777" w:rsidTr="008C557D">
        <w:tc>
          <w:tcPr>
            <w:tcW w:w="9016" w:type="dxa"/>
            <w:gridSpan w:val="2"/>
            <w:vAlign w:val="center"/>
          </w:tcPr>
          <w:p w14:paraId="521C5CFD"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գ</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B0FC2" w:rsidRPr="004B0FC2" w14:paraId="331DBDCD" w14:textId="77777777" w:rsidTr="008C557D">
        <w:tc>
          <w:tcPr>
            <w:tcW w:w="9016" w:type="dxa"/>
            <w:gridSpan w:val="2"/>
            <w:vAlign w:val="center"/>
          </w:tcPr>
          <w:p w14:paraId="12D93D9F"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դ</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իրավաբանական անձի նկատմամբ իրականացնում է իրական (փաստացի) վերահսկողություն այլ միջոցներով</w:t>
            </w:r>
          </w:p>
        </w:tc>
      </w:tr>
      <w:tr w:rsidR="004B0FC2" w:rsidRPr="004B0FC2" w14:paraId="098CD3FB" w14:textId="77777777" w:rsidTr="008C557D">
        <w:tc>
          <w:tcPr>
            <w:tcW w:w="9016" w:type="dxa"/>
            <w:gridSpan w:val="2"/>
            <w:vAlign w:val="center"/>
          </w:tcPr>
          <w:p w14:paraId="17072E6D"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ե</w:t>
            </w:r>
            <w:r w:rsidRPr="004B0FC2">
              <w:rPr>
                <w:rFonts w:ascii="Cambria Math" w:eastAsia="Cambria Math" w:hAnsi="Cambria Math" w:cs="Cambria Math"/>
                <w:color w:val="000000" w:themeColor="text1"/>
                <w:sz w:val="22"/>
                <w:szCs w:val="22"/>
              </w:rPr>
              <w:t>․</w:t>
            </w:r>
            <w:r w:rsidRPr="004B0FC2">
              <w:rPr>
                <w:rFonts w:ascii="GHEA Grapalat" w:eastAsia="Cambria Math" w:hAnsi="GHEA Grapalat" w:cs="Cambria Math"/>
                <w:color w:val="000000" w:themeColor="text1"/>
                <w:sz w:val="22"/>
                <w:szCs w:val="22"/>
              </w:rPr>
              <w:t xml:space="preserve"> </w:t>
            </w:r>
            <w:r w:rsidRPr="004B0FC2">
              <w:rPr>
                <w:rFonts w:ascii="GHEA Grapalat" w:eastAsia="GHEA Grapalat" w:hAnsi="GHEA Grapalat" w:cs="GHEA Grapalat"/>
                <w:color w:val="000000" w:themeColor="text1"/>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AAD097D"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B0FC2" w:rsidRPr="004B0FC2" w14:paraId="7A47AA28" w14:textId="77777777" w:rsidTr="008C557D">
        <w:tc>
          <w:tcPr>
            <w:tcW w:w="2837" w:type="dxa"/>
            <w:shd w:val="clear" w:color="auto" w:fill="D9E2F3"/>
            <w:vAlign w:val="center"/>
          </w:tcPr>
          <w:p w14:paraId="5B52014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 դառնալու օրը, ամիսը, տարին</w:t>
            </w:r>
          </w:p>
        </w:tc>
        <w:tc>
          <w:tcPr>
            <w:tcW w:w="6180" w:type="dxa"/>
            <w:vAlign w:val="center"/>
          </w:tcPr>
          <w:p w14:paraId="7408378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D7F7344" w14:textId="77777777" w:rsidTr="008C557D">
        <w:tc>
          <w:tcPr>
            <w:tcW w:w="2837" w:type="dxa"/>
            <w:shd w:val="clear" w:color="auto" w:fill="D9E2F3"/>
            <w:vAlign w:val="center"/>
          </w:tcPr>
          <w:p w14:paraId="2A57B8A5"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Կազմակերպությա</w:t>
            </w:r>
            <w:r w:rsidRPr="004B0FC2">
              <w:rPr>
                <w:rFonts w:ascii="GHEA Grapalat" w:eastAsia="GHEA Grapalat" w:hAnsi="GHEA Grapalat" w:cs="GHEA Grapalat"/>
                <w:color w:val="000000" w:themeColor="text1"/>
                <w:sz w:val="22"/>
                <w:szCs w:val="22"/>
              </w:rPr>
              <w:lastRenderedPageBreak/>
              <w:t>ն նկատմամբ վերահսկողության իրականացումը</w:t>
            </w:r>
          </w:p>
        </w:tc>
        <w:tc>
          <w:tcPr>
            <w:tcW w:w="6180" w:type="dxa"/>
            <w:vAlign w:val="center"/>
          </w:tcPr>
          <w:p w14:paraId="02534C04"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lastRenderedPageBreak/>
              <w:t>☐</w:t>
            </w:r>
            <w:r w:rsidRPr="004B0FC2">
              <w:rPr>
                <w:rFonts w:ascii="GHEA Grapalat" w:eastAsia="GHEA Grapalat" w:hAnsi="GHEA Grapalat" w:cs="GHEA Grapalat"/>
                <w:color w:val="000000" w:themeColor="text1"/>
                <w:sz w:val="22"/>
                <w:szCs w:val="22"/>
              </w:rPr>
              <w:tab/>
              <w:t xml:space="preserve">Առանձին </w:t>
            </w:r>
          </w:p>
          <w:p w14:paraId="5097E02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lastRenderedPageBreak/>
              <w:t>☐</w:t>
            </w:r>
            <w:r w:rsidRPr="004B0FC2">
              <w:rPr>
                <w:rFonts w:ascii="GHEA Grapalat" w:eastAsia="GHEA Grapalat" w:hAnsi="GHEA Grapalat" w:cs="GHEA Grapalat"/>
                <w:color w:val="000000" w:themeColor="text1"/>
                <w:sz w:val="22"/>
                <w:szCs w:val="22"/>
              </w:rPr>
              <w:tab/>
              <w:t>Փոխկապակցված անձանց հետ համատեղ</w:t>
            </w:r>
          </w:p>
        </w:tc>
      </w:tr>
      <w:tr w:rsidR="004B0FC2" w:rsidRPr="004B0FC2" w14:paraId="14DF656E" w14:textId="77777777" w:rsidTr="008C557D">
        <w:tc>
          <w:tcPr>
            <w:tcW w:w="2837" w:type="dxa"/>
            <w:shd w:val="clear" w:color="auto" w:fill="D9E2F3"/>
            <w:vAlign w:val="center"/>
          </w:tcPr>
          <w:p w14:paraId="4D75D78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CDA88E6"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Այո</w:t>
            </w:r>
          </w:p>
          <w:p w14:paraId="26C2A92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Segoe UI Symbol" w:eastAsia="MS Gothic" w:hAnsi="Segoe UI Symbol" w:cs="Segoe UI Symbol"/>
                <w:color w:val="000000" w:themeColor="text1"/>
                <w:sz w:val="22"/>
                <w:szCs w:val="22"/>
              </w:rPr>
              <w:t>☐</w:t>
            </w:r>
            <w:r w:rsidRPr="004B0FC2">
              <w:rPr>
                <w:rFonts w:ascii="GHEA Grapalat" w:eastAsia="GHEA Grapalat" w:hAnsi="GHEA Grapalat" w:cs="GHEA Grapalat"/>
                <w:color w:val="000000" w:themeColor="text1"/>
                <w:sz w:val="22"/>
                <w:szCs w:val="22"/>
              </w:rPr>
              <w:tab/>
              <w:t>Ոչ</w:t>
            </w:r>
          </w:p>
        </w:tc>
      </w:tr>
    </w:tbl>
    <w:p w14:paraId="5942EBE6"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B0FC2" w:rsidRPr="004B0FC2" w14:paraId="08BF0CF7" w14:textId="77777777" w:rsidTr="008C557D">
        <w:tc>
          <w:tcPr>
            <w:tcW w:w="2837" w:type="dxa"/>
            <w:shd w:val="clear" w:color="auto" w:fill="D9E2F3"/>
            <w:vAlign w:val="center"/>
          </w:tcPr>
          <w:p w14:paraId="7760C692"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Էլ</w:t>
            </w:r>
            <w:r w:rsidRPr="004B0FC2">
              <w:rPr>
                <w:rFonts w:ascii="Cambria Math" w:eastAsia="Cambria Math"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փոստի հասցեն</w:t>
            </w:r>
          </w:p>
        </w:tc>
        <w:tc>
          <w:tcPr>
            <w:tcW w:w="6180" w:type="dxa"/>
            <w:vAlign w:val="center"/>
          </w:tcPr>
          <w:p w14:paraId="56AEBE1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9E56B39" w14:textId="77777777" w:rsidTr="008C557D">
        <w:tc>
          <w:tcPr>
            <w:tcW w:w="2837" w:type="dxa"/>
            <w:shd w:val="clear" w:color="auto" w:fill="D9E2F3"/>
            <w:vAlign w:val="center"/>
          </w:tcPr>
          <w:p w14:paraId="24611156"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Հեռախոսահամարը</w:t>
            </w:r>
          </w:p>
        </w:tc>
        <w:tc>
          <w:tcPr>
            <w:tcW w:w="6180" w:type="dxa"/>
            <w:vAlign w:val="center"/>
          </w:tcPr>
          <w:p w14:paraId="3AE2CD2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614F2E90" w14:textId="77777777" w:rsidR="008C557D" w:rsidRPr="004B0FC2" w:rsidRDefault="008C557D" w:rsidP="008567B0">
      <w:pPr>
        <w:pBdr>
          <w:top w:val="nil"/>
          <w:left w:val="nil"/>
          <w:bottom w:val="nil"/>
          <w:right w:val="nil"/>
          <w:between w:val="nil"/>
        </w:pBdr>
        <w:spacing w:line="276" w:lineRule="auto"/>
        <w:rPr>
          <w:rFonts w:ascii="GHEA Grapalat" w:eastAsia="GHEA Grapalat" w:hAnsi="GHEA Grapalat" w:cs="GHEA Grapalat"/>
          <w:color w:val="000000" w:themeColor="text1"/>
          <w:sz w:val="22"/>
          <w:szCs w:val="22"/>
        </w:rPr>
      </w:pPr>
      <w:r w:rsidRPr="004B0FC2">
        <w:rPr>
          <w:rFonts w:ascii="GHEA Grapalat" w:hAnsi="GHEA Grapalat"/>
          <w:color w:val="000000" w:themeColor="text1"/>
          <w:sz w:val="22"/>
          <w:szCs w:val="22"/>
        </w:rPr>
        <w:br w:type="page"/>
      </w:r>
    </w:p>
    <w:p w14:paraId="35BA47BE"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lastRenderedPageBreak/>
        <w:t>Միջանկյալ իրավաբանական անձինք</w:t>
      </w:r>
    </w:p>
    <w:p w14:paraId="465F2069"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6EA71FCF" w14:textId="77777777" w:rsidTr="008C557D">
        <w:tc>
          <w:tcPr>
            <w:tcW w:w="2835" w:type="dxa"/>
            <w:shd w:val="clear" w:color="auto" w:fill="D9E2F3"/>
            <w:vAlign w:val="center"/>
          </w:tcPr>
          <w:p w14:paraId="4A6B348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w:t>
            </w:r>
          </w:p>
        </w:tc>
        <w:tc>
          <w:tcPr>
            <w:tcW w:w="6180" w:type="dxa"/>
            <w:vAlign w:val="center"/>
          </w:tcPr>
          <w:p w14:paraId="0DCC38A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4BF5E7F3" w14:textId="77777777" w:rsidTr="008C557D">
        <w:tc>
          <w:tcPr>
            <w:tcW w:w="2835" w:type="dxa"/>
            <w:shd w:val="clear" w:color="auto" w:fill="D9E2F3"/>
            <w:vAlign w:val="center"/>
          </w:tcPr>
          <w:p w14:paraId="1C7C35AC"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Անվանումը լատինատառ</w:t>
            </w:r>
          </w:p>
        </w:tc>
        <w:tc>
          <w:tcPr>
            <w:tcW w:w="6180" w:type="dxa"/>
            <w:vAlign w:val="center"/>
          </w:tcPr>
          <w:p w14:paraId="6423C97F"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315C211F" w14:textId="77777777" w:rsidTr="008C557D">
        <w:tc>
          <w:tcPr>
            <w:tcW w:w="2835" w:type="dxa"/>
            <w:shd w:val="clear" w:color="auto" w:fill="D9E2F3"/>
            <w:vAlign w:val="center"/>
          </w:tcPr>
          <w:p w14:paraId="33D034D0"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Պետական գրանցման համարը</w:t>
            </w:r>
          </w:p>
        </w:tc>
        <w:tc>
          <w:tcPr>
            <w:tcW w:w="6180" w:type="dxa"/>
            <w:vAlign w:val="center"/>
          </w:tcPr>
          <w:p w14:paraId="5586D9B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5A7178AB" w14:textId="77777777" w:rsidTr="008C557D">
        <w:tc>
          <w:tcPr>
            <w:tcW w:w="2835" w:type="dxa"/>
            <w:shd w:val="clear" w:color="auto" w:fill="D9E2F3"/>
            <w:vAlign w:val="center"/>
          </w:tcPr>
          <w:p w14:paraId="366F669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օրը, ամիսը, տարին</w:t>
            </w:r>
          </w:p>
        </w:tc>
        <w:tc>
          <w:tcPr>
            <w:tcW w:w="6180" w:type="dxa"/>
            <w:vAlign w:val="center"/>
          </w:tcPr>
          <w:p w14:paraId="6ABFC83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6ABBEEED" w14:textId="77777777" w:rsidTr="008C557D">
        <w:tc>
          <w:tcPr>
            <w:tcW w:w="2835" w:type="dxa"/>
            <w:shd w:val="clear" w:color="auto" w:fill="D9E2F3"/>
            <w:vAlign w:val="center"/>
          </w:tcPr>
          <w:p w14:paraId="4E2F0DEA"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հասցեն</w:t>
            </w:r>
          </w:p>
        </w:tc>
        <w:tc>
          <w:tcPr>
            <w:tcW w:w="6180" w:type="dxa"/>
            <w:vAlign w:val="center"/>
          </w:tcPr>
          <w:p w14:paraId="7E35A305"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4088AB1" w14:textId="77777777" w:rsidTr="008C557D">
        <w:tc>
          <w:tcPr>
            <w:tcW w:w="2835" w:type="dxa"/>
            <w:shd w:val="clear" w:color="auto" w:fill="D9E2F3"/>
            <w:vAlign w:val="center"/>
          </w:tcPr>
          <w:p w14:paraId="46C9DA88"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Գրանցման պետությունը</w:t>
            </w:r>
          </w:p>
        </w:tc>
        <w:tc>
          <w:tcPr>
            <w:tcW w:w="6180" w:type="dxa"/>
            <w:vAlign w:val="center"/>
          </w:tcPr>
          <w:p w14:paraId="48D1647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E206A08" w14:textId="77777777" w:rsidTr="008C557D">
        <w:tc>
          <w:tcPr>
            <w:tcW w:w="2835" w:type="dxa"/>
            <w:shd w:val="clear" w:color="auto" w:fill="D9E2F3"/>
            <w:vAlign w:val="center"/>
          </w:tcPr>
          <w:p w14:paraId="76BD712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Գործադիր մարմնի ղեկավարի անունը և ազգանունը</w:t>
            </w:r>
          </w:p>
        </w:tc>
        <w:tc>
          <w:tcPr>
            <w:tcW w:w="6180" w:type="dxa"/>
            <w:vAlign w:val="center"/>
          </w:tcPr>
          <w:p w14:paraId="5CA9EE1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3C90A826"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4A8D45D9" w14:textId="77777777" w:rsidTr="008C557D">
        <w:trPr>
          <w:trHeight w:val="853"/>
        </w:trPr>
        <w:tc>
          <w:tcPr>
            <w:tcW w:w="2835" w:type="dxa"/>
            <w:vMerge w:val="restart"/>
            <w:shd w:val="clear" w:color="auto" w:fill="D9E2F3"/>
            <w:vAlign w:val="center"/>
          </w:tcPr>
          <w:p w14:paraId="148F7B5F"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շահառու(ներ)ի անունը և ազգանունը, ում համար կազմակերպությունը հանդիսանում է միջանկյալ իրավաբանական անձ</w:t>
            </w:r>
          </w:p>
        </w:tc>
        <w:tc>
          <w:tcPr>
            <w:tcW w:w="6180" w:type="dxa"/>
          </w:tcPr>
          <w:p w14:paraId="5F7C9C8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46E2312" w14:textId="77777777" w:rsidTr="008C557D">
        <w:trPr>
          <w:trHeight w:val="850"/>
        </w:trPr>
        <w:tc>
          <w:tcPr>
            <w:tcW w:w="2835" w:type="dxa"/>
            <w:vMerge/>
            <w:shd w:val="clear" w:color="auto" w:fill="D9E2F3"/>
            <w:vAlign w:val="center"/>
          </w:tcPr>
          <w:p w14:paraId="28BD842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p>
        </w:tc>
        <w:tc>
          <w:tcPr>
            <w:tcW w:w="6180" w:type="dxa"/>
          </w:tcPr>
          <w:p w14:paraId="0982A7DB"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7AB6E091" w14:textId="77777777" w:rsidTr="008C557D">
        <w:trPr>
          <w:trHeight w:val="850"/>
        </w:trPr>
        <w:tc>
          <w:tcPr>
            <w:tcW w:w="2835" w:type="dxa"/>
            <w:vMerge/>
            <w:shd w:val="clear" w:color="auto" w:fill="D9E2F3"/>
            <w:vAlign w:val="center"/>
          </w:tcPr>
          <w:p w14:paraId="40445151"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p>
        </w:tc>
        <w:tc>
          <w:tcPr>
            <w:tcW w:w="6180" w:type="dxa"/>
          </w:tcPr>
          <w:p w14:paraId="17F059EF"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0BE7E5A6" w14:textId="77777777" w:rsidTr="008C557D">
        <w:trPr>
          <w:trHeight w:val="850"/>
        </w:trPr>
        <w:tc>
          <w:tcPr>
            <w:tcW w:w="2835" w:type="dxa"/>
            <w:vMerge/>
            <w:shd w:val="clear" w:color="auto" w:fill="D9E2F3"/>
            <w:vAlign w:val="center"/>
          </w:tcPr>
          <w:p w14:paraId="54D20419"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p>
        </w:tc>
        <w:tc>
          <w:tcPr>
            <w:tcW w:w="6180" w:type="dxa"/>
          </w:tcPr>
          <w:p w14:paraId="17F422CE"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2BB771E" w14:textId="77777777" w:rsidTr="008C557D">
        <w:trPr>
          <w:trHeight w:val="850"/>
        </w:trPr>
        <w:tc>
          <w:tcPr>
            <w:tcW w:w="2835" w:type="dxa"/>
            <w:vMerge/>
            <w:shd w:val="clear" w:color="auto" w:fill="D9E2F3"/>
            <w:vAlign w:val="center"/>
          </w:tcPr>
          <w:p w14:paraId="5A61B63E"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p>
        </w:tc>
        <w:tc>
          <w:tcPr>
            <w:tcW w:w="6180" w:type="dxa"/>
          </w:tcPr>
          <w:p w14:paraId="7199576A"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0CD58C40" w14:textId="77777777" w:rsidR="008C557D" w:rsidRPr="004B0FC2" w:rsidRDefault="008C557D" w:rsidP="008567B0">
      <w:pPr>
        <w:numPr>
          <w:ilvl w:val="1"/>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B0FC2" w:rsidRPr="004B0FC2" w14:paraId="48BC7217" w14:textId="77777777" w:rsidTr="008C557D">
        <w:tc>
          <w:tcPr>
            <w:tcW w:w="2835" w:type="dxa"/>
            <w:shd w:val="clear" w:color="auto" w:fill="D9E2F3"/>
            <w:vAlign w:val="center"/>
          </w:tcPr>
          <w:p w14:paraId="77721843"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Ֆոնդային բորսայի անվանումը</w:t>
            </w:r>
          </w:p>
        </w:tc>
        <w:tc>
          <w:tcPr>
            <w:tcW w:w="6180" w:type="dxa"/>
            <w:vAlign w:val="center"/>
          </w:tcPr>
          <w:p w14:paraId="6F19B833"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r w:rsidR="004B0FC2" w:rsidRPr="004B0FC2" w14:paraId="2F60B05A" w14:textId="77777777" w:rsidTr="008C557D">
        <w:tc>
          <w:tcPr>
            <w:tcW w:w="2835" w:type="dxa"/>
            <w:shd w:val="clear" w:color="auto" w:fill="D9E2F3"/>
            <w:vAlign w:val="center"/>
          </w:tcPr>
          <w:p w14:paraId="0071B60D" w14:textId="77777777" w:rsidR="008C557D" w:rsidRPr="004B0FC2" w:rsidRDefault="008C557D" w:rsidP="008567B0">
            <w:pPr>
              <w:numPr>
                <w:ilvl w:val="2"/>
                <w:numId w:val="38"/>
              </w:numPr>
              <w:pBdr>
                <w:top w:val="nil"/>
                <w:left w:val="nil"/>
                <w:bottom w:val="nil"/>
                <w:right w:val="nil"/>
                <w:between w:val="nil"/>
              </w:pBdr>
              <w:spacing w:line="276" w:lineRule="auto"/>
              <w:ind w:left="0" w:firstLine="0"/>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Հղումը բորսայում առկա փաստաթղթերին</w:t>
            </w:r>
          </w:p>
        </w:tc>
        <w:tc>
          <w:tcPr>
            <w:tcW w:w="6180" w:type="dxa"/>
            <w:vAlign w:val="center"/>
          </w:tcPr>
          <w:p w14:paraId="2561AE19"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p>
        </w:tc>
      </w:tr>
    </w:tbl>
    <w:p w14:paraId="2B5A45AD" w14:textId="77777777" w:rsidR="008C557D" w:rsidRPr="004B0FC2" w:rsidRDefault="008C557D" w:rsidP="008567B0">
      <w:pPr>
        <w:pBdr>
          <w:top w:val="nil"/>
          <w:left w:val="nil"/>
          <w:bottom w:val="nil"/>
          <w:right w:val="nil"/>
          <w:between w:val="nil"/>
        </w:pBdr>
        <w:spacing w:line="276" w:lineRule="auto"/>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br w:type="page"/>
      </w:r>
    </w:p>
    <w:p w14:paraId="412FB8EE" w14:textId="77777777" w:rsidR="008C557D" w:rsidRPr="004B0FC2" w:rsidRDefault="008C557D" w:rsidP="008567B0">
      <w:pPr>
        <w:numPr>
          <w:ilvl w:val="0"/>
          <w:numId w:val="38"/>
        </w:numPr>
        <w:pBdr>
          <w:top w:val="nil"/>
          <w:left w:val="nil"/>
          <w:bottom w:val="nil"/>
          <w:right w:val="nil"/>
          <w:between w:val="nil"/>
        </w:pBdr>
        <w:spacing w:line="276" w:lineRule="auto"/>
        <w:ind w:left="0" w:firstLine="0"/>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lastRenderedPageBreak/>
        <w:t>Լրացուցիչ նշումներ</w:t>
      </w:r>
    </w:p>
    <w:p w14:paraId="5ED651B2" w14:textId="77777777" w:rsidR="008C557D" w:rsidRPr="004B0FC2" w:rsidRDefault="008C557D" w:rsidP="008567B0">
      <w:pPr>
        <w:pBdr>
          <w:top w:val="nil"/>
          <w:left w:val="nil"/>
          <w:bottom w:val="nil"/>
          <w:right w:val="nil"/>
          <w:between w:val="nil"/>
        </w:pBdr>
        <w:spacing w:line="276" w:lineRule="auto"/>
        <w:rPr>
          <w:rFonts w:ascii="GHEA Grapalat" w:eastAsia="GHEA Grapalat" w:hAnsi="GHEA Grapalat" w:cs="GHEA Grapalat"/>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4B0FC2" w:rsidRPr="004B0FC2" w14:paraId="78CDE6DD" w14:textId="77777777" w:rsidTr="008C557D">
        <w:tc>
          <w:tcPr>
            <w:tcW w:w="9016" w:type="dxa"/>
            <w:shd w:val="clear" w:color="auto" w:fill="DEEAF6"/>
          </w:tcPr>
          <w:p w14:paraId="5F0909E8" w14:textId="77777777" w:rsidR="008C557D" w:rsidRPr="004B0FC2" w:rsidRDefault="008C557D" w:rsidP="008567B0">
            <w:pPr>
              <w:spacing w:line="276" w:lineRule="auto"/>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8C557D" w:rsidRPr="004B0FC2" w14:paraId="490B71BF" w14:textId="77777777" w:rsidTr="008C557D">
        <w:trPr>
          <w:trHeight w:val="10187"/>
        </w:trPr>
        <w:tc>
          <w:tcPr>
            <w:tcW w:w="9016" w:type="dxa"/>
            <w:shd w:val="clear" w:color="auto" w:fill="auto"/>
          </w:tcPr>
          <w:p w14:paraId="0E1EA778" w14:textId="77777777" w:rsidR="008C557D" w:rsidRPr="004B0FC2" w:rsidRDefault="008C557D" w:rsidP="008567B0">
            <w:pPr>
              <w:spacing w:line="276" w:lineRule="auto"/>
              <w:rPr>
                <w:rFonts w:ascii="GHEA Grapalat" w:eastAsia="GHEA Grapalat" w:hAnsi="GHEA Grapalat" w:cs="GHEA Grapalat"/>
                <w:b/>
                <w:color w:val="000000" w:themeColor="text1"/>
                <w:sz w:val="22"/>
                <w:szCs w:val="22"/>
              </w:rPr>
            </w:pPr>
          </w:p>
        </w:tc>
      </w:tr>
    </w:tbl>
    <w:p w14:paraId="57178D58" w14:textId="77777777" w:rsidR="008C557D" w:rsidRPr="004B0FC2" w:rsidRDefault="008C557D" w:rsidP="008567B0">
      <w:pPr>
        <w:pBdr>
          <w:top w:val="nil"/>
          <w:left w:val="nil"/>
          <w:bottom w:val="nil"/>
          <w:right w:val="nil"/>
          <w:between w:val="nil"/>
        </w:pBdr>
        <w:spacing w:line="276" w:lineRule="auto"/>
        <w:rPr>
          <w:rFonts w:ascii="GHEA Grapalat" w:eastAsia="GHEA Grapalat" w:hAnsi="GHEA Grapalat" w:cs="GHEA Grapalat"/>
          <w:b/>
          <w:color w:val="000000" w:themeColor="text1"/>
          <w:sz w:val="22"/>
          <w:szCs w:val="22"/>
        </w:rPr>
      </w:pPr>
    </w:p>
    <w:p w14:paraId="3D964475" w14:textId="77777777" w:rsidR="008C557D" w:rsidRPr="004B0FC2" w:rsidRDefault="008C557D" w:rsidP="008567B0">
      <w:pPr>
        <w:pStyle w:val="31"/>
        <w:spacing w:line="276" w:lineRule="auto"/>
        <w:ind w:firstLine="0"/>
        <w:jc w:val="right"/>
        <w:rPr>
          <w:rFonts w:ascii="GHEA Grapalat" w:hAnsi="GHEA Grapalat" w:cs="Arial"/>
          <w:b/>
          <w:color w:val="000000" w:themeColor="text1"/>
          <w:sz w:val="22"/>
          <w:szCs w:val="22"/>
        </w:rPr>
      </w:pPr>
    </w:p>
    <w:p w14:paraId="48CD0E07" w14:textId="77777777" w:rsidR="008C557D" w:rsidRPr="004B0FC2" w:rsidRDefault="008C557D" w:rsidP="008567B0">
      <w:pPr>
        <w:pStyle w:val="31"/>
        <w:spacing w:line="276" w:lineRule="auto"/>
        <w:ind w:firstLine="0"/>
        <w:jc w:val="left"/>
        <w:rPr>
          <w:rFonts w:ascii="GHEA Grapalat" w:hAnsi="GHEA Grapalat"/>
          <w:color w:val="000000" w:themeColor="text1"/>
          <w:sz w:val="22"/>
          <w:szCs w:val="22"/>
          <w:lang w:val="hy-AM"/>
        </w:rPr>
      </w:pPr>
    </w:p>
    <w:p w14:paraId="7D9FEDFE" w14:textId="77777777" w:rsidR="008C557D" w:rsidRPr="004B0FC2" w:rsidRDefault="008C557D" w:rsidP="008567B0">
      <w:pPr>
        <w:pStyle w:val="31"/>
        <w:spacing w:line="276" w:lineRule="auto"/>
        <w:ind w:firstLine="0"/>
        <w:jc w:val="left"/>
        <w:rPr>
          <w:rFonts w:ascii="GHEA Grapalat" w:hAnsi="GHEA Grapalat"/>
          <w:color w:val="000000" w:themeColor="text1"/>
          <w:sz w:val="22"/>
          <w:szCs w:val="22"/>
          <w:lang w:val="hy-AM"/>
        </w:rPr>
      </w:pPr>
    </w:p>
    <w:p w14:paraId="7B7A261A" w14:textId="77777777" w:rsidR="008C557D" w:rsidRPr="004B0FC2" w:rsidRDefault="008C557D" w:rsidP="008567B0">
      <w:pPr>
        <w:pStyle w:val="31"/>
        <w:spacing w:line="276" w:lineRule="auto"/>
        <w:ind w:firstLine="0"/>
        <w:jc w:val="left"/>
        <w:rPr>
          <w:rFonts w:ascii="GHEA Grapalat" w:hAnsi="GHEA Grapalat"/>
          <w:color w:val="000000" w:themeColor="text1"/>
          <w:sz w:val="22"/>
          <w:szCs w:val="22"/>
          <w:lang w:val="hy-AM"/>
        </w:rPr>
      </w:pPr>
    </w:p>
    <w:p w14:paraId="1814A4F7" w14:textId="77777777" w:rsidR="008C557D" w:rsidRPr="004B0FC2" w:rsidRDefault="008C557D" w:rsidP="008567B0">
      <w:pPr>
        <w:pStyle w:val="31"/>
        <w:spacing w:line="276" w:lineRule="auto"/>
        <w:ind w:firstLine="0"/>
        <w:jc w:val="left"/>
        <w:rPr>
          <w:rFonts w:ascii="GHEA Grapalat" w:hAnsi="GHEA Grapalat"/>
          <w:color w:val="000000" w:themeColor="text1"/>
          <w:sz w:val="22"/>
          <w:szCs w:val="22"/>
          <w:lang w:val="hy-AM"/>
        </w:rPr>
      </w:pPr>
    </w:p>
    <w:p w14:paraId="6B095266" w14:textId="77777777" w:rsidR="008C557D" w:rsidRPr="004B0FC2" w:rsidRDefault="008C557D" w:rsidP="008567B0">
      <w:pPr>
        <w:pStyle w:val="31"/>
        <w:spacing w:line="276" w:lineRule="auto"/>
        <w:ind w:firstLine="0"/>
        <w:jc w:val="left"/>
        <w:rPr>
          <w:rFonts w:ascii="GHEA Grapalat" w:hAnsi="GHEA Grapalat"/>
          <w:b/>
          <w:color w:val="000000" w:themeColor="text1"/>
          <w:sz w:val="22"/>
          <w:szCs w:val="22"/>
          <w:lang w:val="hy-AM"/>
        </w:rPr>
      </w:pPr>
    </w:p>
    <w:p w14:paraId="5FAAF582" w14:textId="77777777" w:rsidR="008C557D" w:rsidRPr="004B0FC2" w:rsidRDefault="008C557D" w:rsidP="008567B0">
      <w:pPr>
        <w:pStyle w:val="31"/>
        <w:spacing w:line="276" w:lineRule="auto"/>
        <w:ind w:firstLine="0"/>
        <w:jc w:val="left"/>
        <w:rPr>
          <w:rFonts w:ascii="GHEA Grapalat" w:hAnsi="GHEA Grapalat"/>
          <w:b/>
          <w:color w:val="000000" w:themeColor="text1"/>
          <w:sz w:val="22"/>
          <w:szCs w:val="22"/>
          <w:lang w:val="hy-AM"/>
        </w:rPr>
      </w:pPr>
    </w:p>
    <w:p w14:paraId="3C997024" w14:textId="77777777" w:rsidR="008C557D" w:rsidRPr="004B0FC2" w:rsidRDefault="008C557D" w:rsidP="008567B0">
      <w:pPr>
        <w:pStyle w:val="31"/>
        <w:spacing w:line="276" w:lineRule="auto"/>
        <w:ind w:firstLine="0"/>
        <w:jc w:val="left"/>
        <w:rPr>
          <w:rFonts w:ascii="GHEA Grapalat" w:hAnsi="GHEA Grapalat"/>
          <w:b/>
          <w:color w:val="000000" w:themeColor="text1"/>
          <w:sz w:val="22"/>
          <w:szCs w:val="22"/>
          <w:lang w:val="hy-AM"/>
        </w:rPr>
      </w:pPr>
    </w:p>
    <w:p w14:paraId="656FEED7" w14:textId="77777777" w:rsidR="008C557D" w:rsidRPr="004B0FC2" w:rsidRDefault="008C557D" w:rsidP="008567B0">
      <w:pPr>
        <w:pStyle w:val="31"/>
        <w:spacing w:line="276" w:lineRule="auto"/>
        <w:ind w:firstLine="0"/>
        <w:jc w:val="left"/>
        <w:rPr>
          <w:rFonts w:ascii="GHEA Grapalat" w:hAnsi="GHEA Grapalat"/>
          <w:b/>
          <w:color w:val="000000" w:themeColor="text1"/>
          <w:sz w:val="22"/>
          <w:szCs w:val="22"/>
          <w:lang w:val="hy-AM"/>
        </w:rPr>
      </w:pPr>
    </w:p>
    <w:p w14:paraId="122A9F2D" w14:textId="77777777" w:rsidR="008C557D" w:rsidRPr="004B0FC2" w:rsidRDefault="008C557D" w:rsidP="008567B0">
      <w:pPr>
        <w:spacing w:line="276" w:lineRule="auto"/>
        <w:jc w:val="center"/>
        <w:rPr>
          <w:rFonts w:ascii="GHEA Grapalat" w:eastAsia="GHEA Grapalat" w:hAnsi="GHEA Grapalat" w:cs="GHEA Grapalat"/>
          <w:b/>
          <w:color w:val="000000" w:themeColor="text1"/>
          <w:sz w:val="22"/>
          <w:szCs w:val="22"/>
        </w:rPr>
      </w:pPr>
    </w:p>
    <w:p w14:paraId="08293880" w14:textId="77777777" w:rsidR="008C557D" w:rsidRPr="004B0FC2" w:rsidRDefault="008C557D" w:rsidP="008567B0">
      <w:pPr>
        <w:spacing w:line="276" w:lineRule="auto"/>
        <w:jc w:val="center"/>
        <w:rPr>
          <w:rFonts w:ascii="GHEA Grapalat" w:eastAsia="GHEA Grapalat" w:hAnsi="GHEA Grapalat" w:cs="GHEA Grapalat"/>
          <w:b/>
          <w:color w:val="000000" w:themeColor="text1"/>
          <w:sz w:val="22"/>
          <w:szCs w:val="22"/>
        </w:rPr>
      </w:pPr>
    </w:p>
    <w:p w14:paraId="30692DFD" w14:textId="77777777" w:rsidR="008C557D" w:rsidRPr="004B0FC2" w:rsidRDefault="008C557D" w:rsidP="008567B0">
      <w:pPr>
        <w:spacing w:line="276" w:lineRule="auto"/>
        <w:jc w:val="center"/>
        <w:rPr>
          <w:rFonts w:ascii="GHEA Grapalat" w:eastAsia="GHEA Grapalat" w:hAnsi="GHEA Grapalat" w:cs="GHEA Grapalat"/>
          <w:b/>
          <w:color w:val="000000" w:themeColor="text1"/>
          <w:sz w:val="22"/>
          <w:szCs w:val="22"/>
        </w:rPr>
      </w:pPr>
      <w:r w:rsidRPr="004B0FC2">
        <w:rPr>
          <w:rFonts w:ascii="GHEA Grapalat" w:eastAsia="GHEA Grapalat" w:hAnsi="GHEA Grapalat" w:cs="GHEA Grapalat"/>
          <w:b/>
          <w:color w:val="000000" w:themeColor="text1"/>
          <w:sz w:val="22"/>
          <w:szCs w:val="22"/>
        </w:rPr>
        <w:t>I. Հայտարարագրի լրացման կարգը</w:t>
      </w:r>
    </w:p>
    <w:p w14:paraId="4E16122F" w14:textId="77777777" w:rsidR="008C557D" w:rsidRPr="004B0FC2" w:rsidRDefault="008C557D" w:rsidP="008567B0">
      <w:pPr>
        <w:pBdr>
          <w:top w:val="nil"/>
          <w:left w:val="nil"/>
          <w:bottom w:val="nil"/>
          <w:right w:val="nil"/>
          <w:between w:val="nil"/>
        </w:pBdr>
        <w:spacing w:line="276" w:lineRule="auto"/>
        <w:jc w:val="center"/>
        <w:rPr>
          <w:rFonts w:ascii="GHEA Grapalat" w:eastAsia="GHEA Grapalat" w:hAnsi="GHEA Grapalat" w:cs="GHEA Grapalat"/>
          <w:color w:val="000000" w:themeColor="text1"/>
          <w:sz w:val="22"/>
          <w:szCs w:val="22"/>
        </w:rPr>
      </w:pPr>
    </w:p>
    <w:p w14:paraId="3FC475A8"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B0FC2">
        <w:rPr>
          <w:rFonts w:ascii="Cambria Math" w:eastAsia="GHEA Grapalat" w:hAnsi="Cambria Math" w:cs="Cambria Math"/>
          <w:color w:val="000000" w:themeColor="text1"/>
          <w:sz w:val="22"/>
          <w:szCs w:val="22"/>
        </w:rPr>
        <w:t>․</w:t>
      </w:r>
    </w:p>
    <w:p w14:paraId="6EE28D0A"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4499EC4" w14:textId="77777777" w:rsidR="008C557D" w:rsidRPr="004B0FC2" w:rsidRDefault="008C557D" w:rsidP="008567B0">
      <w:pPr>
        <w:numPr>
          <w:ilvl w:val="1"/>
          <w:numId w:val="39"/>
        </w:numP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 xml:space="preserve">«Հայտարարագիրը ներկայացնող անձը» ենթաբաժնում լրացվում է այն ֆիզիկական անձի տվյալները ով ստորագրում է </w:t>
      </w:r>
      <w:r w:rsidRPr="004B0FC2">
        <w:rPr>
          <w:rFonts w:ascii="GHEA Grapalat" w:eastAsia="GHEA Grapalat" w:hAnsi="GHEA Grapalat" w:cs="GHEA Grapalat"/>
          <w:color w:val="000000" w:themeColor="text1"/>
          <w:sz w:val="22"/>
          <w:szCs w:val="22"/>
          <w:lang w:val="hy-AM"/>
        </w:rPr>
        <w:t xml:space="preserve">սույն ընթացակարգի </w:t>
      </w:r>
      <w:r w:rsidRPr="004B0FC2">
        <w:rPr>
          <w:rFonts w:ascii="GHEA Grapalat" w:eastAsia="GHEA Grapalat" w:hAnsi="GHEA Grapalat" w:cs="GHEA Grapalat"/>
          <w:color w:val="000000" w:themeColor="text1"/>
          <w:sz w:val="22"/>
          <w:szCs w:val="22"/>
        </w:rPr>
        <w:t>հայտում ներառվող փաստաթղթերը.</w:t>
      </w:r>
    </w:p>
    <w:p w14:paraId="175C687F" w14:textId="77777777" w:rsidR="008C557D" w:rsidRPr="004B0FC2" w:rsidRDefault="008C557D" w:rsidP="008567B0">
      <w:pPr>
        <w:numPr>
          <w:ilvl w:val="1"/>
          <w:numId w:val="39"/>
        </w:numP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2198D1" w14:textId="77777777" w:rsidR="008C557D" w:rsidRPr="004B0FC2" w:rsidRDefault="008C557D" w:rsidP="008567B0">
      <w:pPr>
        <w:spacing w:line="276" w:lineRule="auto"/>
        <w:jc w:val="both"/>
        <w:rPr>
          <w:rFonts w:ascii="GHEA Grapalat" w:eastAsia="GHEA Grapalat" w:hAnsi="GHEA Grapalat" w:cs="GHEA Grapalat"/>
          <w:color w:val="000000" w:themeColor="text1"/>
          <w:sz w:val="22"/>
          <w:szCs w:val="22"/>
        </w:rPr>
      </w:pPr>
    </w:p>
    <w:p w14:paraId="56F06B1B"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2-րդ բաժինը (Բաժնետոմսերի ցուցակման տվյալները)</w:t>
      </w:r>
      <w:r w:rsidRPr="004B0FC2">
        <w:rPr>
          <w:rFonts w:ascii="GHEA Grapalat" w:eastAsia="GHEA Grapalat" w:hAnsi="GHEA Grapalat" w:cs="GHEA Grapalat"/>
          <w:b/>
          <w:color w:val="000000" w:themeColor="text1"/>
          <w:sz w:val="22"/>
          <w:szCs w:val="22"/>
        </w:rPr>
        <w:t xml:space="preserve"> </w:t>
      </w:r>
      <w:r w:rsidRPr="004B0FC2">
        <w:rPr>
          <w:rFonts w:ascii="GHEA Grapalat" w:eastAsia="GHEA Grapalat" w:hAnsi="GHEA Grapalat" w:cs="GHEA Grapalat"/>
          <w:color w:val="000000" w:themeColor="text1"/>
          <w:sz w:val="22"/>
          <w:szCs w:val="22"/>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B0FC2">
        <w:rPr>
          <w:rFonts w:ascii="Cambria Math" w:eastAsia="GHEA Grapalat" w:hAnsi="Cambria Math" w:cs="Cambria Math"/>
          <w:color w:val="000000" w:themeColor="text1"/>
          <w:sz w:val="22"/>
          <w:szCs w:val="22"/>
        </w:rPr>
        <w:t>․</w:t>
      </w:r>
    </w:p>
    <w:p w14:paraId="6049DB33"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0C6B1F0E"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493024E"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«Վերահսկողության մակարդակը» ենթաբաժինը լրացվում է, եթե հայտարարագրի 2</w:t>
      </w:r>
      <w:r w:rsidRPr="004B0FC2">
        <w:rPr>
          <w:rFonts w:ascii="Cambria Math" w:eastAsia="Cambria Math"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1-ին ենթաբաժնում լրացվել են Կազմակերպությունն ամբողջությամբ վերահսկող իրավաբանական անձին </w:t>
      </w:r>
      <w:r w:rsidRPr="004B0FC2">
        <w:rPr>
          <w:rFonts w:ascii="GHEA Grapalat" w:eastAsia="GHEA Grapalat" w:hAnsi="GHEA Grapalat" w:cs="GHEA Grapalat"/>
          <w:color w:val="000000" w:themeColor="text1"/>
          <w:sz w:val="22"/>
          <w:szCs w:val="22"/>
        </w:rPr>
        <w:lastRenderedPageBreak/>
        <w:t>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6CC0FE1"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p>
    <w:p w14:paraId="2D89DE4A"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3-րդ բաժինը (Պետության, համայնքի կամ միջազգային կազմակերպության մասնակցությունը)</w:t>
      </w:r>
      <w:r w:rsidRPr="004B0FC2">
        <w:rPr>
          <w:rFonts w:ascii="GHEA Grapalat" w:eastAsia="GHEA Grapalat" w:hAnsi="GHEA Grapalat" w:cs="GHEA Grapalat"/>
          <w:b/>
          <w:color w:val="000000" w:themeColor="text1"/>
          <w:sz w:val="22"/>
          <w:szCs w:val="22"/>
        </w:rPr>
        <w:t xml:space="preserve"> </w:t>
      </w:r>
      <w:r w:rsidRPr="004B0FC2">
        <w:rPr>
          <w:rFonts w:ascii="GHEA Grapalat" w:eastAsia="GHEA Grapalat" w:hAnsi="GHEA Grapalat" w:cs="GHEA Grapalat"/>
          <w:color w:val="000000" w:themeColor="text1"/>
          <w:sz w:val="22"/>
          <w:szCs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B0FC2">
        <w:rPr>
          <w:rFonts w:ascii="Cambria Math" w:eastAsia="GHEA Grapalat" w:hAnsi="Cambria Math" w:cs="Cambria Math"/>
          <w:color w:val="000000" w:themeColor="text1"/>
          <w:sz w:val="22"/>
          <w:szCs w:val="22"/>
        </w:rPr>
        <w:t>․</w:t>
      </w:r>
    </w:p>
    <w:p w14:paraId="1D219587"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C720AF3"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1ADAE1"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p>
    <w:p w14:paraId="574BB1F8"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B0FC2">
        <w:rPr>
          <w:rFonts w:ascii="Cambria Math" w:eastAsia="GHEA Grapalat" w:hAnsi="Cambria Math" w:cs="Cambria Math"/>
          <w:color w:val="000000" w:themeColor="text1"/>
          <w:sz w:val="22"/>
          <w:szCs w:val="22"/>
        </w:rPr>
        <w:t>․</w:t>
      </w:r>
    </w:p>
    <w:p w14:paraId="0DF754D5"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47E2BC5"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«Անձը հաստատող փաստաթուղթը» ենթաբաժնում լրացվում են տեղեկությունների իրական շահառուի անձը հաստատող փաստաթղթի վերաբերյալ.</w:t>
      </w:r>
    </w:p>
    <w:p w14:paraId="57620DD7"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«Անձի հաշվառման հասցեն» ենթաբաժնում լրացվում է իրական շահառուի հաշվառման վայրի հասցեն.</w:t>
      </w:r>
    </w:p>
    <w:p w14:paraId="67B9D2CF"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ED94A01"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 հանդիսանալու հիմքերը (բացառությամբ ընդերքօգտագործման ոլորտի հաշվետու կազմակերպությունների</w:t>
      </w:r>
      <w:proofErr w:type="gramStart"/>
      <w:r w:rsidRPr="004B0FC2">
        <w:rPr>
          <w:rFonts w:ascii="GHEA Grapalat" w:eastAsia="GHEA Grapalat" w:hAnsi="GHEA Grapalat" w:cs="GHEA Grapalat"/>
          <w:color w:val="000000" w:themeColor="text1"/>
          <w:sz w:val="22"/>
          <w:szCs w:val="22"/>
        </w:rPr>
        <w:t>)»</w:t>
      </w:r>
      <w:proofErr w:type="gramEnd"/>
      <w:r w:rsidRPr="004B0FC2">
        <w:rPr>
          <w:rFonts w:ascii="GHEA Grapalat" w:eastAsia="GHEA Grapalat" w:hAnsi="GHEA Grapalat" w:cs="GHEA Grapalat"/>
          <w:color w:val="000000" w:themeColor="text1"/>
          <w:sz w:val="22"/>
          <w:szCs w:val="22"/>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B0FC2">
        <w:rPr>
          <w:rFonts w:ascii="Cambria Math" w:eastAsia="GHEA Grapalat" w:hAnsi="Cambria Math" w:cs="Cambria Math"/>
          <w:color w:val="000000" w:themeColor="text1"/>
          <w:sz w:val="22"/>
          <w:szCs w:val="22"/>
        </w:rPr>
        <w:t>․</w:t>
      </w:r>
    </w:p>
    <w:p w14:paraId="50F8FD67"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ա</w:t>
      </w:r>
      <w:r w:rsidRPr="004B0FC2">
        <w:rPr>
          <w:rFonts w:ascii="GHEA Grapalat" w:eastAsia="GHEA Grapalat" w:hAnsi="GHEA Grapalat" w:cs="GHEA Grapalat"/>
          <w:color w:val="000000" w:themeColor="text1"/>
          <w:sz w:val="22"/>
          <w:szCs w:val="22"/>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B0FC2">
        <w:rPr>
          <w:rFonts w:ascii="GHEA Grapalat" w:eastAsia="GHEA Grapalat" w:hAnsi="GHEA Grapalat" w:cs="GHEA Grapalat"/>
          <w:color w:val="000000" w:themeColor="text1"/>
          <w:sz w:val="22"/>
          <w:szCs w:val="22"/>
        </w:rPr>
        <w:t>)։</w:t>
      </w:r>
      <w:proofErr w:type="gramEnd"/>
      <w:r w:rsidRPr="004B0FC2">
        <w:rPr>
          <w:rFonts w:ascii="GHEA Grapalat" w:eastAsia="GHEA Grapalat" w:hAnsi="GHEA Grapalat" w:cs="GHEA Grapalat"/>
          <w:color w:val="000000" w:themeColor="text1"/>
          <w:sz w:val="22"/>
          <w:szCs w:val="22"/>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4B0FC2">
        <w:rPr>
          <w:rFonts w:ascii="GHEA Grapalat" w:eastAsia="GHEA Grapalat" w:hAnsi="GHEA Grapalat" w:cs="GHEA Grapalat"/>
          <w:color w:val="000000" w:themeColor="text1"/>
          <w:sz w:val="22"/>
          <w:szCs w:val="22"/>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B1E279D"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բ</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բ</w:t>
      </w:r>
      <w:r w:rsidRPr="004B0FC2">
        <w:rPr>
          <w:rFonts w:ascii="GHEA Grapalat" w:eastAsia="GHEA Grapalat" w:hAnsi="GHEA Grapalat" w:cs="GHEA Grapalat"/>
          <w:color w:val="000000" w:themeColor="text1"/>
          <w:sz w:val="22"/>
          <w:szCs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EE2B203"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գ</w:t>
      </w:r>
      <w:r w:rsidRPr="004B0FC2">
        <w:rPr>
          <w:rFonts w:ascii="GHEA Grapalat" w:eastAsia="GHEA Grapalat" w:hAnsi="GHEA Grapalat" w:cs="GHEA Grapalat"/>
          <w:color w:val="000000" w:themeColor="text1"/>
          <w:sz w:val="22"/>
          <w:szCs w:val="22"/>
        </w:rPr>
        <w:t xml:space="preserve">» կետում կատարվում է նշում, եթե անձը հանդիսանում է Կազմակերպության գործունեության ընդհանուր կամ ընթացիկ ղեկավարումն իրականացնող պաշտոնատար անձ այն </w:t>
      </w:r>
      <w:r w:rsidRPr="004B0FC2">
        <w:rPr>
          <w:rFonts w:ascii="GHEA Grapalat" w:eastAsia="GHEA Grapalat" w:hAnsi="GHEA Grapalat" w:cs="GHEA Grapalat"/>
          <w:color w:val="000000" w:themeColor="text1"/>
          <w:sz w:val="22"/>
          <w:szCs w:val="22"/>
        </w:rPr>
        <w:lastRenderedPageBreak/>
        <w:t>դեպքում, երբ առկա չէ այս ենթաբաժնի «ա» և «բ» կետերի պահանջներին համապատասխանող ֆիզիկական անձ.</w:t>
      </w:r>
    </w:p>
    <w:p w14:paraId="69D40038"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bookmarkStart w:id="13" w:name="_heading=h.gjdgxs" w:colFirst="0" w:colLast="0"/>
      <w:bookmarkEnd w:id="13"/>
      <w:r w:rsidRPr="004B0FC2">
        <w:rPr>
          <w:rFonts w:ascii="GHEA Grapalat" w:eastAsia="GHEA Grapalat" w:hAnsi="GHEA Grapalat" w:cs="GHEA Grapalat"/>
          <w:color w:val="000000" w:themeColor="text1"/>
          <w:sz w:val="22"/>
          <w:szCs w:val="22"/>
        </w:rPr>
        <w:t>«Իրական շահառու հանդիսանալու հիմքերը (ընդերքօգտագործման ոլորտի հաշվետու կազմակերպությունների համար</w:t>
      </w:r>
      <w:proofErr w:type="gramStart"/>
      <w:r w:rsidRPr="004B0FC2">
        <w:rPr>
          <w:rFonts w:ascii="GHEA Grapalat" w:eastAsia="GHEA Grapalat" w:hAnsi="GHEA Grapalat" w:cs="GHEA Grapalat"/>
          <w:color w:val="000000" w:themeColor="text1"/>
          <w:sz w:val="22"/>
          <w:szCs w:val="22"/>
        </w:rPr>
        <w:t>)»</w:t>
      </w:r>
      <w:proofErr w:type="gramEnd"/>
      <w:r w:rsidRPr="004B0FC2">
        <w:rPr>
          <w:rFonts w:ascii="GHEA Grapalat" w:eastAsia="GHEA Grapalat" w:hAnsi="GHEA Grapalat" w:cs="GHEA Grapalat"/>
          <w:color w:val="000000" w:themeColor="text1"/>
          <w:sz w:val="22"/>
          <w:szCs w:val="22"/>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B0FC2">
        <w:rPr>
          <w:rFonts w:ascii="Cambria Math" w:eastAsia="Cambria Math"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5-րդ կետում սահմանված կանոնների հաշվառմամբ։ Այս ենթաբաժնում հիմքերի վերաբերյալ տվյալները լրացվում են հետևյալ կանոններով</w:t>
      </w:r>
      <w:r w:rsidRPr="004B0FC2">
        <w:rPr>
          <w:rFonts w:ascii="Cambria Math" w:eastAsia="GHEA Grapalat" w:hAnsi="Cambria Math" w:cs="Cambria Math"/>
          <w:color w:val="000000" w:themeColor="text1"/>
          <w:sz w:val="22"/>
          <w:szCs w:val="22"/>
        </w:rPr>
        <w:t>․</w:t>
      </w:r>
    </w:p>
    <w:p w14:paraId="05194A1A"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ա</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ա</w:t>
      </w:r>
      <w:r w:rsidRPr="004B0FC2">
        <w:rPr>
          <w:rFonts w:ascii="GHEA Grapalat" w:eastAsia="GHEA Grapalat" w:hAnsi="GHEA Grapalat" w:cs="GHEA Grapalat"/>
          <w:color w:val="000000" w:themeColor="text1"/>
          <w:sz w:val="22"/>
          <w:szCs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63C6E2F"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բ</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բ</w:t>
      </w:r>
      <w:r w:rsidRPr="004B0FC2">
        <w:rPr>
          <w:rFonts w:ascii="GHEA Grapalat" w:eastAsia="GHEA Grapalat" w:hAnsi="GHEA Grapalat" w:cs="GHEA Grapalat"/>
          <w:color w:val="000000" w:themeColor="text1"/>
          <w:sz w:val="22"/>
          <w:szCs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75BD764"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գ</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գ</w:t>
      </w:r>
      <w:r w:rsidRPr="004B0FC2">
        <w:rPr>
          <w:rFonts w:ascii="GHEA Grapalat" w:eastAsia="GHEA Grapalat" w:hAnsi="GHEA Grapalat" w:cs="GHEA Grapalat"/>
          <w:color w:val="000000" w:themeColor="text1"/>
          <w:sz w:val="22"/>
          <w:szCs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962FAC2"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դ</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դ</w:t>
      </w:r>
      <w:r w:rsidRPr="004B0FC2">
        <w:rPr>
          <w:rFonts w:ascii="GHEA Grapalat" w:eastAsia="GHEA Grapalat" w:hAnsi="GHEA Grapalat" w:cs="GHEA Grapalat"/>
          <w:color w:val="000000" w:themeColor="text1"/>
          <w:sz w:val="22"/>
          <w:szCs w:val="22"/>
        </w:rPr>
        <w:t>»</w:t>
      </w:r>
      <w:r w:rsidRPr="004B0FC2">
        <w:rPr>
          <w:rFonts w:ascii="GHEA Grapalat" w:eastAsia="GHEA Grapalat" w:hAnsi="GHEA Grapalat" w:cs="GHEA Grapalat"/>
          <w:b/>
          <w:color w:val="000000" w:themeColor="text1"/>
          <w:sz w:val="22"/>
          <w:szCs w:val="22"/>
        </w:rPr>
        <w:t xml:space="preserve"> </w:t>
      </w:r>
      <w:r w:rsidRPr="004B0FC2">
        <w:rPr>
          <w:rFonts w:ascii="GHEA Grapalat" w:eastAsia="GHEA Grapalat" w:hAnsi="GHEA Grapalat" w:cs="GHEA Grapalat"/>
          <w:color w:val="000000" w:themeColor="text1"/>
          <w:sz w:val="22"/>
          <w:szCs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3ABFBD"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ե</w:t>
      </w:r>
      <w:r w:rsidRPr="004B0FC2">
        <w:rPr>
          <w:rFonts w:ascii="Cambria Math" w:eastAsia="GHEA Grapalat" w:hAnsi="Cambria Math" w:cs="Cambria Math"/>
          <w:color w:val="000000" w:themeColor="text1"/>
          <w:sz w:val="22"/>
          <w:szCs w:val="22"/>
        </w:rPr>
        <w:t>․</w:t>
      </w:r>
      <w:r w:rsidRPr="004B0FC2">
        <w:rPr>
          <w:rFonts w:ascii="GHEA Grapalat" w:eastAsia="GHEA Grapalat" w:hAnsi="GHEA Grapalat" w:cs="GHEA Grapalat"/>
          <w:color w:val="000000" w:themeColor="text1"/>
          <w:sz w:val="22"/>
          <w:szCs w:val="22"/>
        </w:rPr>
        <w:t xml:space="preserve"> Այս ենթաբաժնի «</w:t>
      </w:r>
      <w:r w:rsidRPr="004B0FC2">
        <w:rPr>
          <w:rFonts w:ascii="GHEA Grapalat" w:eastAsia="GHEA Grapalat" w:hAnsi="GHEA Grapalat" w:cs="GHEA Grapalat"/>
          <w:b/>
          <w:color w:val="000000" w:themeColor="text1"/>
          <w:sz w:val="22"/>
          <w:szCs w:val="22"/>
        </w:rPr>
        <w:t>ե</w:t>
      </w:r>
      <w:r w:rsidRPr="004B0FC2">
        <w:rPr>
          <w:rFonts w:ascii="GHEA Grapalat" w:eastAsia="GHEA Grapalat" w:hAnsi="GHEA Grapalat" w:cs="GHEA Grapalat"/>
          <w:color w:val="000000" w:themeColor="text1"/>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9DA98A4"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21EA364"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կոնտակտային տվյալները» ենթաբաժնում լրացվում են իրական շահառուի էլեկտրոնային փոստի հասցեն և հեռախոսահամարը:</w:t>
      </w:r>
    </w:p>
    <w:p w14:paraId="4C6F2F09"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p>
    <w:p w14:paraId="606C41D6"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B0FC2">
        <w:rPr>
          <w:rFonts w:ascii="Cambria Math" w:eastAsia="GHEA Grapalat" w:hAnsi="Cambria Math" w:cs="Cambria Math"/>
          <w:color w:val="000000" w:themeColor="text1"/>
          <w:sz w:val="22"/>
          <w:szCs w:val="22"/>
        </w:rPr>
        <w:t>․</w:t>
      </w:r>
    </w:p>
    <w:p w14:paraId="34269937"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D0B117"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C269E97" w14:textId="77777777" w:rsidR="008C557D" w:rsidRPr="004B0FC2" w:rsidRDefault="008C557D" w:rsidP="008567B0">
      <w:pPr>
        <w:numPr>
          <w:ilvl w:val="1"/>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09EDB86" w14:textId="77777777" w:rsidR="008C557D" w:rsidRPr="004B0FC2" w:rsidRDefault="008C557D" w:rsidP="008567B0">
      <w:pPr>
        <w:pBdr>
          <w:top w:val="nil"/>
          <w:left w:val="nil"/>
          <w:bottom w:val="nil"/>
          <w:right w:val="nil"/>
          <w:between w:val="nil"/>
        </w:pBdr>
        <w:spacing w:line="276" w:lineRule="auto"/>
        <w:jc w:val="both"/>
        <w:rPr>
          <w:rFonts w:ascii="GHEA Grapalat" w:eastAsia="GHEA Grapalat" w:hAnsi="GHEA Grapalat" w:cs="GHEA Grapalat"/>
          <w:color w:val="000000" w:themeColor="text1"/>
          <w:sz w:val="22"/>
          <w:szCs w:val="22"/>
        </w:rPr>
      </w:pPr>
    </w:p>
    <w:p w14:paraId="49588742"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449D82D" w14:textId="77777777" w:rsidR="008C557D" w:rsidRPr="004B0FC2" w:rsidRDefault="008C557D" w:rsidP="008567B0">
      <w:pPr>
        <w:numPr>
          <w:ilvl w:val="0"/>
          <w:numId w:val="39"/>
        </w:numPr>
        <w:pBdr>
          <w:top w:val="nil"/>
          <w:left w:val="nil"/>
          <w:bottom w:val="nil"/>
          <w:right w:val="nil"/>
          <w:between w:val="nil"/>
        </w:pBdr>
        <w:spacing w:line="276" w:lineRule="auto"/>
        <w:ind w:left="0" w:firstLine="0"/>
        <w:jc w:val="both"/>
        <w:rPr>
          <w:rFonts w:ascii="GHEA Grapalat" w:eastAsia="GHEA Grapalat" w:hAnsi="GHEA Grapalat" w:cs="GHEA Grapalat"/>
          <w:color w:val="000000" w:themeColor="text1"/>
          <w:sz w:val="22"/>
          <w:szCs w:val="22"/>
        </w:rPr>
      </w:pPr>
      <w:r w:rsidRPr="004B0FC2">
        <w:rPr>
          <w:rFonts w:ascii="GHEA Grapalat" w:eastAsia="GHEA Grapalat" w:hAnsi="GHEA Grapalat" w:cs="GHEA Grapalat"/>
          <w:color w:val="000000" w:themeColor="text1"/>
          <w:sz w:val="22"/>
          <w:szCs w:val="22"/>
        </w:rPr>
        <w:t xml:space="preserve">Հայտարարագիրը լրացնում և ստորագրում է հայտը ներկայացնող անձը։ </w:t>
      </w:r>
    </w:p>
    <w:p w14:paraId="7FF71115" w14:textId="77777777" w:rsidR="008C557D" w:rsidRPr="004B0FC2" w:rsidRDefault="008C557D" w:rsidP="008567B0">
      <w:pPr>
        <w:pStyle w:val="31"/>
        <w:spacing w:line="276" w:lineRule="auto"/>
        <w:ind w:firstLine="0"/>
        <w:rPr>
          <w:rFonts w:ascii="GHEA Grapalat" w:hAnsi="GHEA Grapalat" w:cs="Sylfaen"/>
          <w:color w:val="000000" w:themeColor="text1"/>
          <w:sz w:val="22"/>
          <w:szCs w:val="22"/>
          <w:lang w:val="hy-AM" w:eastAsia="ru-RU"/>
        </w:rPr>
      </w:pPr>
    </w:p>
    <w:p w14:paraId="434215E8"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p>
    <w:p w14:paraId="5040D96A"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p>
    <w:p w14:paraId="6BED50DE" w14:textId="594F3F6B"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r w:rsidRPr="004B0FC2">
        <w:rPr>
          <w:rFonts w:ascii="GHEA Grapalat" w:eastAsia="GHEA Grapalat" w:hAnsi="GHEA Grapalat" w:cs="GHEA Grapalat"/>
          <w:color w:val="000000" w:themeColor="text1"/>
          <w:sz w:val="22"/>
          <w:szCs w:val="22"/>
          <w:lang w:val="hy-AM"/>
        </w:rPr>
        <w:t>ԻՐԱԿԱՆ ՇԱՀԱՌՈՒՆԵՐԻ ՎԵՐԱԲԵՐՅԱԼ ՀԱՅՏԱՐԱՐԱԳՐԻ</w:t>
      </w:r>
    </w:p>
    <w:p w14:paraId="0A443AEE"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p>
    <w:p w14:paraId="76956DB0"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p>
    <w:p w14:paraId="5D9DDFBD" w14:textId="77777777" w:rsidR="00356F24" w:rsidRPr="004B0FC2" w:rsidRDefault="00356F24" w:rsidP="008567B0">
      <w:pPr>
        <w:spacing w:line="276" w:lineRule="auto"/>
        <w:jc w:val="both"/>
        <w:rPr>
          <w:rFonts w:ascii="GHEA Grapalat" w:hAnsi="GHEA Grapalat"/>
          <w:color w:val="000000" w:themeColor="text1"/>
          <w:sz w:val="22"/>
          <w:szCs w:val="22"/>
          <w:shd w:val="clear" w:color="auto" w:fill="FFFFFF"/>
          <w:lang w:val="hy-AM"/>
        </w:rPr>
      </w:pPr>
      <w:r w:rsidRPr="004B0FC2">
        <w:rPr>
          <w:rFonts w:ascii="GHEA Grapalat" w:eastAsia="GHEA Grapalat" w:hAnsi="GHEA Grapalat" w:cs="GHEA Grapalat"/>
          <w:color w:val="000000" w:themeColor="text1"/>
          <w:sz w:val="22"/>
          <w:szCs w:val="22"/>
          <w:lang w:val="hy-AM"/>
        </w:rPr>
        <w:t xml:space="preserve">Ստորև ներկայացվում է </w:t>
      </w:r>
      <w:r w:rsidRPr="004B0FC2">
        <w:rPr>
          <w:rFonts w:ascii="GHEA Grapalat" w:hAnsi="GHEA Grapalat"/>
          <w:color w:val="000000" w:themeColor="text1"/>
          <w:sz w:val="22"/>
          <w:szCs w:val="22"/>
          <w:shd w:val="clear" w:color="auto" w:fill="FFFFFF"/>
          <w:lang w:val="hy-AM"/>
        </w:rPr>
        <w:t xml:space="preserve">      </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t xml:space="preserve">   </w:t>
      </w:r>
      <w:r w:rsidRPr="004B0FC2">
        <w:rPr>
          <w:rFonts w:ascii="GHEA Grapalat" w:hAnsi="GHEA Grapalat"/>
          <w:color w:val="000000" w:themeColor="text1"/>
          <w:sz w:val="22"/>
          <w:szCs w:val="22"/>
          <w:u w:val="single"/>
          <w:lang w:val="hy-AM"/>
        </w:rPr>
        <w:t>-ի</w:t>
      </w:r>
      <w:r w:rsidRPr="004B0FC2">
        <w:rPr>
          <w:rFonts w:ascii="GHEA Grapalat" w:hAnsi="GHEA Grapalat"/>
          <w:color w:val="000000" w:themeColor="text1"/>
          <w:sz w:val="22"/>
          <w:szCs w:val="22"/>
          <w:u w:val="single"/>
          <w:lang w:val="es-ES"/>
        </w:rPr>
        <w:t xml:space="preserve"> </w:t>
      </w:r>
      <w:r w:rsidRPr="004B0FC2">
        <w:rPr>
          <w:rFonts w:ascii="GHEA Grapalat" w:hAnsi="GHEA Grapalat"/>
          <w:color w:val="000000" w:themeColor="text1"/>
          <w:sz w:val="22"/>
          <w:szCs w:val="22"/>
          <w:shd w:val="clear" w:color="auto" w:fill="FFFFFF"/>
          <w:lang w:val="hy-AM"/>
        </w:rPr>
        <w:t xml:space="preserve"> </w:t>
      </w:r>
      <w:r w:rsidRPr="004B0FC2">
        <w:rPr>
          <w:rFonts w:ascii="GHEA Grapalat" w:hAnsi="GHEA Grapalat" w:cs="Arial"/>
          <w:color w:val="000000" w:themeColor="text1"/>
          <w:sz w:val="22"/>
          <w:szCs w:val="22"/>
          <w:lang w:val="es-ES"/>
        </w:rPr>
        <w:t>իրական շահառուների վերաբերյալ</w:t>
      </w:r>
    </w:p>
    <w:p w14:paraId="0C9D3798" w14:textId="77777777" w:rsidR="00356F24" w:rsidRPr="004B0FC2" w:rsidRDefault="00356F24"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shd w:val="clear" w:color="auto" w:fill="FFFFFF"/>
          <w:lang w:val="hy-AM"/>
        </w:rPr>
        <w:t xml:space="preserve">                                              </w:t>
      </w:r>
      <w:r w:rsidRPr="004B0FC2">
        <w:rPr>
          <w:rFonts w:ascii="GHEA Grapalat" w:hAnsi="GHEA Grapalat" w:cs="Sylfaen"/>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hy-AM"/>
        </w:rPr>
        <w:t xml:space="preserve">                          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r w:rsidRPr="004B0FC2">
        <w:rPr>
          <w:rFonts w:ascii="GHEA Grapalat" w:hAnsi="GHEA Grapalat"/>
          <w:color w:val="000000" w:themeColor="text1"/>
          <w:sz w:val="22"/>
          <w:szCs w:val="22"/>
          <w:lang w:val="hy-AM"/>
        </w:rPr>
        <w:t xml:space="preserve"> </w:t>
      </w:r>
    </w:p>
    <w:p w14:paraId="066A8535" w14:textId="3048636F" w:rsidR="00356F24" w:rsidRPr="004B0FC2" w:rsidRDefault="00356F24" w:rsidP="008567B0">
      <w:pPr>
        <w:spacing w:line="276" w:lineRule="auto"/>
        <w:jc w:val="both"/>
        <w:rPr>
          <w:rFonts w:ascii="GHEA Grapalat" w:hAnsi="GHEA Grapalat" w:cs="Arial"/>
          <w:color w:val="000000" w:themeColor="text1"/>
          <w:sz w:val="22"/>
          <w:szCs w:val="22"/>
          <w:vertAlign w:val="superscript"/>
          <w:lang w:val="es-ES"/>
        </w:rPr>
      </w:pPr>
      <w:r w:rsidRPr="004B0FC2">
        <w:rPr>
          <w:rFonts w:ascii="GHEA Grapalat" w:hAnsi="GHEA Grapalat" w:cs="Arial"/>
          <w:color w:val="000000" w:themeColor="text1"/>
          <w:sz w:val="22"/>
          <w:szCs w:val="22"/>
          <w:lang w:val="es-ES"/>
        </w:rPr>
        <w:t>տեղեկություններ պարունակող կայքէջի հղումը՝ ----</w:t>
      </w:r>
      <w:r w:rsidRPr="004B0FC2">
        <w:rPr>
          <w:rFonts w:ascii="GHEA Grapalat" w:hAnsi="GHEA Grapalat" w:cs="Arial"/>
          <w:color w:val="000000" w:themeColor="text1"/>
          <w:sz w:val="22"/>
          <w:szCs w:val="22"/>
          <w:lang w:val="hy-AM"/>
        </w:rPr>
        <w:t>-------------------</w:t>
      </w:r>
      <w:r w:rsidRPr="004B0FC2">
        <w:rPr>
          <w:rFonts w:ascii="GHEA Grapalat" w:hAnsi="GHEA Grapalat" w:cs="Arial"/>
          <w:color w:val="000000" w:themeColor="text1"/>
          <w:sz w:val="22"/>
          <w:szCs w:val="22"/>
          <w:lang w:val="es-ES"/>
        </w:rPr>
        <w:t>----------------------------</w:t>
      </w:r>
      <w:r w:rsidRPr="004B0FC2">
        <w:rPr>
          <w:rFonts w:ascii="GHEA Grapalat" w:hAnsi="GHEA Grapalat" w:cs="Arial"/>
          <w:color w:val="000000" w:themeColor="text1"/>
          <w:sz w:val="22"/>
          <w:szCs w:val="22"/>
          <w:vertAlign w:val="superscript"/>
          <w:lang w:val="es-ES"/>
        </w:rPr>
        <w:t xml:space="preserve"> </w:t>
      </w:r>
    </w:p>
    <w:p w14:paraId="3F850491"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es-ES"/>
        </w:rPr>
      </w:pPr>
    </w:p>
    <w:p w14:paraId="6D0CFEFF" w14:textId="77777777" w:rsidR="00356F24" w:rsidRPr="004B0FC2" w:rsidRDefault="00356F24" w:rsidP="008567B0">
      <w:pPr>
        <w:spacing w:line="276" w:lineRule="auto"/>
        <w:jc w:val="center"/>
        <w:rPr>
          <w:rFonts w:ascii="GHEA Grapalat" w:eastAsia="GHEA Grapalat" w:hAnsi="GHEA Grapalat" w:cs="GHEA Grapalat"/>
          <w:color w:val="000000" w:themeColor="text1"/>
          <w:sz w:val="22"/>
          <w:szCs w:val="22"/>
          <w:lang w:val="hy-AM"/>
        </w:rPr>
      </w:pPr>
    </w:p>
    <w:p w14:paraId="269F720D" w14:textId="77777777" w:rsidR="00356F24" w:rsidRPr="004B0FC2" w:rsidRDefault="00356F24" w:rsidP="008567B0">
      <w:pPr>
        <w:spacing w:line="276" w:lineRule="auto"/>
        <w:jc w:val="both"/>
        <w:rPr>
          <w:rFonts w:ascii="GHEA Grapalat" w:hAnsi="GHEA Grapalat" w:cs="Arial"/>
          <w:color w:val="000000" w:themeColor="text1"/>
          <w:sz w:val="22"/>
          <w:szCs w:val="22"/>
          <w:vertAlign w:val="superscript"/>
          <w:lang w:val="es-ES"/>
        </w:rPr>
      </w:pPr>
      <w:r w:rsidRPr="004B0FC2">
        <w:rPr>
          <w:rFonts w:ascii="GHEA Grapalat" w:hAnsi="GHEA Grapalat"/>
          <w:color w:val="000000" w:themeColor="text1"/>
          <w:sz w:val="22"/>
          <w:szCs w:val="22"/>
          <w:lang w:val="es-ES"/>
        </w:rPr>
        <w:t xml:space="preserve">   </w:t>
      </w:r>
      <w:r w:rsidRPr="004B0FC2">
        <w:rPr>
          <w:rFonts w:ascii="GHEA Grapalat" w:hAnsi="GHEA Grapalat"/>
          <w:color w:val="000000" w:themeColor="text1"/>
          <w:sz w:val="22"/>
          <w:szCs w:val="22"/>
          <w:lang w:val="hy-AM"/>
        </w:rPr>
        <w:t xml:space="preserve">___________________________________________________ </w:t>
      </w:r>
      <w:r w:rsidRPr="004B0FC2">
        <w:rPr>
          <w:rFonts w:ascii="GHEA Grapalat" w:hAnsi="GHEA Grapalat"/>
          <w:color w:val="000000" w:themeColor="text1"/>
          <w:sz w:val="22"/>
          <w:szCs w:val="22"/>
          <w:lang w:val="hy-AM"/>
        </w:rPr>
        <w:tab/>
        <w:t xml:space="preserve">                _____________</w:t>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u w:val="single"/>
          <w:lang w:val="es-ES"/>
        </w:rPr>
        <w:tab/>
      </w:r>
      <w:r w:rsidRPr="004B0FC2">
        <w:rPr>
          <w:rFonts w:ascii="GHEA Grapalat" w:hAnsi="GHEA Grapalat"/>
          <w:color w:val="000000" w:themeColor="text1"/>
          <w:sz w:val="22"/>
          <w:szCs w:val="22"/>
          <w:lang w:val="es-ES"/>
        </w:rPr>
        <w:tab/>
      </w:r>
      <w:r w:rsidRPr="004B0FC2">
        <w:rPr>
          <w:rFonts w:ascii="GHEA Grapalat" w:hAnsi="GHEA Grapalat"/>
          <w:color w:val="000000" w:themeColor="text1"/>
          <w:sz w:val="22"/>
          <w:szCs w:val="22"/>
          <w:lang w:val="es-ES"/>
        </w:rPr>
        <w:tab/>
      </w:r>
      <w:r w:rsidRPr="004B0FC2">
        <w:rPr>
          <w:rFonts w:ascii="GHEA Grapalat" w:hAnsi="GHEA Grapalat"/>
          <w:color w:val="000000" w:themeColor="text1"/>
          <w:sz w:val="22"/>
          <w:szCs w:val="22"/>
          <w:lang w:val="hy-AM"/>
        </w:rPr>
        <w:t xml:space="preserve"> </w:t>
      </w:r>
      <w:r w:rsidRPr="004B0FC2">
        <w:rPr>
          <w:rFonts w:ascii="GHEA Grapalat" w:hAnsi="GHEA Grapalat" w:cs="Sylfaen"/>
          <w:color w:val="000000" w:themeColor="text1"/>
          <w:sz w:val="22"/>
          <w:szCs w:val="22"/>
          <w:vertAlign w:val="superscript"/>
          <w:lang w:val="hy-AM"/>
        </w:rPr>
        <w:t>Մասնակցի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անվանումը</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ղեկավարի</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պաշտոնը</w:t>
      </w:r>
      <w:r w:rsidRPr="004B0FC2">
        <w:rPr>
          <w:rFonts w:ascii="GHEA Grapalat" w:hAnsi="GHEA Grapalat" w:cs="Arial"/>
          <w:color w:val="000000" w:themeColor="text1"/>
          <w:sz w:val="22"/>
          <w:szCs w:val="22"/>
          <w:vertAlign w:val="superscript"/>
          <w:lang w:val="hy-AM"/>
        </w:rPr>
        <w:t>, ա</w:t>
      </w:r>
      <w:r w:rsidRPr="004B0FC2">
        <w:rPr>
          <w:rFonts w:ascii="GHEA Grapalat" w:hAnsi="GHEA Grapalat" w:cs="Sylfaen"/>
          <w:color w:val="000000" w:themeColor="text1"/>
          <w:sz w:val="22"/>
          <w:szCs w:val="22"/>
          <w:vertAlign w:val="superscript"/>
          <w:lang w:val="hy-AM"/>
        </w:rPr>
        <w:t>նուն</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Sylfaen"/>
          <w:color w:val="000000" w:themeColor="text1"/>
          <w:sz w:val="22"/>
          <w:szCs w:val="22"/>
          <w:vertAlign w:val="superscript"/>
          <w:lang w:val="hy-AM"/>
        </w:rPr>
        <w:t>ազգանունը</w:t>
      </w:r>
      <w:r w:rsidRPr="004B0FC2">
        <w:rPr>
          <w:rFonts w:ascii="GHEA Grapalat" w:hAnsi="GHEA Grapalat" w:cs="Arial"/>
          <w:color w:val="000000" w:themeColor="text1"/>
          <w:sz w:val="22"/>
          <w:szCs w:val="22"/>
          <w:vertAlign w:val="superscript"/>
          <w:lang w:val="hy-AM"/>
        </w:rPr>
        <w:t xml:space="preserve">)                                             </w:t>
      </w:r>
      <w:r w:rsidRPr="004B0FC2">
        <w:rPr>
          <w:rFonts w:ascii="GHEA Grapalat" w:hAnsi="GHEA Grapalat" w:cs="Arial"/>
          <w:color w:val="000000" w:themeColor="text1"/>
          <w:sz w:val="22"/>
          <w:szCs w:val="22"/>
          <w:vertAlign w:val="superscript"/>
          <w:lang w:val="es-ES"/>
        </w:rPr>
        <w:t xml:space="preserve">               </w:t>
      </w:r>
      <w:r w:rsidRPr="004B0FC2">
        <w:rPr>
          <w:rFonts w:ascii="GHEA Grapalat" w:hAnsi="GHEA Grapalat" w:cs="Sylfaen"/>
          <w:color w:val="000000" w:themeColor="text1"/>
          <w:sz w:val="22"/>
          <w:szCs w:val="22"/>
          <w:vertAlign w:val="superscript"/>
          <w:lang w:val="hy-AM"/>
        </w:rPr>
        <w:t>ստորագրությունը</w:t>
      </w:r>
      <w:r w:rsidRPr="004B0FC2">
        <w:rPr>
          <w:rFonts w:ascii="GHEA Grapalat" w:hAnsi="GHEA Grapalat" w:cs="Arial"/>
          <w:color w:val="000000" w:themeColor="text1"/>
          <w:sz w:val="22"/>
          <w:szCs w:val="22"/>
          <w:vertAlign w:val="superscript"/>
          <w:lang w:val="hy-AM"/>
        </w:rPr>
        <w:t>)</w:t>
      </w:r>
    </w:p>
    <w:p w14:paraId="4DE7287A" w14:textId="77777777" w:rsidR="00356F24" w:rsidRPr="004B0FC2" w:rsidRDefault="00356F24"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lastRenderedPageBreak/>
        <w:t xml:space="preserve">    </w:t>
      </w:r>
    </w:p>
    <w:p w14:paraId="74A69085" w14:textId="3FC52DEC" w:rsidR="00356F24" w:rsidRPr="004B0FC2" w:rsidRDefault="00356F24" w:rsidP="008567B0">
      <w:pPr>
        <w:spacing w:line="276" w:lineRule="auto"/>
        <w:jc w:val="center"/>
        <w:rPr>
          <w:rFonts w:ascii="GHEA Grapalat" w:hAnsi="GHEA Grapalat"/>
          <w:b/>
          <w:color w:val="000000" w:themeColor="text1"/>
          <w:sz w:val="22"/>
          <w:szCs w:val="22"/>
          <w:lang w:val="hy-AM"/>
        </w:rPr>
      </w:pPr>
      <w:r w:rsidRPr="004B0FC2">
        <w:rPr>
          <w:rFonts w:ascii="GHEA Grapalat" w:hAnsi="GHEA Grapalat" w:cs="Sylfaen"/>
          <w:color w:val="000000" w:themeColor="text1"/>
          <w:sz w:val="22"/>
          <w:szCs w:val="22"/>
          <w:lang w:val="hy-AM"/>
        </w:rPr>
        <w:t xml:space="preserve">                                                                      Կ</w:t>
      </w:r>
      <w:r w:rsidRPr="004B0FC2">
        <w:rPr>
          <w:rFonts w:ascii="GHEA Grapalat" w:hAnsi="GHEA Grapalat" w:cs="Arial"/>
          <w:color w:val="000000" w:themeColor="text1"/>
          <w:sz w:val="22"/>
          <w:szCs w:val="22"/>
          <w:lang w:val="hy-AM"/>
        </w:rPr>
        <w:t xml:space="preserve">. </w:t>
      </w:r>
      <w:r w:rsidRPr="004B0FC2">
        <w:rPr>
          <w:rFonts w:ascii="GHEA Grapalat" w:hAnsi="GHEA Grapalat" w:cs="Sylfaen"/>
          <w:color w:val="000000" w:themeColor="text1"/>
          <w:sz w:val="22"/>
          <w:szCs w:val="22"/>
          <w:lang w:val="hy-AM"/>
        </w:rPr>
        <w:t>Տ</w:t>
      </w:r>
      <w:r w:rsidRPr="004B0FC2">
        <w:rPr>
          <w:rFonts w:ascii="GHEA Grapalat" w:hAnsi="GHEA Grapalat" w:cs="Arial"/>
          <w:color w:val="000000" w:themeColor="text1"/>
          <w:sz w:val="22"/>
          <w:szCs w:val="22"/>
          <w:lang w:val="hy-AM"/>
        </w:rPr>
        <w:t>.</w:t>
      </w:r>
    </w:p>
    <w:p w14:paraId="55C7C56A" w14:textId="77777777" w:rsidR="00356F24" w:rsidRPr="004B0FC2" w:rsidRDefault="00356F24" w:rsidP="008567B0">
      <w:pPr>
        <w:pStyle w:val="31"/>
        <w:spacing w:line="276" w:lineRule="auto"/>
        <w:ind w:firstLine="0"/>
        <w:jc w:val="right"/>
        <w:rPr>
          <w:rFonts w:ascii="GHEA Grapalat" w:hAnsi="GHEA Grapalat"/>
          <w:b/>
          <w:color w:val="000000" w:themeColor="text1"/>
          <w:sz w:val="22"/>
          <w:szCs w:val="22"/>
          <w:lang w:val="hy-AM"/>
        </w:rPr>
      </w:pPr>
    </w:p>
    <w:p w14:paraId="25DAABBE" w14:textId="1F359F76" w:rsidR="008C557D" w:rsidRPr="004B0FC2" w:rsidRDefault="00B27772"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s="Sylfaen"/>
          <w:b/>
          <w:color w:val="000000" w:themeColor="text1"/>
          <w:sz w:val="22"/>
          <w:szCs w:val="22"/>
          <w:lang w:val="hy-AM"/>
        </w:rPr>
        <w:t>Ձև 4</w:t>
      </w:r>
    </w:p>
    <w:p w14:paraId="50FB5610" w14:textId="2480FE2A"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s="Sylfaen"/>
          <w:b/>
          <w:color w:val="000000" w:themeColor="text1"/>
          <w:sz w:val="22"/>
          <w:szCs w:val="22"/>
          <w:lang w:val="hy-AM"/>
        </w:rPr>
        <w:t>ծածկագրով</w:t>
      </w:r>
    </w:p>
    <w:p w14:paraId="55218CF0" w14:textId="77777777" w:rsidR="008C557D" w:rsidRPr="004B0FC2" w:rsidRDefault="008C557D" w:rsidP="008567B0">
      <w:pPr>
        <w:pStyle w:val="31"/>
        <w:spacing w:line="276" w:lineRule="auto"/>
        <w:ind w:firstLine="0"/>
        <w:jc w:val="right"/>
        <w:rPr>
          <w:rFonts w:ascii="GHEA Grapalat" w:hAnsi="GHEA Grapalat" w:cs="Arial"/>
          <w:b/>
          <w:color w:val="000000" w:themeColor="text1"/>
          <w:sz w:val="22"/>
          <w:szCs w:val="22"/>
          <w:lang w:val="hy-AM"/>
        </w:rPr>
      </w:pPr>
      <w:r w:rsidRPr="004B0FC2">
        <w:rPr>
          <w:rFonts w:ascii="GHEA Grapalat" w:hAnsi="GHEA Grapalat" w:cs="Sylfaen"/>
          <w:b/>
          <w:color w:val="000000" w:themeColor="text1"/>
          <w:sz w:val="22"/>
          <w:szCs w:val="22"/>
          <w:lang w:val="hy-AM"/>
        </w:rPr>
        <w:t>Գնանաշման հարցման</w:t>
      </w:r>
      <w:r w:rsidRPr="004B0FC2">
        <w:rPr>
          <w:rFonts w:ascii="GHEA Grapalat" w:hAnsi="GHEA Grapalat" w:cs="Arial"/>
          <w:b/>
          <w:color w:val="000000" w:themeColor="text1"/>
          <w:sz w:val="22"/>
          <w:szCs w:val="22"/>
          <w:lang w:val="hy-AM"/>
        </w:rPr>
        <w:t xml:space="preserve"> </w:t>
      </w:r>
      <w:r w:rsidRPr="004B0FC2">
        <w:rPr>
          <w:rFonts w:ascii="GHEA Grapalat" w:hAnsi="GHEA Grapalat" w:cs="Sylfaen"/>
          <w:b/>
          <w:color w:val="000000" w:themeColor="text1"/>
          <w:sz w:val="22"/>
          <w:szCs w:val="22"/>
          <w:lang w:val="hy-AM"/>
        </w:rPr>
        <w:t>հրավերի</w:t>
      </w:r>
    </w:p>
    <w:p w14:paraId="0328A6F6" w14:textId="77777777" w:rsidR="008C557D" w:rsidRPr="004B0FC2" w:rsidRDefault="008C557D" w:rsidP="008567B0">
      <w:pPr>
        <w:spacing w:line="276" w:lineRule="auto"/>
        <w:rPr>
          <w:rFonts w:ascii="GHEA Grapalat" w:hAnsi="GHEA Grapalat"/>
          <w:color w:val="000000" w:themeColor="text1"/>
          <w:sz w:val="22"/>
          <w:szCs w:val="22"/>
          <w:lang w:val="hy-AM"/>
        </w:rPr>
      </w:pPr>
    </w:p>
    <w:p w14:paraId="4999E1B1" w14:textId="77777777" w:rsidR="008C557D" w:rsidRPr="004B0FC2" w:rsidRDefault="008C557D" w:rsidP="008567B0">
      <w:pPr>
        <w:spacing w:line="276" w:lineRule="auto"/>
        <w:jc w:val="center"/>
        <w:rPr>
          <w:rFonts w:ascii="GHEA Grapalat" w:hAnsi="GHEA Grapalat"/>
          <w:color w:val="000000" w:themeColor="text1"/>
          <w:sz w:val="22"/>
          <w:szCs w:val="22"/>
          <w:lang w:val="hy-AM"/>
        </w:rPr>
      </w:pPr>
    </w:p>
    <w:p w14:paraId="2F74113B" w14:textId="77777777" w:rsidR="008C557D" w:rsidRPr="004B0FC2" w:rsidRDefault="008C557D" w:rsidP="008567B0">
      <w:pPr>
        <w:spacing w:line="276" w:lineRule="auto"/>
        <w:jc w:val="center"/>
        <w:rPr>
          <w:rFonts w:ascii="GHEA Grapalat" w:hAnsi="GHEA Grapalat"/>
          <w:b/>
          <w:color w:val="000000" w:themeColor="text1"/>
          <w:sz w:val="22"/>
          <w:szCs w:val="22"/>
          <w:lang w:val="hy-AM"/>
        </w:rPr>
      </w:pPr>
      <w:r w:rsidRPr="004B0FC2">
        <w:rPr>
          <w:rFonts w:ascii="GHEA Grapalat" w:hAnsi="GHEA Grapalat"/>
          <w:b/>
          <w:color w:val="000000" w:themeColor="text1"/>
          <w:sz w:val="22"/>
          <w:szCs w:val="22"/>
          <w:lang w:val="hy-AM"/>
        </w:rPr>
        <w:t>Գ Ն Ա Յ Ի Ն   Ա Ռ Ա Ջ Ա Ր Կ</w:t>
      </w:r>
    </w:p>
    <w:p w14:paraId="12C5CB52" w14:textId="77777777" w:rsidR="008C557D" w:rsidRPr="004B0FC2" w:rsidRDefault="008C557D" w:rsidP="008567B0">
      <w:pPr>
        <w:spacing w:line="276" w:lineRule="auto"/>
        <w:rPr>
          <w:rFonts w:ascii="GHEA Grapalat" w:hAnsi="GHEA Grapalat"/>
          <w:color w:val="000000" w:themeColor="text1"/>
          <w:sz w:val="22"/>
          <w:szCs w:val="22"/>
          <w:lang w:val="hy-AM"/>
        </w:rPr>
      </w:pPr>
    </w:p>
    <w:p w14:paraId="4915B5D2" w14:textId="30B66C6F" w:rsidR="008C557D" w:rsidRPr="004B0FC2" w:rsidRDefault="008C557D" w:rsidP="008567B0">
      <w:pPr>
        <w:spacing w:line="276" w:lineRule="auto"/>
        <w:jc w:val="both"/>
        <w:rPr>
          <w:rFonts w:ascii="GHEA Grapalat" w:hAnsi="GHEA Grapalat" w:cs="Arial"/>
          <w:color w:val="000000" w:themeColor="text1"/>
          <w:sz w:val="22"/>
          <w:szCs w:val="22"/>
          <w:lang w:val="hy-AM"/>
        </w:rPr>
      </w:pPr>
      <w:r w:rsidRPr="004B0FC2">
        <w:rPr>
          <w:rFonts w:ascii="GHEA Grapalat" w:hAnsi="GHEA Grapalat" w:cs="Arial"/>
          <w:color w:val="000000" w:themeColor="text1"/>
          <w:sz w:val="22"/>
          <w:szCs w:val="22"/>
          <w:lang w:val="es-ES"/>
        </w:rPr>
        <w:t>Ուսումնասիրելով ծածկագրով Գնանաշման հարցման հրավերը, այդ թվում կնքվելիք  պայմանագրի նախագիծը</w:t>
      </w:r>
      <w:r w:rsidRPr="004B0FC2">
        <w:rPr>
          <w:rFonts w:ascii="GHEA Grapalat" w:hAnsi="GHEA Grapalat" w:cs="Arial"/>
          <w:color w:val="000000" w:themeColor="text1"/>
          <w:sz w:val="22"/>
          <w:szCs w:val="22"/>
          <w:lang w:val="hy-AM"/>
        </w:rPr>
        <w:t xml:space="preserve">, </w:t>
      </w:r>
      <w:r w:rsidRPr="004B0FC2">
        <w:rPr>
          <w:rFonts w:ascii="GHEA Grapalat" w:hAnsi="GHEA Grapalat"/>
          <w:color w:val="000000" w:themeColor="text1"/>
          <w:sz w:val="22"/>
          <w:szCs w:val="22"/>
          <w:u w:val="single"/>
          <w:lang w:val="hy-AM"/>
        </w:rPr>
        <w:t xml:space="preserve">                  </w:t>
      </w:r>
      <w:r w:rsidRPr="004B0FC2">
        <w:rPr>
          <w:rFonts w:ascii="GHEA Grapalat" w:hAnsi="GHEA Grapalat"/>
          <w:color w:val="000000" w:themeColor="text1"/>
          <w:sz w:val="22"/>
          <w:szCs w:val="22"/>
          <w:u w:val="single"/>
          <w:lang w:val="hy-AM"/>
        </w:rPr>
        <w:tab/>
      </w:r>
      <w:r w:rsidRPr="004B0FC2">
        <w:rPr>
          <w:rFonts w:ascii="GHEA Grapalat" w:hAnsi="GHEA Grapalat"/>
          <w:color w:val="000000" w:themeColor="text1"/>
          <w:sz w:val="22"/>
          <w:szCs w:val="22"/>
          <w:u w:val="single"/>
          <w:lang w:val="hy-AM"/>
        </w:rPr>
        <w:tab/>
      </w:r>
      <w:r w:rsidRPr="004B0FC2">
        <w:rPr>
          <w:rFonts w:ascii="GHEA Grapalat" w:hAnsi="GHEA Grapalat"/>
          <w:color w:val="000000" w:themeColor="text1"/>
          <w:sz w:val="22"/>
          <w:szCs w:val="22"/>
          <w:u w:val="single"/>
          <w:lang w:val="hy-AM"/>
        </w:rPr>
        <w:tab/>
      </w:r>
      <w:r w:rsidRPr="004B0FC2">
        <w:rPr>
          <w:rFonts w:ascii="GHEA Grapalat" w:hAnsi="GHEA Grapalat"/>
          <w:color w:val="000000" w:themeColor="text1"/>
          <w:sz w:val="22"/>
          <w:szCs w:val="22"/>
          <w:u w:val="single"/>
          <w:lang w:val="hy-AM"/>
        </w:rPr>
        <w:tab/>
        <w:t xml:space="preserve">     </w:t>
      </w:r>
      <w:r w:rsidRPr="004B0FC2">
        <w:rPr>
          <w:rFonts w:ascii="GHEA Grapalat" w:hAnsi="GHEA Grapalat"/>
          <w:color w:val="000000" w:themeColor="text1"/>
          <w:sz w:val="22"/>
          <w:szCs w:val="22"/>
          <w:u w:val="single"/>
          <w:lang w:val="hy-AM"/>
        </w:rPr>
        <w:tab/>
      </w:r>
      <w:r w:rsidRPr="004B0FC2">
        <w:rPr>
          <w:rFonts w:ascii="GHEA Grapalat" w:hAnsi="GHEA Grapalat"/>
          <w:color w:val="000000" w:themeColor="text1"/>
          <w:sz w:val="22"/>
          <w:szCs w:val="22"/>
          <w:u w:val="single"/>
          <w:lang w:val="hy-AM"/>
        </w:rPr>
        <w:tab/>
        <w:t xml:space="preserve">           </w:t>
      </w:r>
      <w:r w:rsidRPr="004B0FC2">
        <w:rPr>
          <w:rFonts w:ascii="GHEA Grapalat" w:hAnsi="GHEA Grapalat" w:cs="Arial"/>
          <w:color w:val="000000" w:themeColor="text1"/>
          <w:sz w:val="22"/>
          <w:szCs w:val="22"/>
          <w:lang w:val="es-ES"/>
        </w:rPr>
        <w:t>-ն առաջարկում է</w:t>
      </w:r>
      <w:r w:rsidRPr="004B0FC2">
        <w:rPr>
          <w:rFonts w:ascii="GHEA Grapalat" w:hAnsi="GHEA Grapalat" w:cs="Arial"/>
          <w:color w:val="000000" w:themeColor="text1"/>
          <w:sz w:val="22"/>
          <w:szCs w:val="22"/>
          <w:lang w:val="hy-AM"/>
        </w:rPr>
        <w:t xml:space="preserve">   </w:t>
      </w:r>
    </w:p>
    <w:p w14:paraId="60ED197F" w14:textId="77777777" w:rsidR="008C557D" w:rsidRPr="004B0FC2" w:rsidRDefault="008C557D" w:rsidP="008567B0">
      <w:pPr>
        <w:spacing w:line="276" w:lineRule="auto"/>
        <w:jc w:val="both"/>
        <w:rPr>
          <w:rFonts w:ascii="GHEA Grapalat" w:hAnsi="GHEA Grapalat" w:cs="Arial"/>
          <w:color w:val="000000" w:themeColor="text1"/>
          <w:sz w:val="22"/>
          <w:szCs w:val="22"/>
        </w:rPr>
      </w:pPr>
      <w:bookmarkStart w:id="14" w:name="_Hlk23147299"/>
      <w:r w:rsidRPr="004B0FC2">
        <w:rPr>
          <w:rFonts w:ascii="GHEA Grapalat" w:hAnsi="GHEA Grapalat" w:cs="Sylfaen"/>
          <w:color w:val="000000" w:themeColor="text1"/>
          <w:sz w:val="22"/>
          <w:szCs w:val="22"/>
          <w:vertAlign w:val="superscript"/>
          <w:lang w:val="hy-AM"/>
        </w:rPr>
        <w:t xml:space="preserve">                                                                                     մասնակցի անվանումը</w:t>
      </w:r>
    </w:p>
    <w:bookmarkEnd w:id="14"/>
    <w:p w14:paraId="02F7FFAC"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s="Arial"/>
          <w:color w:val="000000" w:themeColor="text1"/>
          <w:sz w:val="22"/>
          <w:szCs w:val="22"/>
          <w:lang w:val="es-ES"/>
        </w:rPr>
        <w:t>պայմանագիրը կատարել ներքոհիշյալ ընդհանուր գներով.</w:t>
      </w:r>
    </w:p>
    <w:p w14:paraId="7F18177D" w14:textId="77777777" w:rsidR="008C557D" w:rsidRPr="004B0FC2" w:rsidRDefault="008C557D" w:rsidP="008567B0">
      <w:pPr>
        <w:spacing w:line="276" w:lineRule="auto"/>
        <w:jc w:val="center"/>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4B0FC2" w:rsidRPr="00357FA7" w14:paraId="52C1AAB2" w14:textId="77777777" w:rsidTr="008C557D">
        <w:trPr>
          <w:cantSplit/>
          <w:trHeight w:val="916"/>
          <w:jc w:val="center"/>
        </w:trPr>
        <w:tc>
          <w:tcPr>
            <w:tcW w:w="1136" w:type="dxa"/>
            <w:tcBorders>
              <w:top w:val="single" w:sz="4" w:space="0" w:color="auto"/>
              <w:left w:val="single" w:sz="4" w:space="0" w:color="auto"/>
              <w:right w:val="single" w:sz="4" w:space="0" w:color="auto"/>
            </w:tcBorders>
            <w:vAlign w:val="center"/>
          </w:tcPr>
          <w:p w14:paraId="5A4A047B"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Չափա-</w:t>
            </w:r>
          </w:p>
          <w:p w14:paraId="649ACD01"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21B795E7"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1AFE8009" w14:textId="77777777" w:rsidR="008C557D" w:rsidRPr="004B0FC2" w:rsidRDefault="008C557D" w:rsidP="008567B0">
            <w:pPr>
              <w:spacing w:line="276" w:lineRule="auto"/>
              <w:jc w:val="center"/>
              <w:rPr>
                <w:rFonts w:ascii="GHEA Grapalat" w:hAnsi="GHEA Grapalat"/>
                <w:b/>
                <w:bCs/>
                <w:color w:val="000000" w:themeColor="text1"/>
                <w:sz w:val="22"/>
                <w:szCs w:val="22"/>
                <w:lang w:val="hy-AM"/>
              </w:rPr>
            </w:pPr>
            <w:r w:rsidRPr="004B0FC2">
              <w:rPr>
                <w:rFonts w:ascii="GHEA Grapalat" w:hAnsi="GHEA Grapalat"/>
                <w:b/>
                <w:bCs/>
                <w:color w:val="000000" w:themeColor="text1"/>
                <w:sz w:val="22"/>
                <w:szCs w:val="22"/>
                <w:lang w:val="hy-AM"/>
              </w:rPr>
              <w:t>Ա</w:t>
            </w:r>
            <w:r w:rsidRPr="004B0FC2">
              <w:rPr>
                <w:rFonts w:ascii="GHEA Grapalat" w:hAnsi="GHEA Grapalat"/>
                <w:b/>
                <w:bCs/>
                <w:color w:val="000000" w:themeColor="text1"/>
                <w:sz w:val="22"/>
                <w:szCs w:val="22"/>
                <w:lang w:val="es-ES"/>
              </w:rPr>
              <w:t>րժեք</w:t>
            </w:r>
          </w:p>
          <w:p w14:paraId="308286D4" w14:textId="77777777" w:rsidR="008C557D" w:rsidRPr="004B0FC2" w:rsidRDefault="008C557D" w:rsidP="008567B0">
            <w:pPr>
              <w:spacing w:line="276" w:lineRule="auto"/>
              <w:jc w:val="center"/>
              <w:rPr>
                <w:rFonts w:ascii="GHEA Grapalat" w:hAnsi="GHEA Grapalat" w:cs="Sylfaen"/>
                <w:color w:val="000000" w:themeColor="text1"/>
                <w:sz w:val="22"/>
                <w:szCs w:val="22"/>
                <w:lang w:val="hy-AM"/>
              </w:rPr>
            </w:pPr>
            <w:r w:rsidRPr="004B0FC2">
              <w:rPr>
                <w:rFonts w:ascii="GHEA Grapalat" w:hAnsi="GHEA Grapalat" w:cs="Sylfaen"/>
                <w:color w:val="000000" w:themeColor="text1"/>
                <w:sz w:val="22"/>
                <w:szCs w:val="22"/>
                <w:lang w:val="af-ZA"/>
              </w:rPr>
              <w:t>(ինքնարժեքի և կանխատեսվող շահույթի հանրագումարը)</w:t>
            </w:r>
          </w:p>
          <w:p w14:paraId="1A7B3747"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404647B" w14:textId="354E26F3" w:rsidR="008C557D" w:rsidRPr="004B0FC2" w:rsidRDefault="00C01574"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ԱԱՀ</w:t>
            </w:r>
          </w:p>
          <w:p w14:paraId="378F7350"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/տառերով և թվերով/</w:t>
            </w:r>
          </w:p>
        </w:tc>
        <w:tc>
          <w:tcPr>
            <w:tcW w:w="1332" w:type="dxa"/>
            <w:tcBorders>
              <w:top w:val="single" w:sz="4" w:space="0" w:color="auto"/>
              <w:left w:val="single" w:sz="4" w:space="0" w:color="auto"/>
              <w:right w:val="single" w:sz="4" w:space="0" w:color="auto"/>
            </w:tcBorders>
            <w:vAlign w:val="center"/>
          </w:tcPr>
          <w:p w14:paraId="1547997C"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Ընդհանուր գինը</w:t>
            </w:r>
          </w:p>
          <w:p w14:paraId="76D7E038"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 xml:space="preserve"> /տառերով և թվերով/</w:t>
            </w:r>
          </w:p>
        </w:tc>
      </w:tr>
      <w:tr w:rsidR="004B0FC2" w:rsidRPr="004B0FC2" w14:paraId="0F028A72" w14:textId="77777777" w:rsidTr="008C557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ABE4D4C" w14:textId="77777777" w:rsidR="008C557D" w:rsidRPr="004B0FC2" w:rsidRDefault="008C557D" w:rsidP="008567B0">
            <w:pPr>
              <w:spacing w:line="276" w:lineRule="auto"/>
              <w:jc w:val="center"/>
              <w:rPr>
                <w:rFonts w:ascii="GHEA Grapalat" w:hAnsi="GHEA Grapalat"/>
                <w:b/>
                <w:color w:val="000000" w:themeColor="text1"/>
                <w:sz w:val="22"/>
                <w:szCs w:val="22"/>
                <w:lang w:val="es-ES"/>
              </w:rPr>
            </w:pPr>
            <w:r w:rsidRPr="004B0FC2">
              <w:rPr>
                <w:rFonts w:ascii="GHEA Grapalat" w:hAnsi="GHEA Grapalat"/>
                <w:b/>
                <w:color w:val="000000" w:themeColor="text1"/>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1A84643" w14:textId="77777777" w:rsidR="008C557D" w:rsidRPr="004B0FC2" w:rsidRDefault="008C557D" w:rsidP="008567B0">
            <w:pPr>
              <w:spacing w:line="276" w:lineRule="auto"/>
              <w:jc w:val="center"/>
              <w:rPr>
                <w:rFonts w:ascii="GHEA Grapalat" w:hAnsi="GHEA Grapalat"/>
                <w:b/>
                <w:color w:val="000000" w:themeColor="text1"/>
                <w:sz w:val="22"/>
                <w:szCs w:val="22"/>
                <w:lang w:val="es-ES"/>
              </w:rPr>
            </w:pPr>
            <w:r w:rsidRPr="004B0FC2">
              <w:rPr>
                <w:rFonts w:ascii="GHEA Grapalat" w:hAnsi="GHEA Grapalat"/>
                <w:b/>
                <w:color w:val="000000" w:themeColor="text1"/>
                <w:sz w:val="22"/>
                <w:szCs w:val="22"/>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F9C3029" w14:textId="77777777" w:rsidR="008C557D" w:rsidRPr="004B0FC2" w:rsidRDefault="008C557D" w:rsidP="008567B0">
            <w:pPr>
              <w:spacing w:line="276" w:lineRule="auto"/>
              <w:jc w:val="center"/>
              <w:rPr>
                <w:rFonts w:ascii="GHEA Grapalat" w:hAnsi="GHEA Grapalat"/>
                <w:color w:val="000000" w:themeColor="text1"/>
                <w:sz w:val="22"/>
                <w:szCs w:val="22"/>
                <w:lang w:val="es-ES"/>
              </w:rPr>
            </w:pPr>
            <w:r w:rsidRPr="004B0FC2">
              <w:rPr>
                <w:rFonts w:ascii="GHEA Grapalat" w:hAnsi="GHEA Grapalat"/>
                <w:b/>
                <w:color w:val="000000" w:themeColor="text1"/>
                <w:sz w:val="22"/>
                <w:szCs w:val="22"/>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5F07B19" w14:textId="77777777" w:rsidR="008C557D" w:rsidRPr="004B0FC2" w:rsidRDefault="008C557D" w:rsidP="008567B0">
            <w:pPr>
              <w:spacing w:line="276" w:lineRule="auto"/>
              <w:jc w:val="center"/>
              <w:rPr>
                <w:rFonts w:ascii="GHEA Grapalat" w:hAnsi="GHEA Grapalat"/>
                <w:color w:val="000000" w:themeColor="text1"/>
                <w:sz w:val="22"/>
                <w:szCs w:val="22"/>
                <w:lang w:val="hy-AM"/>
              </w:rPr>
            </w:pPr>
            <w:r w:rsidRPr="004B0FC2">
              <w:rPr>
                <w:rFonts w:ascii="GHEA Grapalat" w:hAnsi="GHEA Grapalat"/>
                <w:b/>
                <w:color w:val="000000" w:themeColor="text1"/>
                <w:sz w:val="22"/>
                <w:szCs w:val="22"/>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5AF3EA1" w14:textId="77777777" w:rsidR="008C557D" w:rsidRPr="004B0FC2" w:rsidRDefault="008C557D" w:rsidP="008567B0">
            <w:pPr>
              <w:spacing w:line="276" w:lineRule="auto"/>
              <w:jc w:val="center"/>
              <w:rPr>
                <w:rFonts w:ascii="GHEA Grapalat" w:hAnsi="GHEA Grapalat"/>
                <w:color w:val="000000" w:themeColor="text1"/>
                <w:sz w:val="22"/>
                <w:szCs w:val="22"/>
                <w:lang w:val="es-ES"/>
              </w:rPr>
            </w:pPr>
            <w:r w:rsidRPr="004B0FC2">
              <w:rPr>
                <w:rFonts w:ascii="GHEA Grapalat" w:hAnsi="GHEA Grapalat"/>
                <w:b/>
                <w:color w:val="000000" w:themeColor="text1"/>
                <w:sz w:val="22"/>
                <w:szCs w:val="22"/>
                <w:lang w:val="hy-AM"/>
              </w:rPr>
              <w:t>5</w:t>
            </w:r>
            <w:r w:rsidRPr="004B0FC2">
              <w:rPr>
                <w:rFonts w:ascii="GHEA Grapalat" w:hAnsi="GHEA Grapalat"/>
                <w:b/>
                <w:color w:val="000000" w:themeColor="text1"/>
                <w:sz w:val="22"/>
                <w:szCs w:val="22"/>
                <w:lang w:val="es-ES"/>
              </w:rPr>
              <w:t>=3+4</w:t>
            </w:r>
          </w:p>
        </w:tc>
      </w:tr>
      <w:tr w:rsidR="004B0FC2" w:rsidRPr="00357FA7" w14:paraId="30A46190" w14:textId="77777777" w:rsidTr="008C557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F85F6BA"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01572A12" w14:textId="77777777" w:rsidR="008C557D" w:rsidRPr="004B0FC2" w:rsidRDefault="008C557D" w:rsidP="008567B0">
            <w:pPr>
              <w:spacing w:line="276" w:lineRule="auto"/>
              <w:rPr>
                <w:rFonts w:ascii="GHEA Grapalat" w:hAnsi="GHEA Grapalat"/>
                <w:color w:val="000000" w:themeColor="text1"/>
                <w:sz w:val="22"/>
                <w:szCs w:val="22"/>
                <w:lang w:val="es-ES"/>
              </w:rPr>
            </w:pPr>
            <w:r w:rsidRPr="004B0FC2">
              <w:rPr>
                <w:rFonts w:ascii="GHEA Grapalat" w:hAnsi="GHEA Grapalat"/>
                <w:color w:val="000000" w:themeColor="text1"/>
                <w:sz w:val="22"/>
                <w:szCs w:val="22"/>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F5A89E"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527217"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3EFC6A4"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r>
      <w:tr w:rsidR="004B0FC2" w:rsidRPr="00357FA7" w14:paraId="01F04625" w14:textId="77777777" w:rsidTr="008C557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D3F9EF1"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CC13DEB" w14:textId="77777777" w:rsidR="008C557D" w:rsidRPr="004B0FC2" w:rsidRDefault="008C557D" w:rsidP="008567B0">
            <w:pPr>
              <w:spacing w:line="276" w:lineRule="auto"/>
              <w:rPr>
                <w:rFonts w:ascii="GHEA Grapalat" w:hAnsi="GHEA Grapalat"/>
                <w:color w:val="000000" w:themeColor="text1"/>
                <w:sz w:val="22"/>
                <w:szCs w:val="22"/>
                <w:lang w:val="es-ES"/>
              </w:rPr>
            </w:pPr>
            <w:r w:rsidRPr="004B0FC2">
              <w:rPr>
                <w:rFonts w:ascii="GHEA Grapalat" w:hAnsi="GHEA Grapalat"/>
                <w:color w:val="000000" w:themeColor="text1"/>
                <w:sz w:val="22"/>
                <w:szCs w:val="22"/>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C714D52"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AFFA76"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7285923" w14:textId="77777777" w:rsidR="008C557D" w:rsidRPr="004B0FC2" w:rsidRDefault="008C557D" w:rsidP="008567B0">
            <w:pPr>
              <w:spacing w:line="276" w:lineRule="auto"/>
              <w:rPr>
                <w:rFonts w:ascii="GHEA Grapalat" w:hAnsi="GHEA Grapalat"/>
                <w:color w:val="000000" w:themeColor="text1"/>
                <w:sz w:val="22"/>
                <w:szCs w:val="22"/>
                <w:lang w:val="es-ES"/>
              </w:rPr>
            </w:pPr>
          </w:p>
        </w:tc>
      </w:tr>
      <w:tr w:rsidR="004B0FC2" w:rsidRPr="00357FA7" w14:paraId="57F8781E" w14:textId="77777777" w:rsidTr="008C557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9BFB648"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AC0D4E1" w14:textId="77777777" w:rsidR="008C557D" w:rsidRPr="004B0FC2" w:rsidRDefault="008C557D" w:rsidP="008567B0">
            <w:pPr>
              <w:spacing w:line="276" w:lineRule="auto"/>
              <w:rPr>
                <w:rFonts w:ascii="GHEA Grapalat" w:hAnsi="GHEA Grapalat"/>
                <w:color w:val="000000" w:themeColor="text1"/>
                <w:sz w:val="22"/>
                <w:szCs w:val="22"/>
                <w:lang w:val="es-ES"/>
              </w:rPr>
            </w:pPr>
            <w:r w:rsidRPr="004B0FC2">
              <w:rPr>
                <w:rFonts w:ascii="GHEA Grapalat" w:hAnsi="GHEA Grapalat"/>
                <w:color w:val="000000" w:themeColor="text1"/>
                <w:sz w:val="22"/>
                <w:szCs w:val="22"/>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2B39BB8"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69D5D6"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A3D2D1D"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r>
      <w:tr w:rsidR="004B0FC2" w:rsidRPr="004B0FC2" w14:paraId="0D61BCEE" w14:textId="77777777" w:rsidTr="008C557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24F4C8"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bCs/>
                <w:color w:val="000000" w:themeColor="text1"/>
                <w:sz w:val="22"/>
                <w:szCs w:val="22"/>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ECF8D5A" w14:textId="77777777" w:rsidR="008C557D" w:rsidRPr="004B0FC2" w:rsidRDefault="008C557D" w:rsidP="008567B0">
            <w:pPr>
              <w:spacing w:line="276" w:lineRule="auto"/>
              <w:rPr>
                <w:rFonts w:ascii="GHEA Grapalat" w:hAnsi="GHEA Grapalat"/>
                <w:color w:val="000000" w:themeColor="text1"/>
                <w:sz w:val="22"/>
                <w:szCs w:val="22"/>
                <w:lang w:val="es-ES"/>
              </w:rPr>
            </w:pPr>
            <w:r w:rsidRPr="004B0FC2">
              <w:rPr>
                <w:rFonts w:ascii="GHEA Grapalat" w:hAnsi="GHEA Grapalat"/>
                <w:color w:val="000000" w:themeColor="text1"/>
                <w:sz w:val="22"/>
                <w:szCs w:val="22"/>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B6E705D"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D9823D"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16651ED"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r>
      <w:tr w:rsidR="008C557D" w:rsidRPr="004B0FC2" w14:paraId="3C631D35" w14:textId="77777777" w:rsidTr="008C557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999A30A" w14:textId="77777777" w:rsidR="008C557D" w:rsidRPr="004B0FC2" w:rsidRDefault="008C557D" w:rsidP="008567B0">
            <w:pPr>
              <w:spacing w:line="276" w:lineRule="auto"/>
              <w:jc w:val="center"/>
              <w:rPr>
                <w:rFonts w:ascii="GHEA Grapalat" w:hAnsi="GHEA Grapalat"/>
                <w:b/>
                <w:bCs/>
                <w:color w:val="000000" w:themeColor="text1"/>
                <w:sz w:val="22"/>
                <w:szCs w:val="22"/>
                <w:lang w:val="es-ES"/>
              </w:rPr>
            </w:pPr>
            <w:r w:rsidRPr="004B0FC2">
              <w:rPr>
                <w:rFonts w:ascii="GHEA Grapalat" w:hAnsi="GHEA Grapalat"/>
                <w:b/>
                <w:color w:val="000000" w:themeColor="text1"/>
                <w:sz w:val="22"/>
                <w:szCs w:val="22"/>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610B9C3" w14:textId="77777777" w:rsidR="008C557D" w:rsidRPr="004B0FC2" w:rsidRDefault="008C557D" w:rsidP="008567B0">
            <w:pPr>
              <w:spacing w:line="276" w:lineRule="auto"/>
              <w:rPr>
                <w:rFonts w:ascii="GHEA Grapalat" w:hAnsi="GHEA Grapalat"/>
                <w:color w:val="000000" w:themeColor="text1"/>
                <w:sz w:val="22"/>
                <w:szCs w:val="22"/>
                <w:lang w:val="es-ES"/>
              </w:rPr>
            </w:pPr>
            <w:r w:rsidRPr="004B0FC2">
              <w:rPr>
                <w:rFonts w:ascii="GHEA Grapalat" w:hAnsi="GHEA Grapalat"/>
                <w:color w:val="000000" w:themeColor="text1"/>
                <w:sz w:val="22"/>
                <w:szCs w:val="22"/>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AB31C86"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59FA5F"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AE70977" w14:textId="77777777" w:rsidR="008C557D" w:rsidRPr="004B0FC2" w:rsidRDefault="008C557D" w:rsidP="008567B0">
            <w:pPr>
              <w:spacing w:line="276" w:lineRule="auto"/>
              <w:jc w:val="center"/>
              <w:rPr>
                <w:rFonts w:ascii="GHEA Grapalat" w:hAnsi="GHEA Grapalat"/>
                <w:color w:val="000000" w:themeColor="text1"/>
                <w:sz w:val="22"/>
                <w:szCs w:val="22"/>
                <w:lang w:val="es-ES"/>
              </w:rPr>
            </w:pPr>
          </w:p>
        </w:tc>
      </w:tr>
    </w:tbl>
    <w:p w14:paraId="41644136" w14:textId="77777777" w:rsidR="008C557D" w:rsidRPr="004B0FC2" w:rsidRDefault="008C557D" w:rsidP="008567B0">
      <w:pPr>
        <w:spacing w:line="276" w:lineRule="auto"/>
        <w:rPr>
          <w:rFonts w:ascii="GHEA Grapalat" w:hAnsi="GHEA Grapalat"/>
          <w:color w:val="000000" w:themeColor="text1"/>
          <w:sz w:val="22"/>
          <w:szCs w:val="22"/>
          <w:lang w:val="es-ES"/>
        </w:rPr>
      </w:pPr>
    </w:p>
    <w:p w14:paraId="3E268EFB" w14:textId="77777777" w:rsidR="008C557D" w:rsidRPr="004B0FC2" w:rsidRDefault="008C557D" w:rsidP="008567B0">
      <w:pPr>
        <w:spacing w:line="276" w:lineRule="auto"/>
        <w:rPr>
          <w:rFonts w:ascii="GHEA Grapalat" w:hAnsi="GHEA Grapalat"/>
          <w:color w:val="000000" w:themeColor="text1"/>
          <w:sz w:val="22"/>
          <w:szCs w:val="22"/>
          <w:lang w:val="es-ES"/>
        </w:rPr>
      </w:pPr>
    </w:p>
    <w:p w14:paraId="68480F45" w14:textId="77777777" w:rsidR="008C557D" w:rsidRPr="004B0FC2" w:rsidRDefault="008C557D" w:rsidP="008567B0">
      <w:pPr>
        <w:spacing w:line="276" w:lineRule="auto"/>
        <w:rPr>
          <w:rFonts w:ascii="GHEA Grapalat" w:hAnsi="GHEA Grapalat"/>
          <w:color w:val="000000" w:themeColor="text1"/>
          <w:sz w:val="22"/>
          <w:szCs w:val="22"/>
          <w:lang w:val="hy-AM"/>
        </w:rPr>
      </w:pPr>
    </w:p>
    <w:p w14:paraId="2F7EACF9" w14:textId="77777777" w:rsidR="008C557D" w:rsidRPr="004B0FC2" w:rsidRDefault="008C557D" w:rsidP="008567B0">
      <w:pPr>
        <w:spacing w:line="276" w:lineRule="auto"/>
        <w:jc w:val="both"/>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___________________________________________ </w:t>
      </w:r>
      <w:r w:rsidRPr="004B0FC2">
        <w:rPr>
          <w:rFonts w:ascii="GHEA Grapalat" w:hAnsi="GHEA Grapalat"/>
          <w:color w:val="000000" w:themeColor="text1"/>
          <w:sz w:val="22"/>
          <w:szCs w:val="22"/>
          <w:lang w:val="hy-AM"/>
        </w:rPr>
        <w:tab/>
        <w:t xml:space="preserve">                       _____________ </w:t>
      </w:r>
    </w:p>
    <w:p w14:paraId="29BE9D4E" w14:textId="77777777" w:rsidR="008C557D" w:rsidRPr="004B0FC2" w:rsidRDefault="008C557D" w:rsidP="008567B0">
      <w:pPr>
        <w:spacing w:line="276" w:lineRule="auto"/>
        <w:jc w:val="both"/>
        <w:rPr>
          <w:rFonts w:ascii="GHEA Grapalat" w:hAnsi="GHEA Grapalat"/>
          <w:color w:val="000000" w:themeColor="text1"/>
          <w:sz w:val="22"/>
          <w:szCs w:val="22"/>
          <w:vertAlign w:val="superscript"/>
          <w:lang w:val="hy-AM"/>
        </w:rPr>
      </w:pPr>
      <w:r w:rsidRPr="004B0FC2">
        <w:rPr>
          <w:rFonts w:ascii="GHEA Grapalat" w:hAnsi="GHEA Grapalat"/>
          <w:color w:val="000000" w:themeColor="text1"/>
          <w:sz w:val="22"/>
          <w:szCs w:val="22"/>
          <w:vertAlign w:val="superscript"/>
          <w:lang w:val="hy-AM"/>
        </w:rPr>
        <w:t xml:space="preserve">                                                      մասնակցի անվանումը (ղեկավարի պաշտոնը, անուն ազգանունը)                                                       ստորագրությունը</w:t>
      </w:r>
      <w:r w:rsidRPr="004B0FC2">
        <w:rPr>
          <w:rFonts w:ascii="GHEA Grapalat" w:hAnsi="GHEA Grapalat"/>
          <w:color w:val="000000" w:themeColor="text1"/>
          <w:sz w:val="22"/>
          <w:szCs w:val="22"/>
          <w:vertAlign w:val="superscript"/>
          <w:lang w:val="hy-AM"/>
        </w:rPr>
        <w:tab/>
      </w:r>
    </w:p>
    <w:p w14:paraId="10A592CE" w14:textId="77777777" w:rsidR="008C557D" w:rsidRPr="004B0FC2" w:rsidRDefault="008C557D" w:rsidP="008567B0">
      <w:pPr>
        <w:spacing w:line="276" w:lineRule="auto"/>
        <w:jc w:val="right"/>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 xml:space="preserve">    </w:t>
      </w:r>
    </w:p>
    <w:p w14:paraId="3AFD97AB" w14:textId="77777777" w:rsidR="008C557D" w:rsidRPr="004B0FC2" w:rsidRDefault="008C557D" w:rsidP="008567B0">
      <w:pPr>
        <w:spacing w:line="276" w:lineRule="auto"/>
        <w:jc w:val="right"/>
        <w:rPr>
          <w:rFonts w:ascii="GHEA Grapalat" w:hAnsi="GHEA Grapalat"/>
          <w:color w:val="000000" w:themeColor="text1"/>
          <w:sz w:val="22"/>
          <w:szCs w:val="22"/>
          <w:lang w:val="hy-AM"/>
        </w:rPr>
      </w:pPr>
      <w:r w:rsidRPr="004B0FC2">
        <w:rPr>
          <w:rFonts w:ascii="GHEA Grapalat" w:hAnsi="GHEA Grapalat"/>
          <w:color w:val="000000" w:themeColor="text1"/>
          <w:sz w:val="22"/>
          <w:szCs w:val="22"/>
          <w:lang w:val="hy-AM"/>
        </w:rPr>
        <w:t>Կ. Տ.</w:t>
      </w:r>
      <w:r w:rsidRPr="004B0FC2">
        <w:rPr>
          <w:rStyle w:val="af6"/>
          <w:rFonts w:ascii="GHEA Grapalat" w:hAnsi="GHEA Grapalat"/>
          <w:color w:val="000000" w:themeColor="text1"/>
          <w:sz w:val="22"/>
          <w:szCs w:val="22"/>
          <w:lang w:val="hy-AM"/>
        </w:rPr>
        <w:footnoteReference w:id="4"/>
      </w:r>
      <w:r w:rsidRPr="004B0FC2">
        <w:rPr>
          <w:rFonts w:ascii="GHEA Grapalat" w:hAnsi="GHEA Grapalat"/>
          <w:color w:val="000000" w:themeColor="text1"/>
          <w:sz w:val="22"/>
          <w:szCs w:val="22"/>
          <w:lang w:val="hy-AM"/>
        </w:rPr>
        <w:tab/>
      </w:r>
      <w:r w:rsidRPr="004B0FC2">
        <w:rPr>
          <w:rFonts w:ascii="GHEA Grapalat" w:hAnsi="GHEA Grapalat"/>
          <w:color w:val="000000" w:themeColor="text1"/>
          <w:sz w:val="22"/>
          <w:szCs w:val="22"/>
          <w:lang w:val="hy-AM"/>
        </w:rPr>
        <w:tab/>
        <w:t xml:space="preserve"> </w:t>
      </w:r>
    </w:p>
    <w:p w14:paraId="52159AF9" w14:textId="77777777" w:rsidR="004B0FC2" w:rsidRPr="004B0FC2" w:rsidRDefault="004B0FC2">
      <w:pPr>
        <w:spacing w:line="276" w:lineRule="auto"/>
        <w:jc w:val="right"/>
        <w:rPr>
          <w:rFonts w:ascii="GHEA Grapalat" w:hAnsi="GHEA Grapalat"/>
          <w:color w:val="000000" w:themeColor="text1"/>
          <w:sz w:val="22"/>
          <w:szCs w:val="22"/>
          <w:lang w:val="hy-AM"/>
        </w:rPr>
      </w:pPr>
    </w:p>
    <w:sectPr w:rsidR="004B0FC2" w:rsidRPr="004B0FC2" w:rsidSect="00DE14D5">
      <w:pgSz w:w="12240" w:h="15840"/>
      <w:pgMar w:top="568" w:right="758"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512FA" w14:textId="77777777" w:rsidR="00D96C69" w:rsidRDefault="00D96C69" w:rsidP="00C26E41">
      <w:r>
        <w:separator/>
      </w:r>
    </w:p>
  </w:endnote>
  <w:endnote w:type="continuationSeparator" w:id="0">
    <w:p w14:paraId="20E0AC05" w14:textId="77777777" w:rsidR="00D96C69" w:rsidRDefault="00D96C69" w:rsidP="00C2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0AEBC" w14:textId="77777777" w:rsidR="00D96C69" w:rsidRDefault="00D96C69" w:rsidP="00C26E41">
      <w:r>
        <w:separator/>
      </w:r>
    </w:p>
  </w:footnote>
  <w:footnote w:type="continuationSeparator" w:id="0">
    <w:p w14:paraId="1A9A7C0F" w14:textId="77777777" w:rsidR="00D96C69" w:rsidRDefault="00D96C69" w:rsidP="00C26E41">
      <w:r>
        <w:continuationSeparator/>
      </w:r>
    </w:p>
  </w:footnote>
  <w:footnote w:id="1">
    <w:p w14:paraId="1718A59B" w14:textId="77777777" w:rsidR="00CE141B" w:rsidRPr="00F9189C" w:rsidRDefault="00CE141B" w:rsidP="00CE141B">
      <w:pPr>
        <w:pStyle w:val="af2"/>
        <w:jc w:val="both"/>
        <w:rPr>
          <w:rFonts w:ascii="Sylfaen" w:hAnsi="Sylfaen"/>
          <w:lang w:val="hy-AM"/>
        </w:rPr>
      </w:pPr>
      <w:r>
        <w:rPr>
          <w:rStyle w:val="af6"/>
        </w:rPr>
        <w:footnoteRef/>
      </w:r>
      <w:r w:rsidRPr="00F9189C">
        <w:rPr>
          <w:rFonts w:ascii="Sylfaen" w:hAnsi="Sylfaen"/>
          <w:lang w:val="hy-AM"/>
        </w:rPr>
        <w:t>Բոլոր այն դեպքերում երբ</w:t>
      </w:r>
      <w:r w:rsidRPr="00F9189C">
        <w:rPr>
          <w:rFonts w:ascii="Sylfaen" w:hAnsi="Sylfaen"/>
        </w:rPr>
        <w:t xml:space="preserve"> </w:t>
      </w:r>
      <w:r w:rsidRPr="00F9189C">
        <w:rPr>
          <w:rFonts w:ascii="Sylfaen" w:hAnsi="Sylfaen"/>
          <w:lang w:val="hy-AM"/>
        </w:rPr>
        <w:t>Ապրանքը չի կարող ընդունվել Գնորդի կողմից, մասնավորապես` թերի մատակարարում, մատակարարվել է ոչ պատշաճ որակի Ապրանք, որը պետք է փոխարինվի Մատակարարի կողմից,</w:t>
      </w:r>
      <w:r>
        <w:rPr>
          <w:rFonts w:ascii="Sylfaen" w:hAnsi="Sylfaen"/>
          <w:lang w:val="hy-AM"/>
        </w:rPr>
        <w:t xml:space="preserve"> մատակարարված Ապրանքի տեսակը և տեխնիկական ցուցանիշները չեն համապատասխանում Պայմանագրով սահմանվածին </w:t>
      </w:r>
      <w:r w:rsidRPr="00F9189C">
        <w:rPr>
          <w:rFonts w:ascii="Sylfaen" w:hAnsi="Sylfaen"/>
          <w:lang w:val="hy-AM"/>
        </w:rPr>
        <w:t xml:space="preserve"> և այլ նմանօրինակ իրավիճակներում Գնորդի կողմից Մատակարարի նկատմամբ կարող է կիրառվել մատակարարման կետանցի նկատմամբ կիրառվող տույժը, սկսած մատակարարման համար Պայմանագրով նախատեսված ժամկետի ավարտին հաջորդող օրվանից։    </w:t>
      </w:r>
    </w:p>
  </w:footnote>
  <w:footnote w:id="2">
    <w:p w14:paraId="5F719D1C" w14:textId="5CD8F969" w:rsidR="001C4C12" w:rsidRPr="004A5BF0" w:rsidRDefault="001C4C12" w:rsidP="008C557D">
      <w:pPr>
        <w:pStyle w:val="af2"/>
        <w:rPr>
          <w:rFonts w:ascii="Calibri" w:hAnsi="Calibri"/>
          <w:lang w:val="hy-AM"/>
        </w:rPr>
      </w:pPr>
    </w:p>
  </w:footnote>
  <w:footnote w:id="3">
    <w:p w14:paraId="178B29E8" w14:textId="77777777" w:rsidR="001C4C12" w:rsidRPr="00BF58CA" w:rsidRDefault="001C4C12" w:rsidP="008C557D">
      <w:pPr>
        <w:pStyle w:val="af2"/>
        <w:jc w:val="both"/>
        <w:rPr>
          <w:rFonts w:ascii="GHEA Grapalat" w:hAnsi="GHEA Grapalat"/>
          <w:i/>
          <w:sz w:val="16"/>
          <w:szCs w:val="16"/>
          <w:lang w:val="hy-AM"/>
        </w:rPr>
      </w:pPr>
    </w:p>
    <w:p w14:paraId="50D37076" w14:textId="77777777" w:rsidR="001C4C12" w:rsidRPr="00B20703" w:rsidDel="006C3873" w:rsidRDefault="001C4C12" w:rsidP="008C557D">
      <w:pPr>
        <w:jc w:val="both"/>
        <w:rPr>
          <w:del w:id="12" w:author="User" w:date="2019-05-26T09:52:00Z"/>
          <w:rFonts w:ascii="GHEA Grapalat" w:hAnsi="GHEA Grapalat" w:cs="Sylfaen"/>
          <w:sz w:val="20"/>
          <w:lang w:val="hy-AM"/>
        </w:rPr>
      </w:pPr>
    </w:p>
  </w:footnote>
  <w:footnote w:id="4">
    <w:p w14:paraId="03786184" w14:textId="77777777" w:rsidR="001C4C12" w:rsidRDefault="001C4C1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2285"/>
    <w:multiLevelType w:val="multilevel"/>
    <w:tmpl w:val="270EAED2"/>
    <w:lvl w:ilvl="0">
      <w:start w:val="5"/>
      <w:numFmt w:val="decimal"/>
      <w:lvlText w:val="%1."/>
      <w:lvlJc w:val="left"/>
      <w:pPr>
        <w:ind w:left="420" w:hanging="420"/>
      </w:pPr>
      <w:rPr>
        <w:sz w:val="24"/>
      </w:rPr>
    </w:lvl>
    <w:lvl w:ilvl="1">
      <w:start w:val="2"/>
      <w:numFmt w:val="decimal"/>
      <w:lvlText w:val="%1.%2."/>
      <w:lvlJc w:val="left"/>
      <w:pPr>
        <w:ind w:left="1260" w:hanging="720"/>
      </w:pPr>
      <w:rPr>
        <w:sz w:val="24"/>
      </w:rPr>
    </w:lvl>
    <w:lvl w:ilvl="2">
      <w:start w:val="1"/>
      <w:numFmt w:val="decimal"/>
      <w:lvlText w:val="%1.%2.%3."/>
      <w:lvlJc w:val="left"/>
      <w:pPr>
        <w:ind w:left="810" w:hanging="720"/>
      </w:pPr>
      <w:rPr>
        <w:sz w:val="24"/>
      </w:rPr>
    </w:lvl>
    <w:lvl w:ilvl="3">
      <w:start w:val="1"/>
      <w:numFmt w:val="decimal"/>
      <w:lvlText w:val="%1.%2.%3.%4."/>
      <w:lvlJc w:val="left"/>
      <w:pPr>
        <w:ind w:left="2160" w:hanging="1080"/>
      </w:pPr>
      <w:rPr>
        <w:sz w:val="24"/>
      </w:rPr>
    </w:lvl>
    <w:lvl w:ilvl="4">
      <w:start w:val="1"/>
      <w:numFmt w:val="decimal"/>
      <w:lvlText w:val="%1.%2.%3.%4.%5."/>
      <w:lvlJc w:val="left"/>
      <w:pPr>
        <w:ind w:left="3960" w:hanging="1080"/>
      </w:pPr>
      <w:rPr>
        <w:sz w:val="24"/>
      </w:rPr>
    </w:lvl>
    <w:lvl w:ilvl="5">
      <w:start w:val="1"/>
      <w:numFmt w:val="decimal"/>
      <w:lvlText w:val="%1.%2.%3.%4.%5.%6."/>
      <w:lvlJc w:val="left"/>
      <w:pPr>
        <w:ind w:left="5040" w:hanging="1440"/>
      </w:pPr>
      <w:rPr>
        <w:sz w:val="24"/>
      </w:rPr>
    </w:lvl>
    <w:lvl w:ilvl="6">
      <w:start w:val="1"/>
      <w:numFmt w:val="decimal"/>
      <w:lvlText w:val="%1.%2.%3.%4.%5.%6.%7."/>
      <w:lvlJc w:val="left"/>
      <w:pPr>
        <w:ind w:left="5760" w:hanging="1440"/>
      </w:pPr>
      <w:rPr>
        <w:sz w:val="24"/>
      </w:rPr>
    </w:lvl>
    <w:lvl w:ilvl="7">
      <w:start w:val="1"/>
      <w:numFmt w:val="decimal"/>
      <w:lvlText w:val="%1.%2.%3.%4.%5.%6.%7.%8."/>
      <w:lvlJc w:val="left"/>
      <w:pPr>
        <w:ind w:left="6840" w:hanging="1800"/>
      </w:pPr>
      <w:rPr>
        <w:sz w:val="24"/>
      </w:rPr>
    </w:lvl>
    <w:lvl w:ilvl="8">
      <w:start w:val="1"/>
      <w:numFmt w:val="decimal"/>
      <w:lvlText w:val="%1.%2.%3.%4.%5.%6.%7.%8.%9."/>
      <w:lvlJc w:val="left"/>
      <w:pPr>
        <w:ind w:left="7560" w:hanging="1800"/>
      </w:pPr>
      <w:rPr>
        <w:sz w:val="24"/>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44A29D3"/>
    <w:multiLevelType w:val="hybridMultilevel"/>
    <w:tmpl w:val="578883BA"/>
    <w:lvl w:ilvl="0" w:tplc="0409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nsid w:val="056F27E6"/>
    <w:multiLevelType w:val="hybridMultilevel"/>
    <w:tmpl w:val="ABFA3470"/>
    <w:lvl w:ilvl="0" w:tplc="0409000F">
      <w:start w:val="1"/>
      <w:numFmt w:val="decimal"/>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70584A"/>
    <w:multiLevelType w:val="hybridMultilevel"/>
    <w:tmpl w:val="19485E72"/>
    <w:lvl w:ilvl="0" w:tplc="3830E67E">
      <w:start w:val="1"/>
      <w:numFmt w:val="decimal"/>
      <w:lvlText w:val="%1."/>
      <w:lvlJc w:val="left"/>
      <w:pPr>
        <w:ind w:left="810" w:hanging="360"/>
      </w:pPr>
      <w:rPr>
        <w:rFonts w:cs="Calibri"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0A173C1C"/>
    <w:multiLevelType w:val="hybridMultilevel"/>
    <w:tmpl w:val="7CB0EF34"/>
    <w:lvl w:ilvl="0" w:tplc="0409000F">
      <w:start w:val="1"/>
      <w:numFmt w:val="decimal"/>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16506E"/>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A5713E"/>
    <w:multiLevelType w:val="hybridMultilevel"/>
    <w:tmpl w:val="4C5A8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7927CFA"/>
    <w:multiLevelType w:val="hybridMultilevel"/>
    <w:tmpl w:val="48429F10"/>
    <w:lvl w:ilvl="0" w:tplc="D176576E">
      <w:start w:val="1"/>
      <w:numFmt w:val="decimal"/>
      <w:lvlText w:val="%1."/>
      <w:lvlJc w:val="left"/>
      <w:pPr>
        <w:tabs>
          <w:tab w:val="num" w:pos="360"/>
        </w:tabs>
        <w:ind w:left="360" w:hanging="360"/>
      </w:pPr>
      <w:rPr>
        <w:rFonts w:ascii="GHEA Grapalat" w:hAnsi="GHEA Grapalat" w:hint="default"/>
        <w:color w:val="auto"/>
        <w:sz w:val="24"/>
        <w:szCs w:val="24"/>
        <w:lang w:val="af-ZA"/>
      </w:rPr>
    </w:lvl>
    <w:lvl w:ilvl="1" w:tplc="04190019">
      <w:start w:val="1"/>
      <w:numFmt w:val="lowerLetter"/>
      <w:lvlText w:val="%2."/>
      <w:lvlJc w:val="left"/>
      <w:pPr>
        <w:tabs>
          <w:tab w:val="num" w:pos="1080"/>
        </w:tabs>
        <w:ind w:left="1080" w:hanging="360"/>
      </w:pPr>
    </w:lvl>
    <w:lvl w:ilvl="2" w:tplc="04090011">
      <w:start w:val="1"/>
      <w:numFmt w:val="decimal"/>
      <w:lvlText w:val="%3)"/>
      <w:lvlJc w:val="left"/>
      <w:pPr>
        <w:ind w:left="1190" w:hanging="48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4446F6E"/>
    <w:multiLevelType w:val="hybridMultilevel"/>
    <w:tmpl w:val="50EE512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68046EF"/>
    <w:multiLevelType w:val="multilevel"/>
    <w:tmpl w:val="FD9CF3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91F4F46"/>
    <w:multiLevelType w:val="hybridMultilevel"/>
    <w:tmpl w:val="D60C3784"/>
    <w:lvl w:ilvl="0" w:tplc="0409000F">
      <w:start w:val="1"/>
      <w:numFmt w:val="decimal"/>
      <w:lvlText w:val="%1."/>
      <w:lvlJc w:val="left"/>
      <w:pPr>
        <w:ind w:left="2625" w:hanging="360"/>
      </w:pPr>
    </w:lvl>
    <w:lvl w:ilvl="1" w:tplc="FFFFFFFF" w:tentative="1">
      <w:start w:val="1"/>
      <w:numFmt w:val="lowerLetter"/>
      <w:lvlText w:val="%2."/>
      <w:lvlJc w:val="left"/>
      <w:pPr>
        <w:ind w:left="3345" w:hanging="360"/>
      </w:pPr>
    </w:lvl>
    <w:lvl w:ilvl="2" w:tplc="FFFFFFFF" w:tentative="1">
      <w:start w:val="1"/>
      <w:numFmt w:val="lowerRoman"/>
      <w:lvlText w:val="%3."/>
      <w:lvlJc w:val="right"/>
      <w:pPr>
        <w:ind w:left="4065" w:hanging="180"/>
      </w:pPr>
    </w:lvl>
    <w:lvl w:ilvl="3" w:tplc="FFFFFFFF" w:tentative="1">
      <w:start w:val="1"/>
      <w:numFmt w:val="decimal"/>
      <w:lvlText w:val="%4."/>
      <w:lvlJc w:val="left"/>
      <w:pPr>
        <w:ind w:left="4785" w:hanging="360"/>
      </w:pPr>
    </w:lvl>
    <w:lvl w:ilvl="4" w:tplc="FFFFFFFF" w:tentative="1">
      <w:start w:val="1"/>
      <w:numFmt w:val="lowerLetter"/>
      <w:lvlText w:val="%5."/>
      <w:lvlJc w:val="left"/>
      <w:pPr>
        <w:ind w:left="5505" w:hanging="360"/>
      </w:pPr>
    </w:lvl>
    <w:lvl w:ilvl="5" w:tplc="FFFFFFFF" w:tentative="1">
      <w:start w:val="1"/>
      <w:numFmt w:val="lowerRoman"/>
      <w:lvlText w:val="%6."/>
      <w:lvlJc w:val="right"/>
      <w:pPr>
        <w:ind w:left="6225" w:hanging="180"/>
      </w:pPr>
    </w:lvl>
    <w:lvl w:ilvl="6" w:tplc="FFFFFFFF" w:tentative="1">
      <w:start w:val="1"/>
      <w:numFmt w:val="decimal"/>
      <w:lvlText w:val="%7."/>
      <w:lvlJc w:val="left"/>
      <w:pPr>
        <w:ind w:left="6945" w:hanging="360"/>
      </w:pPr>
    </w:lvl>
    <w:lvl w:ilvl="7" w:tplc="FFFFFFFF" w:tentative="1">
      <w:start w:val="1"/>
      <w:numFmt w:val="lowerLetter"/>
      <w:lvlText w:val="%8."/>
      <w:lvlJc w:val="left"/>
      <w:pPr>
        <w:ind w:left="7665" w:hanging="360"/>
      </w:pPr>
    </w:lvl>
    <w:lvl w:ilvl="8" w:tplc="FFFFFFFF" w:tentative="1">
      <w:start w:val="1"/>
      <w:numFmt w:val="lowerRoman"/>
      <w:lvlText w:val="%9."/>
      <w:lvlJc w:val="right"/>
      <w:pPr>
        <w:ind w:left="8385" w:hanging="180"/>
      </w:pPr>
    </w:lvl>
  </w:abstractNum>
  <w:abstractNum w:abstractNumId="2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2ED42BF3"/>
    <w:multiLevelType w:val="hybridMultilevel"/>
    <w:tmpl w:val="79D8B80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45452B39"/>
    <w:multiLevelType w:val="multilevel"/>
    <w:tmpl w:val="E5C8ABF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92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48C863B1"/>
    <w:multiLevelType w:val="multilevel"/>
    <w:tmpl w:val="B282AA52"/>
    <w:lvl w:ilvl="0">
      <w:start w:val="1"/>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3">
    <w:nsid w:val="491E4C34"/>
    <w:multiLevelType w:val="multilevel"/>
    <w:tmpl w:val="40C64F16"/>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52CD4C54"/>
    <w:multiLevelType w:val="multilevel"/>
    <w:tmpl w:val="FCC852EC"/>
    <w:lvl w:ilvl="0">
      <w:start w:val="1"/>
      <w:numFmt w:val="decimal"/>
      <w:lvlText w:val="%1."/>
      <w:lvlJc w:val="left"/>
      <w:pPr>
        <w:ind w:left="644" w:hanging="360"/>
      </w:pPr>
      <w:rPr>
        <w:rFonts w:ascii="Sylfaen" w:hAnsi="Sylfaen" w:hint="default"/>
      </w:rPr>
    </w:lvl>
    <w:lvl w:ilvl="1">
      <w:start w:val="1"/>
      <w:numFmt w:val="decimal"/>
      <w:isLgl/>
      <w:lvlText w:val="%1.%2."/>
      <w:lvlJc w:val="left"/>
      <w:pPr>
        <w:ind w:left="1004" w:hanging="720"/>
      </w:pPr>
      <w:rPr>
        <w:rFonts w:hint="default"/>
        <w:lang w:val="af-ZA"/>
      </w:rPr>
    </w:lvl>
    <w:lvl w:ilvl="2">
      <w:start w:val="1"/>
      <w:numFmt w:val="decimal"/>
      <w:isLgl/>
      <w:lvlText w:val="%1.%2.%3."/>
      <w:lvlJc w:val="left"/>
      <w:pPr>
        <w:ind w:left="810"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5">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6">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nsid w:val="5E790F05"/>
    <w:multiLevelType w:val="hybridMultilevel"/>
    <w:tmpl w:val="03ECB3B8"/>
    <w:lvl w:ilvl="0" w:tplc="87E6F9F6">
      <w:start w:val="2"/>
      <w:numFmt w:val="decimal"/>
      <w:lvlText w:val="%1"/>
      <w:lvlJc w:val="left"/>
      <w:pPr>
        <w:ind w:left="810" w:hanging="360"/>
      </w:pPr>
      <w:rPr>
        <w:rFonts w:ascii="Times Armenian" w:hAnsi="Times Armenian" w:hint="default"/>
        <w:i w:val="0"/>
        <w:sz w:val="23"/>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0420519"/>
    <w:multiLevelType w:val="multilevel"/>
    <w:tmpl w:val="5AB0925A"/>
    <w:lvl w:ilvl="0">
      <w:start w:val="1"/>
      <w:numFmt w:val="decimal"/>
      <w:lvlText w:val="%1."/>
      <w:lvlJc w:val="left"/>
      <w:pPr>
        <w:ind w:left="720" w:hanging="360"/>
      </w:pPr>
      <w:rPr>
        <w:b/>
      </w:rPr>
    </w:lvl>
    <w:lvl w:ilvl="1">
      <w:start w:val="1"/>
      <w:numFmt w:val="decimal"/>
      <w:isLgl/>
      <w:lvlText w:val="%1.%2."/>
      <w:lvlJc w:val="left"/>
      <w:pPr>
        <w:ind w:left="1080" w:hanging="360"/>
      </w:pPr>
      <w:rPr>
        <w:b w:val="0"/>
      </w:rPr>
    </w:lvl>
    <w:lvl w:ilvl="2">
      <w:start w:val="1"/>
      <w:numFmt w:val="decimal"/>
      <w:isLgl/>
      <w:lvlText w:val="%1.%2.%3."/>
      <w:lvlJc w:val="left"/>
      <w:pPr>
        <w:ind w:left="1800" w:hanging="720"/>
      </w:pPr>
      <w:rPr>
        <w:b w:val="0"/>
        <w:strike w:val="0"/>
        <w:dstrike w:val="0"/>
        <w:u w:val="none"/>
        <w:effect w:val="none"/>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677BC5"/>
    <w:multiLevelType w:val="multilevel"/>
    <w:tmpl w:val="0AFCB7AE"/>
    <w:lvl w:ilvl="0">
      <w:start w:val="2"/>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4">
    <w:nsid w:val="6A4E6E19"/>
    <w:multiLevelType w:val="hybridMultilevel"/>
    <w:tmpl w:val="7A36DD78"/>
    <w:lvl w:ilvl="0" w:tplc="0409000F">
      <w:start w:val="1"/>
      <w:numFmt w:val="decimal"/>
      <w:lvlText w:val="%1."/>
      <w:lvlJc w:val="left"/>
      <w:pPr>
        <w:ind w:left="2580" w:hanging="360"/>
      </w:pPr>
    </w:lvl>
    <w:lvl w:ilvl="1" w:tplc="04190019" w:tentative="1">
      <w:start w:val="1"/>
      <w:numFmt w:val="lowerLetter"/>
      <w:lvlText w:val="%2."/>
      <w:lvlJc w:val="left"/>
      <w:pPr>
        <w:ind w:left="3300" w:hanging="360"/>
      </w:pPr>
    </w:lvl>
    <w:lvl w:ilvl="2" w:tplc="0419001B">
      <w:start w:val="1"/>
      <w:numFmt w:val="lowerRoman"/>
      <w:lvlText w:val="%3."/>
      <w:lvlJc w:val="right"/>
      <w:pPr>
        <w:ind w:left="4020" w:hanging="180"/>
      </w:pPr>
    </w:lvl>
    <w:lvl w:ilvl="3" w:tplc="0419000F" w:tentative="1">
      <w:start w:val="1"/>
      <w:numFmt w:val="decimal"/>
      <w:lvlText w:val="%4."/>
      <w:lvlJc w:val="left"/>
      <w:pPr>
        <w:ind w:left="4740" w:hanging="360"/>
      </w:pPr>
    </w:lvl>
    <w:lvl w:ilvl="4" w:tplc="04190019" w:tentative="1">
      <w:start w:val="1"/>
      <w:numFmt w:val="lowerLetter"/>
      <w:lvlText w:val="%5."/>
      <w:lvlJc w:val="left"/>
      <w:pPr>
        <w:ind w:left="5460" w:hanging="360"/>
      </w:pPr>
    </w:lvl>
    <w:lvl w:ilvl="5" w:tplc="0419001B" w:tentative="1">
      <w:start w:val="1"/>
      <w:numFmt w:val="lowerRoman"/>
      <w:lvlText w:val="%6."/>
      <w:lvlJc w:val="right"/>
      <w:pPr>
        <w:ind w:left="6180" w:hanging="180"/>
      </w:pPr>
    </w:lvl>
    <w:lvl w:ilvl="6" w:tplc="0419000F" w:tentative="1">
      <w:start w:val="1"/>
      <w:numFmt w:val="decimal"/>
      <w:lvlText w:val="%7."/>
      <w:lvlJc w:val="left"/>
      <w:pPr>
        <w:ind w:left="6900" w:hanging="360"/>
      </w:pPr>
    </w:lvl>
    <w:lvl w:ilvl="7" w:tplc="04190019" w:tentative="1">
      <w:start w:val="1"/>
      <w:numFmt w:val="lowerLetter"/>
      <w:lvlText w:val="%8."/>
      <w:lvlJc w:val="left"/>
      <w:pPr>
        <w:ind w:left="7620" w:hanging="360"/>
      </w:pPr>
    </w:lvl>
    <w:lvl w:ilvl="8" w:tplc="0419001B" w:tentative="1">
      <w:start w:val="1"/>
      <w:numFmt w:val="lowerRoman"/>
      <w:lvlText w:val="%9."/>
      <w:lvlJc w:val="right"/>
      <w:pPr>
        <w:ind w:left="8340" w:hanging="180"/>
      </w:pPr>
    </w:lvl>
  </w:abstractNum>
  <w:abstractNum w:abstractNumId="45">
    <w:nsid w:val="6C2A57F2"/>
    <w:multiLevelType w:val="multilevel"/>
    <w:tmpl w:val="32A8B406"/>
    <w:lvl w:ilvl="0">
      <w:start w:val="22"/>
      <w:numFmt w:val="decimal"/>
      <w:lvlText w:val="%1."/>
      <w:lvlJc w:val="left"/>
      <w:pPr>
        <w:ind w:left="612" w:hanging="612"/>
      </w:pPr>
      <w:rPr>
        <w:rFonts w:ascii="Sylfaen" w:hAnsi="Sylfaen" w:hint="default"/>
      </w:rPr>
    </w:lvl>
    <w:lvl w:ilvl="1">
      <w:start w:val="1"/>
      <w:numFmt w:val="decimal"/>
      <w:lvlText w:val="%1.%2."/>
      <w:lvlJc w:val="left"/>
      <w:pPr>
        <w:ind w:left="1242" w:hanging="612"/>
      </w:pPr>
      <w:rPr>
        <w:rFonts w:ascii="Sylfaen" w:hAnsi="Sylfaen" w:hint="default"/>
      </w:rPr>
    </w:lvl>
    <w:lvl w:ilvl="2">
      <w:start w:val="1"/>
      <w:numFmt w:val="decimal"/>
      <w:lvlText w:val="%1.%2.%3."/>
      <w:lvlJc w:val="left"/>
      <w:pPr>
        <w:ind w:left="2404" w:hanging="720"/>
      </w:pPr>
      <w:rPr>
        <w:rFonts w:ascii="Sylfaen" w:hAnsi="Sylfaen" w:hint="default"/>
      </w:rPr>
    </w:lvl>
    <w:lvl w:ilvl="3">
      <w:start w:val="1"/>
      <w:numFmt w:val="decimal"/>
      <w:lvlText w:val="%1.%2.%3.%4."/>
      <w:lvlJc w:val="left"/>
      <w:pPr>
        <w:ind w:left="3246" w:hanging="720"/>
      </w:pPr>
      <w:rPr>
        <w:rFonts w:ascii="Sylfaen" w:hAnsi="Sylfaen" w:hint="default"/>
      </w:rPr>
    </w:lvl>
    <w:lvl w:ilvl="4">
      <w:start w:val="1"/>
      <w:numFmt w:val="decimal"/>
      <w:lvlText w:val="%1.%2.%3.%4.%5."/>
      <w:lvlJc w:val="left"/>
      <w:pPr>
        <w:ind w:left="4448" w:hanging="1080"/>
      </w:pPr>
      <w:rPr>
        <w:rFonts w:ascii="Sylfaen" w:hAnsi="Sylfaen" w:hint="default"/>
      </w:rPr>
    </w:lvl>
    <w:lvl w:ilvl="5">
      <w:start w:val="1"/>
      <w:numFmt w:val="decimal"/>
      <w:lvlText w:val="%1.%2.%3.%4.%5.%6."/>
      <w:lvlJc w:val="left"/>
      <w:pPr>
        <w:ind w:left="5290" w:hanging="1080"/>
      </w:pPr>
      <w:rPr>
        <w:rFonts w:ascii="Sylfaen" w:hAnsi="Sylfaen" w:hint="default"/>
      </w:rPr>
    </w:lvl>
    <w:lvl w:ilvl="6">
      <w:start w:val="1"/>
      <w:numFmt w:val="decimal"/>
      <w:lvlText w:val="%1.%2.%3.%4.%5.%6.%7."/>
      <w:lvlJc w:val="left"/>
      <w:pPr>
        <w:ind w:left="6492" w:hanging="1440"/>
      </w:pPr>
      <w:rPr>
        <w:rFonts w:ascii="Sylfaen" w:hAnsi="Sylfaen" w:hint="default"/>
      </w:rPr>
    </w:lvl>
    <w:lvl w:ilvl="7">
      <w:start w:val="1"/>
      <w:numFmt w:val="decimal"/>
      <w:lvlText w:val="%1.%2.%3.%4.%5.%6.%7.%8."/>
      <w:lvlJc w:val="left"/>
      <w:pPr>
        <w:ind w:left="7334" w:hanging="1440"/>
      </w:pPr>
      <w:rPr>
        <w:rFonts w:ascii="Sylfaen" w:hAnsi="Sylfaen" w:hint="default"/>
      </w:rPr>
    </w:lvl>
    <w:lvl w:ilvl="8">
      <w:start w:val="1"/>
      <w:numFmt w:val="decimal"/>
      <w:lvlText w:val="%1.%2.%3.%4.%5.%6.%7.%8.%9."/>
      <w:lvlJc w:val="left"/>
      <w:pPr>
        <w:ind w:left="8536" w:hanging="1800"/>
      </w:pPr>
      <w:rPr>
        <w:rFonts w:ascii="Sylfaen" w:hAnsi="Sylfaen" w:hint="default"/>
      </w:rPr>
    </w:lvl>
  </w:abstractNum>
  <w:abstractNum w:abstractNumId="4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7">
    <w:nsid w:val="726F57F9"/>
    <w:multiLevelType w:val="multilevel"/>
    <w:tmpl w:val="DCB8FE42"/>
    <w:lvl w:ilvl="0">
      <w:start w:val="1"/>
      <w:numFmt w:val="decimal"/>
      <w:lvlText w:val="%1."/>
      <w:lvlJc w:val="left"/>
      <w:pPr>
        <w:ind w:left="450" w:hanging="360"/>
      </w:pPr>
      <w:rPr>
        <w:rFonts w:ascii="Sylfaen" w:eastAsia="Times New Roman" w:hAnsi="Sylfaen" w:cs="Times New Roman"/>
        <w:sz w:val="24"/>
      </w:rPr>
    </w:lvl>
    <w:lvl w:ilvl="1">
      <w:start w:val="1"/>
      <w:numFmt w:val="decimal"/>
      <w:isLgl/>
      <w:lvlText w:val="%1.%2."/>
      <w:lvlJc w:val="left"/>
      <w:pPr>
        <w:ind w:left="2880" w:hanging="720"/>
      </w:pPr>
    </w:lvl>
    <w:lvl w:ilvl="2">
      <w:start w:val="1"/>
      <w:numFmt w:val="decimal"/>
      <w:isLgl/>
      <w:lvlText w:val="%1.%2.%3."/>
      <w:lvlJc w:val="left"/>
      <w:pPr>
        <w:ind w:left="1980" w:hanging="720"/>
      </w:pPr>
    </w:lvl>
    <w:lvl w:ilvl="3">
      <w:start w:val="1"/>
      <w:numFmt w:val="decimal"/>
      <w:isLgl/>
      <w:lvlText w:val="%1.%2.%3.%4."/>
      <w:lvlJc w:val="left"/>
      <w:pPr>
        <w:ind w:left="6840" w:hanging="1080"/>
      </w:pPr>
    </w:lvl>
    <w:lvl w:ilvl="4">
      <w:start w:val="1"/>
      <w:numFmt w:val="decimal"/>
      <w:isLgl/>
      <w:lvlText w:val="%1.%2.%3.%4.%5."/>
      <w:lvlJc w:val="left"/>
      <w:pPr>
        <w:ind w:left="8640" w:hanging="1080"/>
      </w:pPr>
    </w:lvl>
    <w:lvl w:ilvl="5">
      <w:start w:val="1"/>
      <w:numFmt w:val="decimal"/>
      <w:isLgl/>
      <w:lvlText w:val="%1.%2.%3.%4.%5.%6."/>
      <w:lvlJc w:val="left"/>
      <w:pPr>
        <w:ind w:left="10800" w:hanging="1440"/>
      </w:pPr>
    </w:lvl>
    <w:lvl w:ilvl="6">
      <w:start w:val="1"/>
      <w:numFmt w:val="decimal"/>
      <w:isLgl/>
      <w:lvlText w:val="%1.%2.%3.%4.%5.%6.%7."/>
      <w:lvlJc w:val="left"/>
      <w:pPr>
        <w:ind w:left="12960" w:hanging="1800"/>
      </w:pPr>
    </w:lvl>
    <w:lvl w:ilvl="7">
      <w:start w:val="1"/>
      <w:numFmt w:val="decimal"/>
      <w:isLgl/>
      <w:lvlText w:val="%1.%2.%3.%4.%5.%6.%7.%8."/>
      <w:lvlJc w:val="left"/>
      <w:pPr>
        <w:ind w:left="14760" w:hanging="1800"/>
      </w:pPr>
    </w:lvl>
    <w:lvl w:ilvl="8">
      <w:start w:val="1"/>
      <w:numFmt w:val="decimal"/>
      <w:isLgl/>
      <w:lvlText w:val="%1.%2.%3.%4.%5.%6.%7.%8.%9."/>
      <w:lvlJc w:val="left"/>
      <w:pPr>
        <w:ind w:left="16920" w:hanging="2160"/>
      </w:pPr>
    </w:lvl>
  </w:abstractNum>
  <w:abstractNum w:abstractNumId="4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762A6CF7"/>
    <w:multiLevelType w:val="hybridMultilevel"/>
    <w:tmpl w:val="5FD60E2A"/>
    <w:lvl w:ilvl="0" w:tplc="55A2AC08">
      <w:start w:val="3"/>
      <w:numFmt w:val="bullet"/>
      <w:lvlText w:val="-"/>
      <w:lvlJc w:val="left"/>
      <w:pPr>
        <w:ind w:left="720" w:hanging="360"/>
      </w:pPr>
      <w:rPr>
        <w:rFonts w:ascii="Sylfaen" w:eastAsiaTheme="minorEastAsia" w:hAnsi="Sylfaen"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6D10E9B"/>
    <w:multiLevelType w:val="multilevel"/>
    <w:tmpl w:val="BA54AD0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lang w:val="hy-AM"/>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7A8A467D"/>
    <w:multiLevelType w:val="multilevel"/>
    <w:tmpl w:val="918C0F6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800" w:hanging="720"/>
      </w:pPr>
      <w:rPr>
        <w:rFonts w:cs="Arial" w:hint="default"/>
        <w:b/>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5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BBE09ED"/>
    <w:multiLevelType w:val="hybridMultilevel"/>
    <w:tmpl w:val="E3DAD61E"/>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5">
    <w:nsid w:val="7E234C45"/>
    <w:multiLevelType w:val="multilevel"/>
    <w:tmpl w:val="80000AD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7"/>
  </w:num>
  <w:num w:numId="2">
    <w:abstractNumId w:val="16"/>
  </w:num>
  <w:num w:numId="3">
    <w:abstractNumId w:val="35"/>
  </w:num>
  <w:num w:numId="4">
    <w:abstractNumId w:val="27"/>
  </w:num>
  <w:num w:numId="5">
    <w:abstractNumId w:val="42"/>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1"/>
  </w:num>
  <w:num w:numId="11">
    <w:abstractNumId w:val="14"/>
  </w:num>
  <w:num w:numId="12">
    <w:abstractNumId w:val="54"/>
  </w:num>
  <w:num w:numId="13">
    <w:abstractNumId w:val="46"/>
  </w:num>
  <w:num w:numId="14">
    <w:abstractNumId w:val="21"/>
  </w:num>
  <w:num w:numId="15">
    <w:abstractNumId w:val="48"/>
  </w:num>
  <w:num w:numId="16">
    <w:abstractNumId w:val="25"/>
  </w:num>
  <w:num w:numId="17">
    <w:abstractNumId w:val="28"/>
  </w:num>
  <w:num w:numId="18">
    <w:abstractNumId w:val="49"/>
  </w:num>
  <w:num w:numId="19">
    <w:abstractNumId w:val="4"/>
  </w:num>
  <w:num w:numId="20">
    <w:abstractNumId w:val="26"/>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34"/>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45"/>
  </w:num>
  <w:num w:numId="28">
    <w:abstractNumId w:val="51"/>
  </w:num>
  <w:num w:numId="29">
    <w:abstractNumId w:val="12"/>
  </w:num>
  <w:num w:numId="30">
    <w:abstractNumId w:val="9"/>
  </w:num>
  <w:num w:numId="31">
    <w:abstractNumId w:val="8"/>
  </w:num>
  <w:num w:numId="32">
    <w:abstractNumId w:val="56"/>
  </w:num>
  <w:num w:numId="33">
    <w:abstractNumId w:val="52"/>
  </w:num>
  <w:num w:numId="34">
    <w:abstractNumId w:val="39"/>
  </w:num>
  <w:num w:numId="35">
    <w:abstractNumId w:val="1"/>
  </w:num>
  <w:num w:numId="36">
    <w:abstractNumId w:val="24"/>
  </w:num>
  <w:num w:numId="37">
    <w:abstractNumId w:val="30"/>
  </w:num>
  <w:num w:numId="38">
    <w:abstractNumId w:val="17"/>
  </w:num>
  <w:num w:numId="39">
    <w:abstractNumId w:val="23"/>
  </w:num>
  <w:num w:numId="40">
    <w:abstractNumId w:val="36"/>
  </w:num>
  <w:num w:numId="41">
    <w:abstractNumId w:val="7"/>
  </w:num>
  <w:num w:numId="42">
    <w:abstractNumId w:val="40"/>
  </w:num>
  <w:num w:numId="43">
    <w:abstractNumId w:val="22"/>
  </w:num>
  <w:num w:numId="44">
    <w:abstractNumId w:val="33"/>
  </w:num>
  <w:num w:numId="45">
    <w:abstractNumId w:val="43"/>
  </w:num>
  <w:num w:numId="46">
    <w:abstractNumId w:val="19"/>
  </w:num>
  <w:num w:numId="47">
    <w:abstractNumId w:val="15"/>
  </w:num>
  <w:num w:numId="48">
    <w:abstractNumId w:val="32"/>
  </w:num>
  <w:num w:numId="49">
    <w:abstractNumId w:val="55"/>
  </w:num>
  <w:num w:numId="50">
    <w:abstractNumId w:val="29"/>
  </w:num>
  <w:num w:numId="51">
    <w:abstractNumId w:val="50"/>
  </w:num>
  <w:num w:numId="52">
    <w:abstractNumId w:val="13"/>
  </w:num>
  <w:num w:numId="53">
    <w:abstractNumId w:val="10"/>
  </w:num>
  <w:num w:numId="54">
    <w:abstractNumId w:val="5"/>
  </w:num>
  <w:num w:numId="55">
    <w:abstractNumId w:val="44"/>
  </w:num>
  <w:num w:numId="56">
    <w:abstractNumId w:val="53"/>
  </w:num>
  <w:num w:numId="57">
    <w:abstractNumId w:val="18"/>
  </w:num>
  <w:num w:numId="58">
    <w:abstractNumId w:val="3"/>
  </w:num>
  <w:num w:numId="59">
    <w:abstractNumId w:val="6"/>
  </w:num>
  <w:num w:numId="60">
    <w:abstractNumId w:val="20"/>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41"/>
    <w:rsid w:val="00001485"/>
    <w:rsid w:val="0000164A"/>
    <w:rsid w:val="00004321"/>
    <w:rsid w:val="0000545D"/>
    <w:rsid w:val="00023F78"/>
    <w:rsid w:val="0002521D"/>
    <w:rsid w:val="00026FC2"/>
    <w:rsid w:val="000317F0"/>
    <w:rsid w:val="00032412"/>
    <w:rsid w:val="00033615"/>
    <w:rsid w:val="00037FEC"/>
    <w:rsid w:val="000430A0"/>
    <w:rsid w:val="00043B72"/>
    <w:rsid w:val="0004621E"/>
    <w:rsid w:val="00047D8D"/>
    <w:rsid w:val="00051CA0"/>
    <w:rsid w:val="00051D34"/>
    <w:rsid w:val="00053DCF"/>
    <w:rsid w:val="00065030"/>
    <w:rsid w:val="00070AD8"/>
    <w:rsid w:val="00071EF4"/>
    <w:rsid w:val="000742EB"/>
    <w:rsid w:val="00077284"/>
    <w:rsid w:val="0008568F"/>
    <w:rsid w:val="00085824"/>
    <w:rsid w:val="00087F32"/>
    <w:rsid w:val="0009205B"/>
    <w:rsid w:val="00092C72"/>
    <w:rsid w:val="00094F0E"/>
    <w:rsid w:val="000974BF"/>
    <w:rsid w:val="00097598"/>
    <w:rsid w:val="000A2B61"/>
    <w:rsid w:val="000A4D4E"/>
    <w:rsid w:val="000B0C9B"/>
    <w:rsid w:val="000B18CE"/>
    <w:rsid w:val="000C5639"/>
    <w:rsid w:val="000D02BA"/>
    <w:rsid w:val="000D07A7"/>
    <w:rsid w:val="000D1ABE"/>
    <w:rsid w:val="000D566D"/>
    <w:rsid w:val="000D645B"/>
    <w:rsid w:val="000D7DC2"/>
    <w:rsid w:val="000E6C1E"/>
    <w:rsid w:val="000E7783"/>
    <w:rsid w:val="000F1FE0"/>
    <w:rsid w:val="000F47B6"/>
    <w:rsid w:val="0010315D"/>
    <w:rsid w:val="00104597"/>
    <w:rsid w:val="00106D32"/>
    <w:rsid w:val="001075AB"/>
    <w:rsid w:val="00110B48"/>
    <w:rsid w:val="0011176C"/>
    <w:rsid w:val="00112AC1"/>
    <w:rsid w:val="001146F8"/>
    <w:rsid w:val="001170FC"/>
    <w:rsid w:val="001239BD"/>
    <w:rsid w:val="001248E6"/>
    <w:rsid w:val="00124DC8"/>
    <w:rsid w:val="001258F0"/>
    <w:rsid w:val="001315AD"/>
    <w:rsid w:val="00134141"/>
    <w:rsid w:val="00134D8C"/>
    <w:rsid w:val="00142FBD"/>
    <w:rsid w:val="00152D0C"/>
    <w:rsid w:val="001530AF"/>
    <w:rsid w:val="0015750E"/>
    <w:rsid w:val="001623F9"/>
    <w:rsid w:val="00171390"/>
    <w:rsid w:val="00175ABA"/>
    <w:rsid w:val="0018141A"/>
    <w:rsid w:val="00184CAB"/>
    <w:rsid w:val="00193DA0"/>
    <w:rsid w:val="00197849"/>
    <w:rsid w:val="001A36E5"/>
    <w:rsid w:val="001A5D05"/>
    <w:rsid w:val="001B1184"/>
    <w:rsid w:val="001B79B0"/>
    <w:rsid w:val="001C4C12"/>
    <w:rsid w:val="001C59E8"/>
    <w:rsid w:val="001D113D"/>
    <w:rsid w:val="001D3298"/>
    <w:rsid w:val="001E2D71"/>
    <w:rsid w:val="002034F0"/>
    <w:rsid w:val="002262F1"/>
    <w:rsid w:val="0023240C"/>
    <w:rsid w:val="00235843"/>
    <w:rsid w:val="00240E4A"/>
    <w:rsid w:val="0024221B"/>
    <w:rsid w:val="00253747"/>
    <w:rsid w:val="00255999"/>
    <w:rsid w:val="0026448D"/>
    <w:rsid w:val="002656D4"/>
    <w:rsid w:val="0026698F"/>
    <w:rsid w:val="00267465"/>
    <w:rsid w:val="00270CB3"/>
    <w:rsid w:val="00271D13"/>
    <w:rsid w:val="00275436"/>
    <w:rsid w:val="00276C48"/>
    <w:rsid w:val="002773F3"/>
    <w:rsid w:val="00283202"/>
    <w:rsid w:val="002901CE"/>
    <w:rsid w:val="0029024D"/>
    <w:rsid w:val="00293441"/>
    <w:rsid w:val="002946FC"/>
    <w:rsid w:val="002A11A3"/>
    <w:rsid w:val="002A1B9D"/>
    <w:rsid w:val="002A4219"/>
    <w:rsid w:val="002A591D"/>
    <w:rsid w:val="002A6430"/>
    <w:rsid w:val="002A7BC2"/>
    <w:rsid w:val="002A7FDB"/>
    <w:rsid w:val="002B668D"/>
    <w:rsid w:val="002C23FB"/>
    <w:rsid w:val="002C2CDE"/>
    <w:rsid w:val="002C6F2A"/>
    <w:rsid w:val="002D544A"/>
    <w:rsid w:val="002D68E4"/>
    <w:rsid w:val="002E1435"/>
    <w:rsid w:val="002E210C"/>
    <w:rsid w:val="002E309F"/>
    <w:rsid w:val="002E432D"/>
    <w:rsid w:val="002E5C94"/>
    <w:rsid w:val="002E6AE9"/>
    <w:rsid w:val="002F14EB"/>
    <w:rsid w:val="002F2ADA"/>
    <w:rsid w:val="002F60E6"/>
    <w:rsid w:val="002F7C70"/>
    <w:rsid w:val="00303786"/>
    <w:rsid w:val="00304CD6"/>
    <w:rsid w:val="003134B2"/>
    <w:rsid w:val="00321CA8"/>
    <w:rsid w:val="00327063"/>
    <w:rsid w:val="00336CC2"/>
    <w:rsid w:val="00341885"/>
    <w:rsid w:val="0035154C"/>
    <w:rsid w:val="00356F24"/>
    <w:rsid w:val="00357FA7"/>
    <w:rsid w:val="00364A73"/>
    <w:rsid w:val="003658C3"/>
    <w:rsid w:val="003667A5"/>
    <w:rsid w:val="00374272"/>
    <w:rsid w:val="003743C1"/>
    <w:rsid w:val="00381426"/>
    <w:rsid w:val="00385212"/>
    <w:rsid w:val="00395FE8"/>
    <w:rsid w:val="00396F2A"/>
    <w:rsid w:val="00397DC8"/>
    <w:rsid w:val="003A3EF3"/>
    <w:rsid w:val="003B4CC9"/>
    <w:rsid w:val="003C51E1"/>
    <w:rsid w:val="003C64AE"/>
    <w:rsid w:val="003C79A1"/>
    <w:rsid w:val="003D6452"/>
    <w:rsid w:val="003E11FC"/>
    <w:rsid w:val="003E283C"/>
    <w:rsid w:val="003E29FB"/>
    <w:rsid w:val="003E3535"/>
    <w:rsid w:val="003E3566"/>
    <w:rsid w:val="003E413D"/>
    <w:rsid w:val="003E49CF"/>
    <w:rsid w:val="003E5023"/>
    <w:rsid w:val="003E6204"/>
    <w:rsid w:val="003F1F10"/>
    <w:rsid w:val="003F2974"/>
    <w:rsid w:val="003F421A"/>
    <w:rsid w:val="003F4E7D"/>
    <w:rsid w:val="003F5702"/>
    <w:rsid w:val="00404D4D"/>
    <w:rsid w:val="0040568F"/>
    <w:rsid w:val="00405928"/>
    <w:rsid w:val="004069EB"/>
    <w:rsid w:val="00411A16"/>
    <w:rsid w:val="00412C08"/>
    <w:rsid w:val="00415821"/>
    <w:rsid w:val="00417E2E"/>
    <w:rsid w:val="00420000"/>
    <w:rsid w:val="004335AF"/>
    <w:rsid w:val="004335F2"/>
    <w:rsid w:val="0043388E"/>
    <w:rsid w:val="00433C74"/>
    <w:rsid w:val="00437A87"/>
    <w:rsid w:val="00447661"/>
    <w:rsid w:val="00451D16"/>
    <w:rsid w:val="0045531E"/>
    <w:rsid w:val="004645EF"/>
    <w:rsid w:val="00465AB4"/>
    <w:rsid w:val="0047138B"/>
    <w:rsid w:val="00474976"/>
    <w:rsid w:val="00481BC0"/>
    <w:rsid w:val="00484B42"/>
    <w:rsid w:val="00485CAC"/>
    <w:rsid w:val="00486CF9"/>
    <w:rsid w:val="00495458"/>
    <w:rsid w:val="004A5BF0"/>
    <w:rsid w:val="004A7CAB"/>
    <w:rsid w:val="004B0B74"/>
    <w:rsid w:val="004B0FC2"/>
    <w:rsid w:val="004B1D4A"/>
    <w:rsid w:val="004B256D"/>
    <w:rsid w:val="004B42DF"/>
    <w:rsid w:val="004B4EC5"/>
    <w:rsid w:val="004B7181"/>
    <w:rsid w:val="004B7B1F"/>
    <w:rsid w:val="004C00D4"/>
    <w:rsid w:val="004C0B06"/>
    <w:rsid w:val="004C0DB8"/>
    <w:rsid w:val="004C2EF7"/>
    <w:rsid w:val="004C4B36"/>
    <w:rsid w:val="004C5B86"/>
    <w:rsid w:val="004D1AE1"/>
    <w:rsid w:val="004D336F"/>
    <w:rsid w:val="004D3FC0"/>
    <w:rsid w:val="004D615F"/>
    <w:rsid w:val="004E2BDC"/>
    <w:rsid w:val="004E4F51"/>
    <w:rsid w:val="004E7E01"/>
    <w:rsid w:val="004F29AD"/>
    <w:rsid w:val="004F47AC"/>
    <w:rsid w:val="004F5DE2"/>
    <w:rsid w:val="004F7F74"/>
    <w:rsid w:val="0050392B"/>
    <w:rsid w:val="005042AD"/>
    <w:rsid w:val="00512716"/>
    <w:rsid w:val="00514A8E"/>
    <w:rsid w:val="005202B4"/>
    <w:rsid w:val="00520D6B"/>
    <w:rsid w:val="00526DC7"/>
    <w:rsid w:val="0052752C"/>
    <w:rsid w:val="005322A4"/>
    <w:rsid w:val="005353A7"/>
    <w:rsid w:val="00541429"/>
    <w:rsid w:val="0055018E"/>
    <w:rsid w:val="00553DD8"/>
    <w:rsid w:val="00554F70"/>
    <w:rsid w:val="005566F2"/>
    <w:rsid w:val="00557DFC"/>
    <w:rsid w:val="00574F27"/>
    <w:rsid w:val="00580746"/>
    <w:rsid w:val="00582CEB"/>
    <w:rsid w:val="00585B31"/>
    <w:rsid w:val="005A550B"/>
    <w:rsid w:val="005A76C4"/>
    <w:rsid w:val="005B5199"/>
    <w:rsid w:val="005B573F"/>
    <w:rsid w:val="005B68D4"/>
    <w:rsid w:val="005C7C3F"/>
    <w:rsid w:val="005D48BE"/>
    <w:rsid w:val="005E56E8"/>
    <w:rsid w:val="005E7D8D"/>
    <w:rsid w:val="005F17F4"/>
    <w:rsid w:val="005F2D83"/>
    <w:rsid w:val="005F3A2E"/>
    <w:rsid w:val="005F5A3A"/>
    <w:rsid w:val="006014CC"/>
    <w:rsid w:val="00614D26"/>
    <w:rsid w:val="00615723"/>
    <w:rsid w:val="00621271"/>
    <w:rsid w:val="00634F2F"/>
    <w:rsid w:val="006455CB"/>
    <w:rsid w:val="00645EB2"/>
    <w:rsid w:val="00653F90"/>
    <w:rsid w:val="00656E57"/>
    <w:rsid w:val="006577BC"/>
    <w:rsid w:val="006661B5"/>
    <w:rsid w:val="00673154"/>
    <w:rsid w:val="00680C0A"/>
    <w:rsid w:val="00680F38"/>
    <w:rsid w:val="006834BF"/>
    <w:rsid w:val="00687B2B"/>
    <w:rsid w:val="006900F0"/>
    <w:rsid w:val="006929C0"/>
    <w:rsid w:val="00693743"/>
    <w:rsid w:val="00695530"/>
    <w:rsid w:val="006958DC"/>
    <w:rsid w:val="006A4299"/>
    <w:rsid w:val="006A5028"/>
    <w:rsid w:val="006B2944"/>
    <w:rsid w:val="006C0173"/>
    <w:rsid w:val="006C0592"/>
    <w:rsid w:val="006C226C"/>
    <w:rsid w:val="006C6A08"/>
    <w:rsid w:val="006E31C5"/>
    <w:rsid w:val="006E523A"/>
    <w:rsid w:val="006E5D9B"/>
    <w:rsid w:val="006E6CF4"/>
    <w:rsid w:val="006F7247"/>
    <w:rsid w:val="00704ABF"/>
    <w:rsid w:val="00710E2C"/>
    <w:rsid w:val="00711977"/>
    <w:rsid w:val="00711FC0"/>
    <w:rsid w:val="00714E64"/>
    <w:rsid w:val="00716A5A"/>
    <w:rsid w:val="00716FD3"/>
    <w:rsid w:val="00717B76"/>
    <w:rsid w:val="00725392"/>
    <w:rsid w:val="00726D21"/>
    <w:rsid w:val="0072776F"/>
    <w:rsid w:val="00727ACA"/>
    <w:rsid w:val="00735620"/>
    <w:rsid w:val="00736D0B"/>
    <w:rsid w:val="007420DD"/>
    <w:rsid w:val="00744B26"/>
    <w:rsid w:val="007454BB"/>
    <w:rsid w:val="00747445"/>
    <w:rsid w:val="007479DD"/>
    <w:rsid w:val="007523D1"/>
    <w:rsid w:val="00752AB5"/>
    <w:rsid w:val="00753811"/>
    <w:rsid w:val="007614EE"/>
    <w:rsid w:val="007706F4"/>
    <w:rsid w:val="00772EE2"/>
    <w:rsid w:val="0077540B"/>
    <w:rsid w:val="007904C6"/>
    <w:rsid w:val="007929CC"/>
    <w:rsid w:val="0079422B"/>
    <w:rsid w:val="00794F8D"/>
    <w:rsid w:val="007974FD"/>
    <w:rsid w:val="007B1B27"/>
    <w:rsid w:val="007B357E"/>
    <w:rsid w:val="007B5730"/>
    <w:rsid w:val="007C0400"/>
    <w:rsid w:val="007C1A10"/>
    <w:rsid w:val="007D763E"/>
    <w:rsid w:val="007D7EB7"/>
    <w:rsid w:val="007F3D1C"/>
    <w:rsid w:val="007F5B13"/>
    <w:rsid w:val="00804094"/>
    <w:rsid w:val="00812991"/>
    <w:rsid w:val="00821EEF"/>
    <w:rsid w:val="00823229"/>
    <w:rsid w:val="00823C62"/>
    <w:rsid w:val="00824BF8"/>
    <w:rsid w:val="00830E7E"/>
    <w:rsid w:val="0083716D"/>
    <w:rsid w:val="00840979"/>
    <w:rsid w:val="0084577D"/>
    <w:rsid w:val="00850519"/>
    <w:rsid w:val="008567B0"/>
    <w:rsid w:val="00865412"/>
    <w:rsid w:val="008654AA"/>
    <w:rsid w:val="00866154"/>
    <w:rsid w:val="008744C5"/>
    <w:rsid w:val="00874BA5"/>
    <w:rsid w:val="00881E7F"/>
    <w:rsid w:val="0088248D"/>
    <w:rsid w:val="00893B2A"/>
    <w:rsid w:val="0089642C"/>
    <w:rsid w:val="008A1F69"/>
    <w:rsid w:val="008A398A"/>
    <w:rsid w:val="008A4CA1"/>
    <w:rsid w:val="008A530B"/>
    <w:rsid w:val="008B2BF1"/>
    <w:rsid w:val="008B3D63"/>
    <w:rsid w:val="008B4AA7"/>
    <w:rsid w:val="008B4AE4"/>
    <w:rsid w:val="008B5480"/>
    <w:rsid w:val="008B68E1"/>
    <w:rsid w:val="008B7B4A"/>
    <w:rsid w:val="008C0653"/>
    <w:rsid w:val="008C557D"/>
    <w:rsid w:val="008C65AA"/>
    <w:rsid w:val="008D4867"/>
    <w:rsid w:val="008E417B"/>
    <w:rsid w:val="008E62BC"/>
    <w:rsid w:val="008F0B16"/>
    <w:rsid w:val="008F271C"/>
    <w:rsid w:val="008F6B31"/>
    <w:rsid w:val="00902BB8"/>
    <w:rsid w:val="00903759"/>
    <w:rsid w:val="00905496"/>
    <w:rsid w:val="00911112"/>
    <w:rsid w:val="00911A81"/>
    <w:rsid w:val="00914167"/>
    <w:rsid w:val="009147BF"/>
    <w:rsid w:val="0091680C"/>
    <w:rsid w:val="0092044E"/>
    <w:rsid w:val="009211CA"/>
    <w:rsid w:val="00923D8C"/>
    <w:rsid w:val="00925A68"/>
    <w:rsid w:val="0092753A"/>
    <w:rsid w:val="00927EEE"/>
    <w:rsid w:val="00932770"/>
    <w:rsid w:val="009406C6"/>
    <w:rsid w:val="00944952"/>
    <w:rsid w:val="009511D8"/>
    <w:rsid w:val="009514AC"/>
    <w:rsid w:val="00956122"/>
    <w:rsid w:val="0096109E"/>
    <w:rsid w:val="00961631"/>
    <w:rsid w:val="009713A8"/>
    <w:rsid w:val="00973D67"/>
    <w:rsid w:val="00977EE0"/>
    <w:rsid w:val="00986704"/>
    <w:rsid w:val="00990237"/>
    <w:rsid w:val="009924FD"/>
    <w:rsid w:val="009960A6"/>
    <w:rsid w:val="009C4691"/>
    <w:rsid w:val="009C751E"/>
    <w:rsid w:val="009D03AD"/>
    <w:rsid w:val="009D1B99"/>
    <w:rsid w:val="009D44AE"/>
    <w:rsid w:val="009E4C4E"/>
    <w:rsid w:val="009F3773"/>
    <w:rsid w:val="009F46AF"/>
    <w:rsid w:val="009F63D3"/>
    <w:rsid w:val="009F784F"/>
    <w:rsid w:val="00A05A0B"/>
    <w:rsid w:val="00A10F6F"/>
    <w:rsid w:val="00A1199F"/>
    <w:rsid w:val="00A12044"/>
    <w:rsid w:val="00A133B3"/>
    <w:rsid w:val="00A1567E"/>
    <w:rsid w:val="00A168B8"/>
    <w:rsid w:val="00A1784F"/>
    <w:rsid w:val="00A23FA7"/>
    <w:rsid w:val="00A24062"/>
    <w:rsid w:val="00A25009"/>
    <w:rsid w:val="00A262D7"/>
    <w:rsid w:val="00A269DA"/>
    <w:rsid w:val="00A31259"/>
    <w:rsid w:val="00A4517A"/>
    <w:rsid w:val="00A4710E"/>
    <w:rsid w:val="00A5321D"/>
    <w:rsid w:val="00A55CB9"/>
    <w:rsid w:val="00A66450"/>
    <w:rsid w:val="00A6740D"/>
    <w:rsid w:val="00A67AFF"/>
    <w:rsid w:val="00A7075F"/>
    <w:rsid w:val="00A72E1A"/>
    <w:rsid w:val="00A72E46"/>
    <w:rsid w:val="00A75967"/>
    <w:rsid w:val="00A8544C"/>
    <w:rsid w:val="00A865F8"/>
    <w:rsid w:val="00A91B81"/>
    <w:rsid w:val="00A940CD"/>
    <w:rsid w:val="00A954DF"/>
    <w:rsid w:val="00A977AF"/>
    <w:rsid w:val="00AA298D"/>
    <w:rsid w:val="00AA58D5"/>
    <w:rsid w:val="00AB07EE"/>
    <w:rsid w:val="00AB5914"/>
    <w:rsid w:val="00AB6914"/>
    <w:rsid w:val="00AC2DE6"/>
    <w:rsid w:val="00AD18A0"/>
    <w:rsid w:val="00AD3F79"/>
    <w:rsid w:val="00AD4BC7"/>
    <w:rsid w:val="00AD5368"/>
    <w:rsid w:val="00AD78DE"/>
    <w:rsid w:val="00AE088E"/>
    <w:rsid w:val="00AE300F"/>
    <w:rsid w:val="00AE60F9"/>
    <w:rsid w:val="00AE6BB2"/>
    <w:rsid w:val="00AF4A86"/>
    <w:rsid w:val="00AF79F9"/>
    <w:rsid w:val="00B020D4"/>
    <w:rsid w:val="00B04871"/>
    <w:rsid w:val="00B10508"/>
    <w:rsid w:val="00B25067"/>
    <w:rsid w:val="00B27772"/>
    <w:rsid w:val="00B300F8"/>
    <w:rsid w:val="00B346CA"/>
    <w:rsid w:val="00B35ABE"/>
    <w:rsid w:val="00B36E67"/>
    <w:rsid w:val="00B52F99"/>
    <w:rsid w:val="00B557BF"/>
    <w:rsid w:val="00B609BC"/>
    <w:rsid w:val="00B618D0"/>
    <w:rsid w:val="00B7466C"/>
    <w:rsid w:val="00B75DBB"/>
    <w:rsid w:val="00B877E7"/>
    <w:rsid w:val="00B87FEF"/>
    <w:rsid w:val="00B90523"/>
    <w:rsid w:val="00B925D8"/>
    <w:rsid w:val="00B93D7B"/>
    <w:rsid w:val="00B9757D"/>
    <w:rsid w:val="00BA29D3"/>
    <w:rsid w:val="00BA6D25"/>
    <w:rsid w:val="00BA783B"/>
    <w:rsid w:val="00BB1A02"/>
    <w:rsid w:val="00BB5803"/>
    <w:rsid w:val="00BC326F"/>
    <w:rsid w:val="00BC4B3B"/>
    <w:rsid w:val="00BD177A"/>
    <w:rsid w:val="00BD32E1"/>
    <w:rsid w:val="00BD78CB"/>
    <w:rsid w:val="00BD7E24"/>
    <w:rsid w:val="00BE3559"/>
    <w:rsid w:val="00BE73B7"/>
    <w:rsid w:val="00BE74DE"/>
    <w:rsid w:val="00BF296F"/>
    <w:rsid w:val="00C01574"/>
    <w:rsid w:val="00C02D07"/>
    <w:rsid w:val="00C03244"/>
    <w:rsid w:val="00C04B44"/>
    <w:rsid w:val="00C16162"/>
    <w:rsid w:val="00C16858"/>
    <w:rsid w:val="00C17410"/>
    <w:rsid w:val="00C21DE0"/>
    <w:rsid w:val="00C26E41"/>
    <w:rsid w:val="00C35A8D"/>
    <w:rsid w:val="00C35E76"/>
    <w:rsid w:val="00C36D91"/>
    <w:rsid w:val="00C37BF1"/>
    <w:rsid w:val="00C41DBC"/>
    <w:rsid w:val="00C4719D"/>
    <w:rsid w:val="00C53B26"/>
    <w:rsid w:val="00C6715D"/>
    <w:rsid w:val="00C70A6D"/>
    <w:rsid w:val="00C71E5F"/>
    <w:rsid w:val="00C727E7"/>
    <w:rsid w:val="00C740B9"/>
    <w:rsid w:val="00C74A87"/>
    <w:rsid w:val="00C83250"/>
    <w:rsid w:val="00C856B4"/>
    <w:rsid w:val="00C871A1"/>
    <w:rsid w:val="00C978F5"/>
    <w:rsid w:val="00CA1408"/>
    <w:rsid w:val="00CB2999"/>
    <w:rsid w:val="00CC56D4"/>
    <w:rsid w:val="00CC5F76"/>
    <w:rsid w:val="00CD2787"/>
    <w:rsid w:val="00CD2BC8"/>
    <w:rsid w:val="00CD347F"/>
    <w:rsid w:val="00CD3C86"/>
    <w:rsid w:val="00CD43ED"/>
    <w:rsid w:val="00CD7434"/>
    <w:rsid w:val="00CE141B"/>
    <w:rsid w:val="00CE649C"/>
    <w:rsid w:val="00CF33AE"/>
    <w:rsid w:val="00CF3D92"/>
    <w:rsid w:val="00D06EB3"/>
    <w:rsid w:val="00D1328C"/>
    <w:rsid w:val="00D230ED"/>
    <w:rsid w:val="00D27082"/>
    <w:rsid w:val="00D34FBB"/>
    <w:rsid w:val="00D36EEE"/>
    <w:rsid w:val="00D434BD"/>
    <w:rsid w:val="00D50424"/>
    <w:rsid w:val="00D52324"/>
    <w:rsid w:val="00D5509E"/>
    <w:rsid w:val="00D6702A"/>
    <w:rsid w:val="00D675E5"/>
    <w:rsid w:val="00D72D8B"/>
    <w:rsid w:val="00D75E4D"/>
    <w:rsid w:val="00D8235F"/>
    <w:rsid w:val="00D8491D"/>
    <w:rsid w:val="00D873D9"/>
    <w:rsid w:val="00D911FE"/>
    <w:rsid w:val="00D91A3F"/>
    <w:rsid w:val="00D95FDB"/>
    <w:rsid w:val="00D96C69"/>
    <w:rsid w:val="00DA3B7E"/>
    <w:rsid w:val="00DA699E"/>
    <w:rsid w:val="00DB19A4"/>
    <w:rsid w:val="00DB680E"/>
    <w:rsid w:val="00DB750D"/>
    <w:rsid w:val="00DB7810"/>
    <w:rsid w:val="00DC0FBD"/>
    <w:rsid w:val="00DC11E9"/>
    <w:rsid w:val="00DC139C"/>
    <w:rsid w:val="00DC6390"/>
    <w:rsid w:val="00DC65C6"/>
    <w:rsid w:val="00DC6B56"/>
    <w:rsid w:val="00DD0E24"/>
    <w:rsid w:val="00DD5BC2"/>
    <w:rsid w:val="00DD7DFF"/>
    <w:rsid w:val="00DE14D5"/>
    <w:rsid w:val="00DE5BAD"/>
    <w:rsid w:val="00DE76D8"/>
    <w:rsid w:val="00DF2C69"/>
    <w:rsid w:val="00DF5EBF"/>
    <w:rsid w:val="00DF6833"/>
    <w:rsid w:val="00DF7097"/>
    <w:rsid w:val="00E017B9"/>
    <w:rsid w:val="00E02244"/>
    <w:rsid w:val="00E05763"/>
    <w:rsid w:val="00E13588"/>
    <w:rsid w:val="00E179BF"/>
    <w:rsid w:val="00E20532"/>
    <w:rsid w:val="00E20DBD"/>
    <w:rsid w:val="00E218DD"/>
    <w:rsid w:val="00E22834"/>
    <w:rsid w:val="00E24CD3"/>
    <w:rsid w:val="00E27E0B"/>
    <w:rsid w:val="00E40841"/>
    <w:rsid w:val="00E431C9"/>
    <w:rsid w:val="00E50F61"/>
    <w:rsid w:val="00E53D72"/>
    <w:rsid w:val="00E5639D"/>
    <w:rsid w:val="00E618A9"/>
    <w:rsid w:val="00E61DAE"/>
    <w:rsid w:val="00E66665"/>
    <w:rsid w:val="00E75173"/>
    <w:rsid w:val="00E80555"/>
    <w:rsid w:val="00E823C0"/>
    <w:rsid w:val="00E83A18"/>
    <w:rsid w:val="00E92CCE"/>
    <w:rsid w:val="00E93EE0"/>
    <w:rsid w:val="00E94678"/>
    <w:rsid w:val="00E952FE"/>
    <w:rsid w:val="00EA032A"/>
    <w:rsid w:val="00EA66F3"/>
    <w:rsid w:val="00EA6CDD"/>
    <w:rsid w:val="00EB0AA7"/>
    <w:rsid w:val="00EC2CE6"/>
    <w:rsid w:val="00EC660A"/>
    <w:rsid w:val="00ED07FD"/>
    <w:rsid w:val="00ED6107"/>
    <w:rsid w:val="00EE09EE"/>
    <w:rsid w:val="00EF6D52"/>
    <w:rsid w:val="00F004E3"/>
    <w:rsid w:val="00F0791B"/>
    <w:rsid w:val="00F07E4F"/>
    <w:rsid w:val="00F11DA5"/>
    <w:rsid w:val="00F11FE0"/>
    <w:rsid w:val="00F159F8"/>
    <w:rsid w:val="00F16ED0"/>
    <w:rsid w:val="00F21DB5"/>
    <w:rsid w:val="00F25D07"/>
    <w:rsid w:val="00F315C8"/>
    <w:rsid w:val="00F3188D"/>
    <w:rsid w:val="00F33D5F"/>
    <w:rsid w:val="00F352A0"/>
    <w:rsid w:val="00F41E85"/>
    <w:rsid w:val="00F4783C"/>
    <w:rsid w:val="00F53CC6"/>
    <w:rsid w:val="00F5401B"/>
    <w:rsid w:val="00F547B4"/>
    <w:rsid w:val="00F5584C"/>
    <w:rsid w:val="00F6067D"/>
    <w:rsid w:val="00F63296"/>
    <w:rsid w:val="00F6680F"/>
    <w:rsid w:val="00F676D5"/>
    <w:rsid w:val="00F72EE1"/>
    <w:rsid w:val="00F73E33"/>
    <w:rsid w:val="00F90A40"/>
    <w:rsid w:val="00FA0481"/>
    <w:rsid w:val="00FA087E"/>
    <w:rsid w:val="00FA2A2B"/>
    <w:rsid w:val="00FA3D4D"/>
    <w:rsid w:val="00FB4295"/>
    <w:rsid w:val="00FB7CF2"/>
    <w:rsid w:val="00FC482A"/>
    <w:rsid w:val="00FC7155"/>
    <w:rsid w:val="00FC7535"/>
    <w:rsid w:val="00FC76A4"/>
    <w:rsid w:val="00FD000B"/>
    <w:rsid w:val="00FD254D"/>
    <w:rsid w:val="00FD444A"/>
    <w:rsid w:val="00FD49A9"/>
    <w:rsid w:val="00FD5C41"/>
    <w:rsid w:val="00FD74ED"/>
    <w:rsid w:val="00FE004F"/>
    <w:rsid w:val="00FE6047"/>
    <w:rsid w:val="00FE6A06"/>
    <w:rsid w:val="00FF304A"/>
    <w:rsid w:val="00FF7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E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E41"/>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26E41"/>
    <w:pPr>
      <w:keepNext/>
      <w:jc w:val="center"/>
      <w:outlineLvl w:val="0"/>
    </w:pPr>
    <w:rPr>
      <w:rFonts w:ascii="Arial Armenian" w:hAnsi="Arial Armenian"/>
      <w:sz w:val="28"/>
      <w:szCs w:val="20"/>
      <w:lang w:eastAsia="ru-RU"/>
    </w:rPr>
  </w:style>
  <w:style w:type="paragraph" w:styleId="2">
    <w:name w:val="heading 2"/>
    <w:basedOn w:val="a"/>
    <w:next w:val="a"/>
    <w:link w:val="20"/>
    <w:qFormat/>
    <w:rsid w:val="00C26E4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C26E4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26E41"/>
    <w:pPr>
      <w:keepNext/>
      <w:outlineLvl w:val="3"/>
    </w:pPr>
    <w:rPr>
      <w:rFonts w:ascii="Arial LatArm" w:hAnsi="Arial LatArm"/>
      <w:i/>
      <w:sz w:val="18"/>
      <w:szCs w:val="20"/>
    </w:rPr>
  </w:style>
  <w:style w:type="paragraph" w:styleId="5">
    <w:name w:val="heading 5"/>
    <w:basedOn w:val="a"/>
    <w:next w:val="a"/>
    <w:link w:val="50"/>
    <w:qFormat/>
    <w:rsid w:val="00C26E41"/>
    <w:pPr>
      <w:keepNext/>
      <w:jc w:val="center"/>
      <w:outlineLvl w:val="4"/>
    </w:pPr>
    <w:rPr>
      <w:rFonts w:ascii="Arial LatArm" w:hAnsi="Arial LatArm"/>
      <w:b/>
      <w:sz w:val="26"/>
      <w:szCs w:val="20"/>
      <w:lang w:eastAsia="ru-RU"/>
    </w:rPr>
  </w:style>
  <w:style w:type="paragraph" w:styleId="6">
    <w:name w:val="heading 6"/>
    <w:basedOn w:val="a"/>
    <w:next w:val="a"/>
    <w:link w:val="60"/>
    <w:qFormat/>
    <w:rsid w:val="00C26E4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26E4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C26E41"/>
    <w:pPr>
      <w:keepNext/>
      <w:outlineLvl w:val="7"/>
    </w:pPr>
    <w:rPr>
      <w:rFonts w:ascii="Times Armenian" w:hAnsi="Times Armenian"/>
      <w:i/>
      <w:sz w:val="20"/>
      <w:szCs w:val="20"/>
      <w:lang w:val="nl-NL"/>
    </w:rPr>
  </w:style>
  <w:style w:type="paragraph" w:styleId="9">
    <w:name w:val="heading 9"/>
    <w:basedOn w:val="a"/>
    <w:next w:val="a"/>
    <w:link w:val="90"/>
    <w:qFormat/>
    <w:rsid w:val="00C26E4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E41"/>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26E41"/>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C26E41"/>
    <w:rPr>
      <w:rFonts w:ascii="Arial LatArm" w:eastAsia="Times New Roman" w:hAnsi="Arial LatArm" w:cs="Times New Roman"/>
      <w:i/>
      <w:sz w:val="20"/>
      <w:szCs w:val="20"/>
      <w:lang w:val="en-AU"/>
    </w:rPr>
  </w:style>
  <w:style w:type="character" w:customStyle="1" w:styleId="40">
    <w:name w:val="Заголовок 4 Знак"/>
    <w:basedOn w:val="a0"/>
    <w:link w:val="4"/>
    <w:rsid w:val="00C26E41"/>
    <w:rPr>
      <w:rFonts w:ascii="Arial LatArm" w:eastAsia="Times New Roman" w:hAnsi="Arial LatArm" w:cs="Times New Roman"/>
      <w:i/>
      <w:sz w:val="18"/>
      <w:szCs w:val="20"/>
    </w:rPr>
  </w:style>
  <w:style w:type="character" w:customStyle="1" w:styleId="50">
    <w:name w:val="Заголовок 5 Знак"/>
    <w:basedOn w:val="a0"/>
    <w:link w:val="5"/>
    <w:rsid w:val="00C26E41"/>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26E41"/>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26E4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C26E41"/>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C26E4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26E4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26E41"/>
    <w:rPr>
      <w:rFonts w:ascii="Arial LatArm" w:eastAsia="Times New Roman" w:hAnsi="Arial LatArm" w:cs="Times New Roman"/>
      <w:i/>
      <w:sz w:val="20"/>
      <w:szCs w:val="20"/>
      <w:lang w:val="en-AU"/>
    </w:rPr>
  </w:style>
  <w:style w:type="paragraph" w:styleId="a5">
    <w:name w:val="footer"/>
    <w:basedOn w:val="a"/>
    <w:link w:val="a6"/>
    <w:rsid w:val="00C26E41"/>
    <w:pPr>
      <w:tabs>
        <w:tab w:val="center" w:pos="4320"/>
        <w:tab w:val="right" w:pos="8640"/>
      </w:tabs>
    </w:pPr>
    <w:rPr>
      <w:sz w:val="20"/>
      <w:szCs w:val="20"/>
    </w:rPr>
  </w:style>
  <w:style w:type="character" w:customStyle="1" w:styleId="a6">
    <w:name w:val="Нижний колонтитул Знак"/>
    <w:basedOn w:val="a0"/>
    <w:link w:val="a5"/>
    <w:rsid w:val="00C26E41"/>
    <w:rPr>
      <w:rFonts w:ascii="Times New Roman" w:eastAsia="Times New Roman" w:hAnsi="Times New Roman" w:cs="Times New Roman"/>
      <w:sz w:val="20"/>
      <w:szCs w:val="20"/>
    </w:rPr>
  </w:style>
  <w:style w:type="paragraph" w:styleId="31">
    <w:name w:val="Body Text Indent 3"/>
    <w:basedOn w:val="a"/>
    <w:link w:val="32"/>
    <w:rsid w:val="00C26E4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26E41"/>
    <w:rPr>
      <w:rFonts w:ascii="Times Armenian" w:eastAsia="Times New Roman" w:hAnsi="Times Armenian" w:cs="Times New Roman"/>
      <w:sz w:val="20"/>
      <w:szCs w:val="20"/>
    </w:rPr>
  </w:style>
  <w:style w:type="paragraph" w:styleId="21">
    <w:name w:val="Body Text 2"/>
    <w:basedOn w:val="a"/>
    <w:link w:val="22"/>
    <w:rsid w:val="00C26E4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26E41"/>
    <w:rPr>
      <w:rFonts w:ascii="Arial LatArm" w:eastAsia="Times New Roman" w:hAnsi="Arial LatArm" w:cs="Times New Roman"/>
      <w:sz w:val="20"/>
      <w:szCs w:val="20"/>
    </w:rPr>
  </w:style>
  <w:style w:type="paragraph" w:styleId="23">
    <w:name w:val="Body Text Indent 2"/>
    <w:basedOn w:val="a"/>
    <w:link w:val="24"/>
    <w:rsid w:val="00C26E4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26E41"/>
    <w:rPr>
      <w:rFonts w:ascii="Baltica" w:eastAsia="Times New Roman" w:hAnsi="Baltica" w:cs="Times New Roman"/>
      <w:sz w:val="20"/>
      <w:szCs w:val="20"/>
      <w:lang w:val="af-ZA"/>
    </w:rPr>
  </w:style>
  <w:style w:type="paragraph" w:customStyle="1" w:styleId="Char">
    <w:name w:val="Char"/>
    <w:basedOn w:val="a"/>
    <w:semiHidden/>
    <w:rsid w:val="00C26E41"/>
    <w:pPr>
      <w:spacing w:after="160" w:line="360" w:lineRule="auto"/>
      <w:ind w:firstLine="709"/>
      <w:jc w:val="both"/>
    </w:pPr>
    <w:rPr>
      <w:rFonts w:ascii="Arial AMU" w:hAnsi="Arial AMU" w:cs="Arial"/>
      <w:sz w:val="22"/>
      <w:szCs w:val="20"/>
    </w:rPr>
  </w:style>
  <w:style w:type="paragraph" w:customStyle="1" w:styleId="Default">
    <w:name w:val="Default"/>
    <w:rsid w:val="00C26E41"/>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C26E41"/>
    <w:rPr>
      <w:rFonts w:ascii="Tahoma" w:hAnsi="Tahoma"/>
      <w:sz w:val="16"/>
      <w:szCs w:val="16"/>
    </w:rPr>
  </w:style>
  <w:style w:type="character" w:customStyle="1" w:styleId="a8">
    <w:name w:val="Текст выноски Знак"/>
    <w:basedOn w:val="a0"/>
    <w:link w:val="a7"/>
    <w:rsid w:val="00C26E41"/>
    <w:rPr>
      <w:rFonts w:ascii="Tahoma" w:eastAsia="Times New Roman" w:hAnsi="Tahoma" w:cs="Times New Roman"/>
      <w:sz w:val="16"/>
      <w:szCs w:val="16"/>
    </w:rPr>
  </w:style>
  <w:style w:type="character" w:styleId="a9">
    <w:name w:val="Hyperlink"/>
    <w:rsid w:val="00C26E41"/>
    <w:rPr>
      <w:color w:val="0000FF"/>
      <w:u w:val="single"/>
    </w:rPr>
  </w:style>
  <w:style w:type="character" w:customStyle="1" w:styleId="CharChar1">
    <w:name w:val="Char Char1"/>
    <w:locked/>
    <w:rsid w:val="00C26E41"/>
    <w:rPr>
      <w:rFonts w:ascii="Arial LatArm" w:hAnsi="Arial LatArm"/>
      <w:i/>
      <w:lang w:val="en-AU" w:eastAsia="en-US" w:bidi="ar-SA"/>
    </w:rPr>
  </w:style>
  <w:style w:type="paragraph" w:styleId="aa">
    <w:name w:val="Body Text"/>
    <w:basedOn w:val="a"/>
    <w:link w:val="ab"/>
    <w:rsid w:val="00C26E41"/>
    <w:pPr>
      <w:spacing w:after="120"/>
    </w:pPr>
  </w:style>
  <w:style w:type="character" w:customStyle="1" w:styleId="ab">
    <w:name w:val="Основной текст Знак"/>
    <w:basedOn w:val="a0"/>
    <w:link w:val="aa"/>
    <w:rsid w:val="00C26E41"/>
    <w:rPr>
      <w:rFonts w:ascii="Times New Roman" w:eastAsia="Times New Roman" w:hAnsi="Times New Roman" w:cs="Times New Roman"/>
      <w:sz w:val="24"/>
      <w:szCs w:val="24"/>
    </w:rPr>
  </w:style>
  <w:style w:type="paragraph" w:styleId="11">
    <w:name w:val="index 1"/>
    <w:basedOn w:val="a"/>
    <w:next w:val="a"/>
    <w:autoRedefine/>
    <w:semiHidden/>
    <w:rsid w:val="00C26E41"/>
    <w:pPr>
      <w:ind w:left="240" w:hanging="240"/>
    </w:pPr>
  </w:style>
  <w:style w:type="paragraph" w:styleId="ac">
    <w:name w:val="index heading"/>
    <w:basedOn w:val="a"/>
    <w:next w:val="11"/>
    <w:semiHidden/>
    <w:rsid w:val="00C26E41"/>
    <w:rPr>
      <w:sz w:val="20"/>
      <w:szCs w:val="20"/>
      <w:lang w:val="en-AU" w:eastAsia="ru-RU"/>
    </w:rPr>
  </w:style>
  <w:style w:type="paragraph" w:styleId="ad">
    <w:name w:val="header"/>
    <w:basedOn w:val="a"/>
    <w:link w:val="ae"/>
    <w:rsid w:val="00C26E4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C26E41"/>
    <w:rPr>
      <w:rFonts w:ascii="Times New Roman" w:eastAsia="Times New Roman" w:hAnsi="Times New Roman" w:cs="Times New Roman"/>
      <w:sz w:val="20"/>
      <w:szCs w:val="20"/>
      <w:lang w:val="en-AU" w:eastAsia="ru-RU"/>
    </w:rPr>
  </w:style>
  <w:style w:type="paragraph" w:styleId="33">
    <w:name w:val="Body Text 3"/>
    <w:basedOn w:val="a"/>
    <w:link w:val="34"/>
    <w:rsid w:val="00C26E41"/>
    <w:pPr>
      <w:jc w:val="both"/>
    </w:pPr>
    <w:rPr>
      <w:rFonts w:ascii="Arial LatArm" w:hAnsi="Arial LatArm"/>
      <w:sz w:val="20"/>
      <w:szCs w:val="20"/>
      <w:lang w:eastAsia="ru-RU"/>
    </w:rPr>
  </w:style>
  <w:style w:type="character" w:customStyle="1" w:styleId="34">
    <w:name w:val="Основной текст 3 Знак"/>
    <w:basedOn w:val="a0"/>
    <w:link w:val="33"/>
    <w:rsid w:val="00C26E41"/>
    <w:rPr>
      <w:rFonts w:ascii="Arial LatArm" w:eastAsia="Times New Roman" w:hAnsi="Arial LatArm" w:cs="Times New Roman"/>
      <w:sz w:val="20"/>
      <w:szCs w:val="20"/>
      <w:lang w:eastAsia="ru-RU"/>
    </w:rPr>
  </w:style>
  <w:style w:type="paragraph" w:styleId="af">
    <w:name w:val="Title"/>
    <w:basedOn w:val="a"/>
    <w:link w:val="af0"/>
    <w:uiPriority w:val="10"/>
    <w:qFormat/>
    <w:rsid w:val="00C26E41"/>
    <w:pPr>
      <w:jc w:val="center"/>
    </w:pPr>
    <w:rPr>
      <w:rFonts w:ascii="Arial Armenian" w:hAnsi="Arial Armenian"/>
      <w:szCs w:val="20"/>
    </w:rPr>
  </w:style>
  <w:style w:type="character" w:customStyle="1" w:styleId="af0">
    <w:name w:val="Название Знак"/>
    <w:basedOn w:val="a0"/>
    <w:link w:val="af"/>
    <w:uiPriority w:val="10"/>
    <w:rsid w:val="00C26E41"/>
    <w:rPr>
      <w:rFonts w:ascii="Arial Armenian" w:eastAsia="Times New Roman" w:hAnsi="Arial Armenian" w:cs="Times New Roman"/>
      <w:sz w:val="24"/>
      <w:szCs w:val="20"/>
    </w:rPr>
  </w:style>
  <w:style w:type="character" w:styleId="af1">
    <w:name w:val="page number"/>
    <w:basedOn w:val="a0"/>
    <w:rsid w:val="00C26E41"/>
  </w:style>
  <w:style w:type="paragraph" w:styleId="af2">
    <w:name w:val="footnote text"/>
    <w:basedOn w:val="a"/>
    <w:link w:val="af3"/>
    <w:uiPriority w:val="99"/>
    <w:semiHidden/>
    <w:rsid w:val="00C26E41"/>
    <w:rPr>
      <w:rFonts w:ascii="Times Armenian" w:hAnsi="Times Armenian"/>
      <w:sz w:val="20"/>
      <w:szCs w:val="20"/>
      <w:lang w:eastAsia="ru-RU"/>
    </w:rPr>
  </w:style>
  <w:style w:type="character" w:customStyle="1" w:styleId="af3">
    <w:name w:val="Текст сноски Знак"/>
    <w:basedOn w:val="a0"/>
    <w:link w:val="af2"/>
    <w:uiPriority w:val="99"/>
    <w:semiHidden/>
    <w:rsid w:val="00C26E4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C26E41"/>
    <w:pPr>
      <w:spacing w:after="160" w:line="240" w:lineRule="exact"/>
    </w:pPr>
    <w:rPr>
      <w:rFonts w:ascii="Arial" w:hAnsi="Arial" w:cs="Arial"/>
      <w:sz w:val="20"/>
      <w:szCs w:val="20"/>
    </w:rPr>
  </w:style>
  <w:style w:type="paragraph" w:customStyle="1" w:styleId="norm">
    <w:name w:val="norm"/>
    <w:basedOn w:val="a"/>
    <w:rsid w:val="00C26E4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26E41"/>
    <w:rPr>
      <w:rFonts w:ascii="Arial Armenian" w:hAnsi="Arial Armenian"/>
      <w:sz w:val="22"/>
      <w:lang w:val="en-US" w:eastAsia="ru-RU" w:bidi="ar-SA"/>
    </w:rPr>
  </w:style>
  <w:style w:type="character" w:customStyle="1" w:styleId="CharCharChar">
    <w:name w:val="Char Char Char"/>
    <w:rsid w:val="00C26E41"/>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C26E41"/>
    <w:pPr>
      <w:spacing w:before="100" w:beforeAutospacing="1" w:after="100" w:afterAutospacing="1"/>
    </w:pPr>
  </w:style>
  <w:style w:type="character" w:styleId="af5">
    <w:name w:val="Strong"/>
    <w:uiPriority w:val="22"/>
    <w:qFormat/>
    <w:rsid w:val="00C26E41"/>
    <w:rPr>
      <w:b/>
      <w:bCs/>
    </w:rPr>
  </w:style>
  <w:style w:type="character" w:styleId="af6">
    <w:name w:val="footnote reference"/>
    <w:uiPriority w:val="99"/>
    <w:semiHidden/>
    <w:rsid w:val="00C26E41"/>
    <w:rPr>
      <w:vertAlign w:val="superscript"/>
    </w:rPr>
  </w:style>
  <w:style w:type="character" w:customStyle="1" w:styleId="CharChar22">
    <w:name w:val="Char Char22"/>
    <w:rsid w:val="00C26E41"/>
    <w:rPr>
      <w:rFonts w:ascii="Arial Armenian" w:hAnsi="Arial Armenian"/>
      <w:sz w:val="28"/>
      <w:lang w:val="en-US"/>
    </w:rPr>
  </w:style>
  <w:style w:type="character" w:customStyle="1" w:styleId="CharChar20">
    <w:name w:val="Char Char20"/>
    <w:rsid w:val="00C26E41"/>
    <w:rPr>
      <w:rFonts w:ascii="Times LatArm" w:hAnsi="Times LatArm"/>
      <w:b/>
      <w:sz w:val="28"/>
      <w:lang w:val="en-US"/>
    </w:rPr>
  </w:style>
  <w:style w:type="character" w:customStyle="1" w:styleId="CharChar16">
    <w:name w:val="Char Char16"/>
    <w:rsid w:val="00C26E41"/>
    <w:rPr>
      <w:rFonts w:ascii="Times Armenian" w:hAnsi="Times Armenian"/>
      <w:b/>
      <w:lang w:val="hy-AM"/>
    </w:rPr>
  </w:style>
  <w:style w:type="character" w:customStyle="1" w:styleId="CharChar15">
    <w:name w:val="Char Char15"/>
    <w:rsid w:val="00C26E41"/>
    <w:rPr>
      <w:rFonts w:ascii="Times Armenian" w:hAnsi="Times Armenian"/>
      <w:i/>
      <w:lang w:val="nl-NL"/>
    </w:rPr>
  </w:style>
  <w:style w:type="character" w:customStyle="1" w:styleId="CharChar13">
    <w:name w:val="Char Char13"/>
    <w:rsid w:val="00C26E41"/>
    <w:rPr>
      <w:rFonts w:ascii="Arial Armenian" w:hAnsi="Arial Armenian"/>
      <w:lang w:val="en-US"/>
    </w:rPr>
  </w:style>
  <w:style w:type="character" w:styleId="af7">
    <w:name w:val="annotation reference"/>
    <w:semiHidden/>
    <w:rsid w:val="00C26E41"/>
    <w:rPr>
      <w:sz w:val="16"/>
      <w:szCs w:val="16"/>
    </w:rPr>
  </w:style>
  <w:style w:type="paragraph" w:styleId="af8">
    <w:name w:val="annotation text"/>
    <w:basedOn w:val="a"/>
    <w:link w:val="af9"/>
    <w:rsid w:val="00C26E41"/>
    <w:rPr>
      <w:rFonts w:ascii="Times Armenian" w:hAnsi="Times Armenian"/>
      <w:sz w:val="20"/>
      <w:szCs w:val="20"/>
      <w:lang w:eastAsia="ru-RU"/>
    </w:rPr>
  </w:style>
  <w:style w:type="character" w:customStyle="1" w:styleId="af9">
    <w:name w:val="Текст примечания Знак"/>
    <w:basedOn w:val="a0"/>
    <w:link w:val="af8"/>
    <w:rsid w:val="00C26E41"/>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C26E41"/>
    <w:rPr>
      <w:b/>
      <w:bCs/>
    </w:rPr>
  </w:style>
  <w:style w:type="character" w:customStyle="1" w:styleId="afb">
    <w:name w:val="Тема примечания Знак"/>
    <w:basedOn w:val="af9"/>
    <w:link w:val="afa"/>
    <w:semiHidden/>
    <w:rsid w:val="00C26E41"/>
    <w:rPr>
      <w:rFonts w:ascii="Times Armenian" w:eastAsia="Times New Roman" w:hAnsi="Times Armenian" w:cs="Times New Roman"/>
      <w:b/>
      <w:bCs/>
      <w:sz w:val="20"/>
      <w:szCs w:val="20"/>
      <w:lang w:eastAsia="ru-RU"/>
    </w:rPr>
  </w:style>
  <w:style w:type="paragraph" w:styleId="afc">
    <w:name w:val="endnote text"/>
    <w:basedOn w:val="a"/>
    <w:link w:val="afd"/>
    <w:semiHidden/>
    <w:rsid w:val="00C26E41"/>
    <w:rPr>
      <w:rFonts w:ascii="Times Armenian" w:hAnsi="Times Armenian"/>
      <w:sz w:val="20"/>
      <w:szCs w:val="20"/>
      <w:lang w:eastAsia="ru-RU"/>
    </w:rPr>
  </w:style>
  <w:style w:type="character" w:customStyle="1" w:styleId="afd">
    <w:name w:val="Текст концевой сноски Знак"/>
    <w:basedOn w:val="a0"/>
    <w:link w:val="afc"/>
    <w:semiHidden/>
    <w:rsid w:val="00C26E41"/>
    <w:rPr>
      <w:rFonts w:ascii="Times Armenian" w:eastAsia="Times New Roman" w:hAnsi="Times Armenian" w:cs="Times New Roman"/>
      <w:sz w:val="20"/>
      <w:szCs w:val="20"/>
      <w:lang w:eastAsia="ru-RU"/>
    </w:rPr>
  </w:style>
  <w:style w:type="character" w:styleId="afe">
    <w:name w:val="endnote reference"/>
    <w:semiHidden/>
    <w:rsid w:val="00C26E41"/>
    <w:rPr>
      <w:vertAlign w:val="superscript"/>
    </w:rPr>
  </w:style>
  <w:style w:type="paragraph" w:styleId="aff">
    <w:name w:val="Document Map"/>
    <w:basedOn w:val="a"/>
    <w:link w:val="aff0"/>
    <w:semiHidden/>
    <w:rsid w:val="00C26E4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C26E41"/>
    <w:rPr>
      <w:rFonts w:ascii="Tahoma" w:eastAsia="Times New Roman" w:hAnsi="Tahoma" w:cs="Tahoma"/>
      <w:sz w:val="20"/>
      <w:szCs w:val="20"/>
      <w:shd w:val="clear" w:color="auto" w:fill="000080"/>
      <w:lang w:eastAsia="ru-RU"/>
    </w:rPr>
  </w:style>
  <w:style w:type="paragraph" w:styleId="aff1">
    <w:name w:val="Revision"/>
    <w:hidden/>
    <w:semiHidden/>
    <w:rsid w:val="00C26E41"/>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59"/>
    <w:rsid w:val="00C26E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26E41"/>
    <w:pPr>
      <w:spacing w:after="160" w:line="240" w:lineRule="exact"/>
    </w:pPr>
    <w:rPr>
      <w:rFonts w:ascii="Verdana" w:hAnsi="Verdana"/>
      <w:sz w:val="20"/>
      <w:szCs w:val="20"/>
    </w:rPr>
  </w:style>
  <w:style w:type="paragraph" w:customStyle="1" w:styleId="Style2">
    <w:name w:val="Style2"/>
    <w:basedOn w:val="a"/>
    <w:rsid w:val="00C26E41"/>
    <w:pPr>
      <w:jc w:val="center"/>
    </w:pPr>
    <w:rPr>
      <w:rFonts w:ascii="Arial Armenian" w:hAnsi="Arial Armenian"/>
      <w:w w:val="90"/>
      <w:sz w:val="22"/>
      <w:szCs w:val="20"/>
      <w:lang w:eastAsia="ru-RU"/>
    </w:rPr>
  </w:style>
  <w:style w:type="character" w:customStyle="1" w:styleId="CharChar23">
    <w:name w:val="Char Char23"/>
    <w:rsid w:val="00C26E41"/>
    <w:rPr>
      <w:rFonts w:ascii="Arial Armenian" w:hAnsi="Arial Armenian"/>
      <w:sz w:val="28"/>
      <w:lang w:val="en-US" w:eastAsia="ru-RU" w:bidi="ar-SA"/>
    </w:rPr>
  </w:style>
  <w:style w:type="character" w:customStyle="1" w:styleId="CharChar21">
    <w:name w:val="Char Char21"/>
    <w:rsid w:val="00C26E41"/>
    <w:rPr>
      <w:rFonts w:ascii="Arial LatArm" w:hAnsi="Arial LatArm"/>
      <w:b/>
      <w:color w:val="0000FF"/>
      <w:lang w:val="en-US" w:eastAsia="ru-RU" w:bidi="ar-SA"/>
    </w:rPr>
  </w:style>
  <w:style w:type="paragraph" w:styleId="aff3">
    <w:name w:val="List Paragraph"/>
    <w:basedOn w:val="a"/>
    <w:link w:val="aff4"/>
    <w:uiPriority w:val="34"/>
    <w:qFormat/>
    <w:rsid w:val="00C26E41"/>
    <w:pPr>
      <w:ind w:left="720"/>
    </w:pPr>
    <w:rPr>
      <w:rFonts w:ascii="Times Armenian" w:hAnsi="Times Armenian"/>
      <w:lang w:eastAsia="ru-RU"/>
    </w:rPr>
  </w:style>
  <w:style w:type="character" w:customStyle="1" w:styleId="aff4">
    <w:name w:val="Абзац списка Знак"/>
    <w:link w:val="aff3"/>
    <w:uiPriority w:val="34"/>
    <w:locked/>
    <w:rsid w:val="00C26E41"/>
    <w:rPr>
      <w:rFonts w:ascii="Times Armenian" w:eastAsia="Times New Roman" w:hAnsi="Times Armenian" w:cs="Times New Roman"/>
      <w:sz w:val="24"/>
      <w:szCs w:val="24"/>
      <w:lang w:eastAsia="ru-RU"/>
    </w:rPr>
  </w:style>
  <w:style w:type="character" w:customStyle="1" w:styleId="CharChar25">
    <w:name w:val="Char Char25"/>
    <w:rsid w:val="00C26E41"/>
    <w:rPr>
      <w:rFonts w:ascii="Arial Armenian" w:hAnsi="Arial Armenian"/>
      <w:sz w:val="28"/>
      <w:lang w:val="en-US" w:eastAsia="ru-RU" w:bidi="ar-SA"/>
    </w:rPr>
  </w:style>
  <w:style w:type="character" w:customStyle="1" w:styleId="CharChar24">
    <w:name w:val="Char Char24"/>
    <w:rsid w:val="00C26E41"/>
    <w:rPr>
      <w:rFonts w:ascii="Arial LatArm" w:hAnsi="Arial LatArm"/>
      <w:b/>
      <w:color w:val="0000FF"/>
      <w:lang w:val="en-US" w:eastAsia="ru-RU" w:bidi="ar-SA"/>
    </w:rPr>
  </w:style>
  <w:style w:type="paragraph" w:styleId="aff5">
    <w:name w:val="Block Text"/>
    <w:basedOn w:val="a"/>
    <w:rsid w:val="00C26E4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26E41"/>
    <w:pPr>
      <w:autoSpaceDE w:val="0"/>
      <w:autoSpaceDN w:val="0"/>
      <w:adjustRightInd w:val="0"/>
    </w:pPr>
    <w:rPr>
      <w:rFonts w:ascii="Times Armenian" w:hAnsi="Times Armenian"/>
      <w:lang w:val="ru-RU" w:eastAsia="ru-RU"/>
    </w:rPr>
  </w:style>
  <w:style w:type="paragraph" w:customStyle="1" w:styleId="Normal2">
    <w:name w:val="Normal+2"/>
    <w:basedOn w:val="a"/>
    <w:next w:val="a"/>
    <w:rsid w:val="00C26E4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26E41"/>
    <w:pPr>
      <w:widowControl w:val="0"/>
      <w:bidi/>
      <w:adjustRightInd w:val="0"/>
      <w:spacing w:after="160" w:line="240" w:lineRule="exact"/>
    </w:pPr>
    <w:rPr>
      <w:sz w:val="20"/>
      <w:szCs w:val="20"/>
      <w:lang w:val="en-GB" w:eastAsia="ru-RU" w:bidi="he-IL"/>
    </w:rPr>
  </w:style>
  <w:style w:type="paragraph" w:customStyle="1" w:styleId="xl63">
    <w:name w:val="xl63"/>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26E4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26E4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26E4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26E4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26E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26E4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26E4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26E4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26E4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26E4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26E4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26E4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26E41"/>
    <w:pPr>
      <w:spacing w:before="100" w:beforeAutospacing="1" w:after="100" w:afterAutospacing="1"/>
    </w:pPr>
    <w:rPr>
      <w:rFonts w:eastAsia="Arial Unicode MS"/>
      <w:sz w:val="16"/>
      <w:szCs w:val="16"/>
    </w:rPr>
  </w:style>
  <w:style w:type="paragraph" w:customStyle="1" w:styleId="font13">
    <w:name w:val="font13"/>
    <w:basedOn w:val="a"/>
    <w:rsid w:val="00C26E4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26E4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26E4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26E4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26E41"/>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26E41"/>
    <w:pPr>
      <w:suppressAutoHyphens/>
      <w:spacing w:line="100" w:lineRule="atLeast"/>
    </w:pPr>
    <w:rPr>
      <w:kern w:val="1"/>
      <w:sz w:val="20"/>
      <w:szCs w:val="20"/>
      <w:lang w:val="en-AU" w:eastAsia="ar-SA"/>
    </w:rPr>
  </w:style>
  <w:style w:type="character" w:styleId="aff6">
    <w:name w:val="FollowedHyperlink"/>
    <w:rsid w:val="00C26E41"/>
    <w:rPr>
      <w:color w:val="800080"/>
      <w:u w:val="single"/>
    </w:rPr>
  </w:style>
  <w:style w:type="character" w:customStyle="1" w:styleId="CharCharCharChar1">
    <w:name w:val="Char Char Char Char1"/>
    <w:aliases w:val=" Char Char Char Char Char Char"/>
    <w:rsid w:val="00C26E41"/>
    <w:rPr>
      <w:rFonts w:ascii="Arial LatArm" w:hAnsi="Arial LatArm"/>
      <w:sz w:val="24"/>
      <w:lang w:val="en-US" w:eastAsia="ru-RU" w:bidi="ar-SA"/>
    </w:rPr>
  </w:style>
  <w:style w:type="character" w:customStyle="1" w:styleId="CharChar">
    <w:name w:val="Char Char"/>
    <w:locked/>
    <w:rsid w:val="00C26E41"/>
    <w:rPr>
      <w:lang w:val="en-US" w:eastAsia="en-US" w:bidi="ar-SA"/>
    </w:rPr>
  </w:style>
  <w:style w:type="paragraph" w:customStyle="1" w:styleId="Char3CharCharChar">
    <w:name w:val="Char3 Char Char Char"/>
    <w:basedOn w:val="a"/>
    <w:next w:val="a"/>
    <w:semiHidden/>
    <w:rsid w:val="00C26E41"/>
    <w:pPr>
      <w:spacing w:after="160" w:line="240" w:lineRule="exact"/>
      <w:jc w:val="both"/>
    </w:pPr>
    <w:rPr>
      <w:rFonts w:ascii="Arial" w:hAnsi="Arial" w:cs="Arial"/>
      <w:b/>
      <w:sz w:val="20"/>
      <w:szCs w:val="20"/>
      <w:lang w:val="en-GB"/>
    </w:rPr>
  </w:style>
  <w:style w:type="paragraph" w:styleId="HTML">
    <w:name w:val="HTML Preformatted"/>
    <w:basedOn w:val="a"/>
    <w:link w:val="HTML0"/>
    <w:uiPriority w:val="99"/>
    <w:semiHidden/>
    <w:unhideWhenUsed/>
    <w:rsid w:val="00E56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5639D"/>
    <w:rPr>
      <w:rFonts w:ascii="Courier New" w:eastAsia="Times New Roman" w:hAnsi="Courier New" w:cs="Courier New"/>
      <w:sz w:val="20"/>
      <w:szCs w:val="20"/>
    </w:rPr>
  </w:style>
  <w:style w:type="character" w:customStyle="1" w:styleId="y2iqfc">
    <w:name w:val="y2iqfc"/>
    <w:basedOn w:val="a0"/>
    <w:rsid w:val="00E5639D"/>
  </w:style>
  <w:style w:type="paragraph" w:styleId="aff7">
    <w:name w:val="No Spacing"/>
    <w:basedOn w:val="a"/>
    <w:uiPriority w:val="1"/>
    <w:qFormat/>
    <w:rsid w:val="00DF2C69"/>
    <w:rPr>
      <w:rFonts w:asciiTheme="minorHAnsi" w:eastAsiaTheme="minorHAnsi" w:hAnsiTheme="minorHAnsi" w:cstheme="minorBidi"/>
      <w:sz w:val="22"/>
      <w:szCs w:val="22"/>
    </w:rPr>
  </w:style>
  <w:style w:type="paragraph" w:customStyle="1" w:styleId="01">
    <w:name w:val="Тендер (арм) 01"/>
    <w:basedOn w:val="a"/>
    <w:rsid w:val="00E40841"/>
    <w:pPr>
      <w:spacing w:before="240" w:after="120"/>
      <w:ind w:left="284"/>
      <w:jc w:val="both"/>
    </w:pPr>
    <w:rPr>
      <w:rFonts w:ascii="Times Armenian" w:hAnsi="Times Armenian"/>
      <w:sz w:val="20"/>
      <w:szCs w:val="22"/>
      <w:lang w:val="hy-AM" w:eastAsia="ru-RU"/>
    </w:rPr>
  </w:style>
  <w:style w:type="character" w:styleId="aff8">
    <w:name w:val="Emphasis"/>
    <w:qFormat/>
    <w:rsid w:val="008C557D"/>
    <w:rPr>
      <w:i/>
      <w:iCs/>
    </w:rPr>
  </w:style>
  <w:style w:type="numbering" w:styleId="1ai">
    <w:name w:val="Outline List 1"/>
    <w:basedOn w:val="a2"/>
    <w:rsid w:val="00717B76"/>
    <w:pPr>
      <w:numPr>
        <w:numId w:val="53"/>
      </w:numPr>
    </w:pPr>
  </w:style>
  <w:style w:type="character" w:customStyle="1" w:styleId="35">
    <w:name w:val="Основной текст (3)_"/>
    <w:link w:val="36"/>
    <w:rsid w:val="00717B76"/>
    <w:rPr>
      <w:b/>
      <w:bCs/>
      <w:i/>
      <w:iCs/>
      <w:sz w:val="21"/>
      <w:szCs w:val="21"/>
      <w:shd w:val="clear" w:color="auto" w:fill="FFFFFF"/>
    </w:rPr>
  </w:style>
  <w:style w:type="paragraph" w:customStyle="1" w:styleId="36">
    <w:name w:val="Основной текст (3)"/>
    <w:basedOn w:val="a"/>
    <w:link w:val="35"/>
    <w:rsid w:val="00717B76"/>
    <w:pPr>
      <w:widowControl w:val="0"/>
      <w:shd w:val="clear" w:color="auto" w:fill="FFFFFF"/>
      <w:spacing w:line="0" w:lineRule="atLeast"/>
    </w:pPr>
    <w:rPr>
      <w:rFonts w:asciiTheme="minorHAnsi" w:eastAsiaTheme="minorHAnsi" w:hAnsiTheme="minorHAnsi" w:cstheme="minorBidi"/>
      <w:b/>
      <w:bCs/>
      <w:i/>
      <w:iCs/>
      <w:sz w:val="21"/>
      <w:szCs w:val="21"/>
    </w:rPr>
  </w:style>
  <w:style w:type="paragraph" w:customStyle="1" w:styleId="010">
    <w:name w:val="Тендер 01"/>
    <w:basedOn w:val="a"/>
    <w:rsid w:val="00CE141B"/>
    <w:pPr>
      <w:spacing w:before="240" w:after="120"/>
      <w:ind w:left="284" w:hanging="170"/>
      <w:jc w:val="both"/>
    </w:pPr>
    <w:rPr>
      <w:sz w:val="20"/>
      <w:szCs w:val="22"/>
      <w:lang w:val="ru-RU" w:eastAsia="ru-RU"/>
    </w:rPr>
  </w:style>
  <w:style w:type="paragraph" w:customStyle="1" w:styleId="aff9">
    <w:name w:val="Таблица текст"/>
    <w:basedOn w:val="a"/>
    <w:rsid w:val="00CE141B"/>
    <w:pPr>
      <w:spacing w:before="40" w:after="40"/>
      <w:ind w:left="57" w:right="57"/>
    </w:pPr>
    <w:rPr>
      <w:snapToGrid w:val="0"/>
      <w:szCs w:val="20"/>
      <w:lang w:val="ru-RU" w:eastAsia="ru-RU"/>
    </w:rPr>
  </w:style>
  <w:style w:type="paragraph" w:customStyle="1" w:styleId="affa">
    <w:name w:val="Таблица шапка"/>
    <w:basedOn w:val="a"/>
    <w:rsid w:val="00CE141B"/>
    <w:pPr>
      <w:keepNext/>
      <w:spacing w:before="40" w:after="40"/>
      <w:ind w:left="57" w:right="57"/>
    </w:pPr>
    <w:rPr>
      <w:rFonts w:eastAsia="Calibri"/>
      <w:snapToGrid w:val="0"/>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E41"/>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26E41"/>
    <w:pPr>
      <w:keepNext/>
      <w:jc w:val="center"/>
      <w:outlineLvl w:val="0"/>
    </w:pPr>
    <w:rPr>
      <w:rFonts w:ascii="Arial Armenian" w:hAnsi="Arial Armenian"/>
      <w:sz w:val="28"/>
      <w:szCs w:val="20"/>
      <w:lang w:eastAsia="ru-RU"/>
    </w:rPr>
  </w:style>
  <w:style w:type="paragraph" w:styleId="2">
    <w:name w:val="heading 2"/>
    <w:basedOn w:val="a"/>
    <w:next w:val="a"/>
    <w:link w:val="20"/>
    <w:qFormat/>
    <w:rsid w:val="00C26E4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C26E4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26E41"/>
    <w:pPr>
      <w:keepNext/>
      <w:outlineLvl w:val="3"/>
    </w:pPr>
    <w:rPr>
      <w:rFonts w:ascii="Arial LatArm" w:hAnsi="Arial LatArm"/>
      <w:i/>
      <w:sz w:val="18"/>
      <w:szCs w:val="20"/>
    </w:rPr>
  </w:style>
  <w:style w:type="paragraph" w:styleId="5">
    <w:name w:val="heading 5"/>
    <w:basedOn w:val="a"/>
    <w:next w:val="a"/>
    <w:link w:val="50"/>
    <w:qFormat/>
    <w:rsid w:val="00C26E41"/>
    <w:pPr>
      <w:keepNext/>
      <w:jc w:val="center"/>
      <w:outlineLvl w:val="4"/>
    </w:pPr>
    <w:rPr>
      <w:rFonts w:ascii="Arial LatArm" w:hAnsi="Arial LatArm"/>
      <w:b/>
      <w:sz w:val="26"/>
      <w:szCs w:val="20"/>
      <w:lang w:eastAsia="ru-RU"/>
    </w:rPr>
  </w:style>
  <w:style w:type="paragraph" w:styleId="6">
    <w:name w:val="heading 6"/>
    <w:basedOn w:val="a"/>
    <w:next w:val="a"/>
    <w:link w:val="60"/>
    <w:qFormat/>
    <w:rsid w:val="00C26E4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26E4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C26E41"/>
    <w:pPr>
      <w:keepNext/>
      <w:outlineLvl w:val="7"/>
    </w:pPr>
    <w:rPr>
      <w:rFonts w:ascii="Times Armenian" w:hAnsi="Times Armenian"/>
      <w:i/>
      <w:sz w:val="20"/>
      <w:szCs w:val="20"/>
      <w:lang w:val="nl-NL"/>
    </w:rPr>
  </w:style>
  <w:style w:type="paragraph" w:styleId="9">
    <w:name w:val="heading 9"/>
    <w:basedOn w:val="a"/>
    <w:next w:val="a"/>
    <w:link w:val="90"/>
    <w:qFormat/>
    <w:rsid w:val="00C26E4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E41"/>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26E41"/>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C26E41"/>
    <w:rPr>
      <w:rFonts w:ascii="Arial LatArm" w:eastAsia="Times New Roman" w:hAnsi="Arial LatArm" w:cs="Times New Roman"/>
      <w:i/>
      <w:sz w:val="20"/>
      <w:szCs w:val="20"/>
      <w:lang w:val="en-AU"/>
    </w:rPr>
  </w:style>
  <w:style w:type="character" w:customStyle="1" w:styleId="40">
    <w:name w:val="Заголовок 4 Знак"/>
    <w:basedOn w:val="a0"/>
    <w:link w:val="4"/>
    <w:rsid w:val="00C26E41"/>
    <w:rPr>
      <w:rFonts w:ascii="Arial LatArm" w:eastAsia="Times New Roman" w:hAnsi="Arial LatArm" w:cs="Times New Roman"/>
      <w:i/>
      <w:sz w:val="18"/>
      <w:szCs w:val="20"/>
    </w:rPr>
  </w:style>
  <w:style w:type="character" w:customStyle="1" w:styleId="50">
    <w:name w:val="Заголовок 5 Знак"/>
    <w:basedOn w:val="a0"/>
    <w:link w:val="5"/>
    <w:rsid w:val="00C26E41"/>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26E41"/>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26E4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C26E41"/>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C26E4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26E4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26E41"/>
    <w:rPr>
      <w:rFonts w:ascii="Arial LatArm" w:eastAsia="Times New Roman" w:hAnsi="Arial LatArm" w:cs="Times New Roman"/>
      <w:i/>
      <w:sz w:val="20"/>
      <w:szCs w:val="20"/>
      <w:lang w:val="en-AU"/>
    </w:rPr>
  </w:style>
  <w:style w:type="paragraph" w:styleId="a5">
    <w:name w:val="footer"/>
    <w:basedOn w:val="a"/>
    <w:link w:val="a6"/>
    <w:rsid w:val="00C26E41"/>
    <w:pPr>
      <w:tabs>
        <w:tab w:val="center" w:pos="4320"/>
        <w:tab w:val="right" w:pos="8640"/>
      </w:tabs>
    </w:pPr>
    <w:rPr>
      <w:sz w:val="20"/>
      <w:szCs w:val="20"/>
    </w:rPr>
  </w:style>
  <w:style w:type="character" w:customStyle="1" w:styleId="a6">
    <w:name w:val="Нижний колонтитул Знак"/>
    <w:basedOn w:val="a0"/>
    <w:link w:val="a5"/>
    <w:rsid w:val="00C26E41"/>
    <w:rPr>
      <w:rFonts w:ascii="Times New Roman" w:eastAsia="Times New Roman" w:hAnsi="Times New Roman" w:cs="Times New Roman"/>
      <w:sz w:val="20"/>
      <w:szCs w:val="20"/>
    </w:rPr>
  </w:style>
  <w:style w:type="paragraph" w:styleId="31">
    <w:name w:val="Body Text Indent 3"/>
    <w:basedOn w:val="a"/>
    <w:link w:val="32"/>
    <w:rsid w:val="00C26E4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26E41"/>
    <w:rPr>
      <w:rFonts w:ascii="Times Armenian" w:eastAsia="Times New Roman" w:hAnsi="Times Armenian" w:cs="Times New Roman"/>
      <w:sz w:val="20"/>
      <w:szCs w:val="20"/>
    </w:rPr>
  </w:style>
  <w:style w:type="paragraph" w:styleId="21">
    <w:name w:val="Body Text 2"/>
    <w:basedOn w:val="a"/>
    <w:link w:val="22"/>
    <w:rsid w:val="00C26E4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26E41"/>
    <w:rPr>
      <w:rFonts w:ascii="Arial LatArm" w:eastAsia="Times New Roman" w:hAnsi="Arial LatArm" w:cs="Times New Roman"/>
      <w:sz w:val="20"/>
      <w:szCs w:val="20"/>
    </w:rPr>
  </w:style>
  <w:style w:type="paragraph" w:styleId="23">
    <w:name w:val="Body Text Indent 2"/>
    <w:basedOn w:val="a"/>
    <w:link w:val="24"/>
    <w:rsid w:val="00C26E4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26E41"/>
    <w:rPr>
      <w:rFonts w:ascii="Baltica" w:eastAsia="Times New Roman" w:hAnsi="Baltica" w:cs="Times New Roman"/>
      <w:sz w:val="20"/>
      <w:szCs w:val="20"/>
      <w:lang w:val="af-ZA"/>
    </w:rPr>
  </w:style>
  <w:style w:type="paragraph" w:customStyle="1" w:styleId="Char">
    <w:name w:val="Char"/>
    <w:basedOn w:val="a"/>
    <w:semiHidden/>
    <w:rsid w:val="00C26E41"/>
    <w:pPr>
      <w:spacing w:after="160" w:line="360" w:lineRule="auto"/>
      <w:ind w:firstLine="709"/>
      <w:jc w:val="both"/>
    </w:pPr>
    <w:rPr>
      <w:rFonts w:ascii="Arial AMU" w:hAnsi="Arial AMU" w:cs="Arial"/>
      <w:sz w:val="22"/>
      <w:szCs w:val="20"/>
    </w:rPr>
  </w:style>
  <w:style w:type="paragraph" w:customStyle="1" w:styleId="Default">
    <w:name w:val="Default"/>
    <w:rsid w:val="00C26E41"/>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C26E41"/>
    <w:rPr>
      <w:rFonts w:ascii="Tahoma" w:hAnsi="Tahoma"/>
      <w:sz w:val="16"/>
      <w:szCs w:val="16"/>
    </w:rPr>
  </w:style>
  <w:style w:type="character" w:customStyle="1" w:styleId="a8">
    <w:name w:val="Текст выноски Знак"/>
    <w:basedOn w:val="a0"/>
    <w:link w:val="a7"/>
    <w:rsid w:val="00C26E41"/>
    <w:rPr>
      <w:rFonts w:ascii="Tahoma" w:eastAsia="Times New Roman" w:hAnsi="Tahoma" w:cs="Times New Roman"/>
      <w:sz w:val="16"/>
      <w:szCs w:val="16"/>
    </w:rPr>
  </w:style>
  <w:style w:type="character" w:styleId="a9">
    <w:name w:val="Hyperlink"/>
    <w:rsid w:val="00C26E41"/>
    <w:rPr>
      <w:color w:val="0000FF"/>
      <w:u w:val="single"/>
    </w:rPr>
  </w:style>
  <w:style w:type="character" w:customStyle="1" w:styleId="CharChar1">
    <w:name w:val="Char Char1"/>
    <w:locked/>
    <w:rsid w:val="00C26E41"/>
    <w:rPr>
      <w:rFonts w:ascii="Arial LatArm" w:hAnsi="Arial LatArm"/>
      <w:i/>
      <w:lang w:val="en-AU" w:eastAsia="en-US" w:bidi="ar-SA"/>
    </w:rPr>
  </w:style>
  <w:style w:type="paragraph" w:styleId="aa">
    <w:name w:val="Body Text"/>
    <w:basedOn w:val="a"/>
    <w:link w:val="ab"/>
    <w:rsid w:val="00C26E41"/>
    <w:pPr>
      <w:spacing w:after="120"/>
    </w:pPr>
  </w:style>
  <w:style w:type="character" w:customStyle="1" w:styleId="ab">
    <w:name w:val="Основной текст Знак"/>
    <w:basedOn w:val="a0"/>
    <w:link w:val="aa"/>
    <w:rsid w:val="00C26E41"/>
    <w:rPr>
      <w:rFonts w:ascii="Times New Roman" w:eastAsia="Times New Roman" w:hAnsi="Times New Roman" w:cs="Times New Roman"/>
      <w:sz w:val="24"/>
      <w:szCs w:val="24"/>
    </w:rPr>
  </w:style>
  <w:style w:type="paragraph" w:styleId="11">
    <w:name w:val="index 1"/>
    <w:basedOn w:val="a"/>
    <w:next w:val="a"/>
    <w:autoRedefine/>
    <w:semiHidden/>
    <w:rsid w:val="00C26E41"/>
    <w:pPr>
      <w:ind w:left="240" w:hanging="240"/>
    </w:pPr>
  </w:style>
  <w:style w:type="paragraph" w:styleId="ac">
    <w:name w:val="index heading"/>
    <w:basedOn w:val="a"/>
    <w:next w:val="11"/>
    <w:semiHidden/>
    <w:rsid w:val="00C26E41"/>
    <w:rPr>
      <w:sz w:val="20"/>
      <w:szCs w:val="20"/>
      <w:lang w:val="en-AU" w:eastAsia="ru-RU"/>
    </w:rPr>
  </w:style>
  <w:style w:type="paragraph" w:styleId="ad">
    <w:name w:val="header"/>
    <w:basedOn w:val="a"/>
    <w:link w:val="ae"/>
    <w:rsid w:val="00C26E4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C26E41"/>
    <w:rPr>
      <w:rFonts w:ascii="Times New Roman" w:eastAsia="Times New Roman" w:hAnsi="Times New Roman" w:cs="Times New Roman"/>
      <w:sz w:val="20"/>
      <w:szCs w:val="20"/>
      <w:lang w:val="en-AU" w:eastAsia="ru-RU"/>
    </w:rPr>
  </w:style>
  <w:style w:type="paragraph" w:styleId="33">
    <w:name w:val="Body Text 3"/>
    <w:basedOn w:val="a"/>
    <w:link w:val="34"/>
    <w:rsid w:val="00C26E41"/>
    <w:pPr>
      <w:jc w:val="both"/>
    </w:pPr>
    <w:rPr>
      <w:rFonts w:ascii="Arial LatArm" w:hAnsi="Arial LatArm"/>
      <w:sz w:val="20"/>
      <w:szCs w:val="20"/>
      <w:lang w:eastAsia="ru-RU"/>
    </w:rPr>
  </w:style>
  <w:style w:type="character" w:customStyle="1" w:styleId="34">
    <w:name w:val="Основной текст 3 Знак"/>
    <w:basedOn w:val="a0"/>
    <w:link w:val="33"/>
    <w:rsid w:val="00C26E41"/>
    <w:rPr>
      <w:rFonts w:ascii="Arial LatArm" w:eastAsia="Times New Roman" w:hAnsi="Arial LatArm" w:cs="Times New Roman"/>
      <w:sz w:val="20"/>
      <w:szCs w:val="20"/>
      <w:lang w:eastAsia="ru-RU"/>
    </w:rPr>
  </w:style>
  <w:style w:type="paragraph" w:styleId="af">
    <w:name w:val="Title"/>
    <w:basedOn w:val="a"/>
    <w:link w:val="af0"/>
    <w:uiPriority w:val="10"/>
    <w:qFormat/>
    <w:rsid w:val="00C26E41"/>
    <w:pPr>
      <w:jc w:val="center"/>
    </w:pPr>
    <w:rPr>
      <w:rFonts w:ascii="Arial Armenian" w:hAnsi="Arial Armenian"/>
      <w:szCs w:val="20"/>
    </w:rPr>
  </w:style>
  <w:style w:type="character" w:customStyle="1" w:styleId="af0">
    <w:name w:val="Название Знак"/>
    <w:basedOn w:val="a0"/>
    <w:link w:val="af"/>
    <w:uiPriority w:val="10"/>
    <w:rsid w:val="00C26E41"/>
    <w:rPr>
      <w:rFonts w:ascii="Arial Armenian" w:eastAsia="Times New Roman" w:hAnsi="Arial Armenian" w:cs="Times New Roman"/>
      <w:sz w:val="24"/>
      <w:szCs w:val="20"/>
    </w:rPr>
  </w:style>
  <w:style w:type="character" w:styleId="af1">
    <w:name w:val="page number"/>
    <w:basedOn w:val="a0"/>
    <w:rsid w:val="00C26E41"/>
  </w:style>
  <w:style w:type="paragraph" w:styleId="af2">
    <w:name w:val="footnote text"/>
    <w:basedOn w:val="a"/>
    <w:link w:val="af3"/>
    <w:uiPriority w:val="99"/>
    <w:semiHidden/>
    <w:rsid w:val="00C26E41"/>
    <w:rPr>
      <w:rFonts w:ascii="Times Armenian" w:hAnsi="Times Armenian"/>
      <w:sz w:val="20"/>
      <w:szCs w:val="20"/>
      <w:lang w:eastAsia="ru-RU"/>
    </w:rPr>
  </w:style>
  <w:style w:type="character" w:customStyle="1" w:styleId="af3">
    <w:name w:val="Текст сноски Знак"/>
    <w:basedOn w:val="a0"/>
    <w:link w:val="af2"/>
    <w:uiPriority w:val="99"/>
    <w:semiHidden/>
    <w:rsid w:val="00C26E4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C26E41"/>
    <w:pPr>
      <w:spacing w:after="160" w:line="240" w:lineRule="exact"/>
    </w:pPr>
    <w:rPr>
      <w:rFonts w:ascii="Arial" w:hAnsi="Arial" w:cs="Arial"/>
      <w:sz w:val="20"/>
      <w:szCs w:val="20"/>
    </w:rPr>
  </w:style>
  <w:style w:type="paragraph" w:customStyle="1" w:styleId="norm">
    <w:name w:val="norm"/>
    <w:basedOn w:val="a"/>
    <w:rsid w:val="00C26E4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26E41"/>
    <w:rPr>
      <w:rFonts w:ascii="Arial Armenian" w:hAnsi="Arial Armenian"/>
      <w:sz w:val="22"/>
      <w:lang w:val="en-US" w:eastAsia="ru-RU" w:bidi="ar-SA"/>
    </w:rPr>
  </w:style>
  <w:style w:type="character" w:customStyle="1" w:styleId="CharCharChar">
    <w:name w:val="Char Char Char"/>
    <w:rsid w:val="00C26E41"/>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C26E41"/>
    <w:pPr>
      <w:spacing w:before="100" w:beforeAutospacing="1" w:after="100" w:afterAutospacing="1"/>
    </w:pPr>
  </w:style>
  <w:style w:type="character" w:styleId="af5">
    <w:name w:val="Strong"/>
    <w:uiPriority w:val="22"/>
    <w:qFormat/>
    <w:rsid w:val="00C26E41"/>
    <w:rPr>
      <w:b/>
      <w:bCs/>
    </w:rPr>
  </w:style>
  <w:style w:type="character" w:styleId="af6">
    <w:name w:val="footnote reference"/>
    <w:uiPriority w:val="99"/>
    <w:semiHidden/>
    <w:rsid w:val="00C26E41"/>
    <w:rPr>
      <w:vertAlign w:val="superscript"/>
    </w:rPr>
  </w:style>
  <w:style w:type="character" w:customStyle="1" w:styleId="CharChar22">
    <w:name w:val="Char Char22"/>
    <w:rsid w:val="00C26E41"/>
    <w:rPr>
      <w:rFonts w:ascii="Arial Armenian" w:hAnsi="Arial Armenian"/>
      <w:sz w:val="28"/>
      <w:lang w:val="en-US"/>
    </w:rPr>
  </w:style>
  <w:style w:type="character" w:customStyle="1" w:styleId="CharChar20">
    <w:name w:val="Char Char20"/>
    <w:rsid w:val="00C26E41"/>
    <w:rPr>
      <w:rFonts w:ascii="Times LatArm" w:hAnsi="Times LatArm"/>
      <w:b/>
      <w:sz w:val="28"/>
      <w:lang w:val="en-US"/>
    </w:rPr>
  </w:style>
  <w:style w:type="character" w:customStyle="1" w:styleId="CharChar16">
    <w:name w:val="Char Char16"/>
    <w:rsid w:val="00C26E41"/>
    <w:rPr>
      <w:rFonts w:ascii="Times Armenian" w:hAnsi="Times Armenian"/>
      <w:b/>
      <w:lang w:val="hy-AM"/>
    </w:rPr>
  </w:style>
  <w:style w:type="character" w:customStyle="1" w:styleId="CharChar15">
    <w:name w:val="Char Char15"/>
    <w:rsid w:val="00C26E41"/>
    <w:rPr>
      <w:rFonts w:ascii="Times Armenian" w:hAnsi="Times Armenian"/>
      <w:i/>
      <w:lang w:val="nl-NL"/>
    </w:rPr>
  </w:style>
  <w:style w:type="character" w:customStyle="1" w:styleId="CharChar13">
    <w:name w:val="Char Char13"/>
    <w:rsid w:val="00C26E41"/>
    <w:rPr>
      <w:rFonts w:ascii="Arial Armenian" w:hAnsi="Arial Armenian"/>
      <w:lang w:val="en-US"/>
    </w:rPr>
  </w:style>
  <w:style w:type="character" w:styleId="af7">
    <w:name w:val="annotation reference"/>
    <w:semiHidden/>
    <w:rsid w:val="00C26E41"/>
    <w:rPr>
      <w:sz w:val="16"/>
      <w:szCs w:val="16"/>
    </w:rPr>
  </w:style>
  <w:style w:type="paragraph" w:styleId="af8">
    <w:name w:val="annotation text"/>
    <w:basedOn w:val="a"/>
    <w:link w:val="af9"/>
    <w:rsid w:val="00C26E41"/>
    <w:rPr>
      <w:rFonts w:ascii="Times Armenian" w:hAnsi="Times Armenian"/>
      <w:sz w:val="20"/>
      <w:szCs w:val="20"/>
      <w:lang w:eastAsia="ru-RU"/>
    </w:rPr>
  </w:style>
  <w:style w:type="character" w:customStyle="1" w:styleId="af9">
    <w:name w:val="Текст примечания Знак"/>
    <w:basedOn w:val="a0"/>
    <w:link w:val="af8"/>
    <w:rsid w:val="00C26E41"/>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C26E41"/>
    <w:rPr>
      <w:b/>
      <w:bCs/>
    </w:rPr>
  </w:style>
  <w:style w:type="character" w:customStyle="1" w:styleId="afb">
    <w:name w:val="Тема примечания Знак"/>
    <w:basedOn w:val="af9"/>
    <w:link w:val="afa"/>
    <w:semiHidden/>
    <w:rsid w:val="00C26E41"/>
    <w:rPr>
      <w:rFonts w:ascii="Times Armenian" w:eastAsia="Times New Roman" w:hAnsi="Times Armenian" w:cs="Times New Roman"/>
      <w:b/>
      <w:bCs/>
      <w:sz w:val="20"/>
      <w:szCs w:val="20"/>
      <w:lang w:eastAsia="ru-RU"/>
    </w:rPr>
  </w:style>
  <w:style w:type="paragraph" w:styleId="afc">
    <w:name w:val="endnote text"/>
    <w:basedOn w:val="a"/>
    <w:link w:val="afd"/>
    <w:semiHidden/>
    <w:rsid w:val="00C26E41"/>
    <w:rPr>
      <w:rFonts w:ascii="Times Armenian" w:hAnsi="Times Armenian"/>
      <w:sz w:val="20"/>
      <w:szCs w:val="20"/>
      <w:lang w:eastAsia="ru-RU"/>
    </w:rPr>
  </w:style>
  <w:style w:type="character" w:customStyle="1" w:styleId="afd">
    <w:name w:val="Текст концевой сноски Знак"/>
    <w:basedOn w:val="a0"/>
    <w:link w:val="afc"/>
    <w:semiHidden/>
    <w:rsid w:val="00C26E41"/>
    <w:rPr>
      <w:rFonts w:ascii="Times Armenian" w:eastAsia="Times New Roman" w:hAnsi="Times Armenian" w:cs="Times New Roman"/>
      <w:sz w:val="20"/>
      <w:szCs w:val="20"/>
      <w:lang w:eastAsia="ru-RU"/>
    </w:rPr>
  </w:style>
  <w:style w:type="character" w:styleId="afe">
    <w:name w:val="endnote reference"/>
    <w:semiHidden/>
    <w:rsid w:val="00C26E41"/>
    <w:rPr>
      <w:vertAlign w:val="superscript"/>
    </w:rPr>
  </w:style>
  <w:style w:type="paragraph" w:styleId="aff">
    <w:name w:val="Document Map"/>
    <w:basedOn w:val="a"/>
    <w:link w:val="aff0"/>
    <w:semiHidden/>
    <w:rsid w:val="00C26E4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C26E41"/>
    <w:rPr>
      <w:rFonts w:ascii="Tahoma" w:eastAsia="Times New Roman" w:hAnsi="Tahoma" w:cs="Tahoma"/>
      <w:sz w:val="20"/>
      <w:szCs w:val="20"/>
      <w:shd w:val="clear" w:color="auto" w:fill="000080"/>
      <w:lang w:eastAsia="ru-RU"/>
    </w:rPr>
  </w:style>
  <w:style w:type="paragraph" w:styleId="aff1">
    <w:name w:val="Revision"/>
    <w:hidden/>
    <w:semiHidden/>
    <w:rsid w:val="00C26E41"/>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59"/>
    <w:rsid w:val="00C26E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26E41"/>
    <w:pPr>
      <w:spacing w:after="160" w:line="240" w:lineRule="exact"/>
    </w:pPr>
    <w:rPr>
      <w:rFonts w:ascii="Verdana" w:hAnsi="Verdana"/>
      <w:sz w:val="20"/>
      <w:szCs w:val="20"/>
    </w:rPr>
  </w:style>
  <w:style w:type="paragraph" w:customStyle="1" w:styleId="Style2">
    <w:name w:val="Style2"/>
    <w:basedOn w:val="a"/>
    <w:rsid w:val="00C26E41"/>
    <w:pPr>
      <w:jc w:val="center"/>
    </w:pPr>
    <w:rPr>
      <w:rFonts w:ascii="Arial Armenian" w:hAnsi="Arial Armenian"/>
      <w:w w:val="90"/>
      <w:sz w:val="22"/>
      <w:szCs w:val="20"/>
      <w:lang w:eastAsia="ru-RU"/>
    </w:rPr>
  </w:style>
  <w:style w:type="character" w:customStyle="1" w:styleId="CharChar23">
    <w:name w:val="Char Char23"/>
    <w:rsid w:val="00C26E41"/>
    <w:rPr>
      <w:rFonts w:ascii="Arial Armenian" w:hAnsi="Arial Armenian"/>
      <w:sz w:val="28"/>
      <w:lang w:val="en-US" w:eastAsia="ru-RU" w:bidi="ar-SA"/>
    </w:rPr>
  </w:style>
  <w:style w:type="character" w:customStyle="1" w:styleId="CharChar21">
    <w:name w:val="Char Char21"/>
    <w:rsid w:val="00C26E41"/>
    <w:rPr>
      <w:rFonts w:ascii="Arial LatArm" w:hAnsi="Arial LatArm"/>
      <w:b/>
      <w:color w:val="0000FF"/>
      <w:lang w:val="en-US" w:eastAsia="ru-RU" w:bidi="ar-SA"/>
    </w:rPr>
  </w:style>
  <w:style w:type="paragraph" w:styleId="aff3">
    <w:name w:val="List Paragraph"/>
    <w:basedOn w:val="a"/>
    <w:link w:val="aff4"/>
    <w:uiPriority w:val="34"/>
    <w:qFormat/>
    <w:rsid w:val="00C26E41"/>
    <w:pPr>
      <w:ind w:left="720"/>
    </w:pPr>
    <w:rPr>
      <w:rFonts w:ascii="Times Armenian" w:hAnsi="Times Armenian"/>
      <w:lang w:eastAsia="ru-RU"/>
    </w:rPr>
  </w:style>
  <w:style w:type="character" w:customStyle="1" w:styleId="aff4">
    <w:name w:val="Абзац списка Знак"/>
    <w:link w:val="aff3"/>
    <w:uiPriority w:val="34"/>
    <w:locked/>
    <w:rsid w:val="00C26E41"/>
    <w:rPr>
      <w:rFonts w:ascii="Times Armenian" w:eastAsia="Times New Roman" w:hAnsi="Times Armenian" w:cs="Times New Roman"/>
      <w:sz w:val="24"/>
      <w:szCs w:val="24"/>
      <w:lang w:eastAsia="ru-RU"/>
    </w:rPr>
  </w:style>
  <w:style w:type="character" w:customStyle="1" w:styleId="CharChar25">
    <w:name w:val="Char Char25"/>
    <w:rsid w:val="00C26E41"/>
    <w:rPr>
      <w:rFonts w:ascii="Arial Armenian" w:hAnsi="Arial Armenian"/>
      <w:sz w:val="28"/>
      <w:lang w:val="en-US" w:eastAsia="ru-RU" w:bidi="ar-SA"/>
    </w:rPr>
  </w:style>
  <w:style w:type="character" w:customStyle="1" w:styleId="CharChar24">
    <w:name w:val="Char Char24"/>
    <w:rsid w:val="00C26E41"/>
    <w:rPr>
      <w:rFonts w:ascii="Arial LatArm" w:hAnsi="Arial LatArm"/>
      <w:b/>
      <w:color w:val="0000FF"/>
      <w:lang w:val="en-US" w:eastAsia="ru-RU" w:bidi="ar-SA"/>
    </w:rPr>
  </w:style>
  <w:style w:type="paragraph" w:styleId="aff5">
    <w:name w:val="Block Text"/>
    <w:basedOn w:val="a"/>
    <w:rsid w:val="00C26E4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26E41"/>
    <w:pPr>
      <w:autoSpaceDE w:val="0"/>
      <w:autoSpaceDN w:val="0"/>
      <w:adjustRightInd w:val="0"/>
    </w:pPr>
    <w:rPr>
      <w:rFonts w:ascii="Times Armenian" w:hAnsi="Times Armenian"/>
      <w:lang w:val="ru-RU" w:eastAsia="ru-RU"/>
    </w:rPr>
  </w:style>
  <w:style w:type="paragraph" w:customStyle="1" w:styleId="Normal2">
    <w:name w:val="Normal+2"/>
    <w:basedOn w:val="a"/>
    <w:next w:val="a"/>
    <w:rsid w:val="00C26E4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26E41"/>
    <w:pPr>
      <w:widowControl w:val="0"/>
      <w:bidi/>
      <w:adjustRightInd w:val="0"/>
      <w:spacing w:after="160" w:line="240" w:lineRule="exact"/>
    </w:pPr>
    <w:rPr>
      <w:sz w:val="20"/>
      <w:szCs w:val="20"/>
      <w:lang w:val="en-GB" w:eastAsia="ru-RU" w:bidi="he-IL"/>
    </w:rPr>
  </w:style>
  <w:style w:type="paragraph" w:customStyle="1" w:styleId="xl63">
    <w:name w:val="xl63"/>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26E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26E4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26E4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26E4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26E4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26E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26E4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26E4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26E4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26E4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26E4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26E4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26E4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26E41"/>
    <w:pPr>
      <w:spacing w:before="100" w:beforeAutospacing="1" w:after="100" w:afterAutospacing="1"/>
    </w:pPr>
    <w:rPr>
      <w:rFonts w:eastAsia="Arial Unicode MS"/>
      <w:sz w:val="16"/>
      <w:szCs w:val="16"/>
    </w:rPr>
  </w:style>
  <w:style w:type="paragraph" w:customStyle="1" w:styleId="font13">
    <w:name w:val="font13"/>
    <w:basedOn w:val="a"/>
    <w:rsid w:val="00C26E4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26E4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26E4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26E4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26E41"/>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26E41"/>
    <w:pPr>
      <w:suppressAutoHyphens/>
      <w:spacing w:line="100" w:lineRule="atLeast"/>
    </w:pPr>
    <w:rPr>
      <w:kern w:val="1"/>
      <w:sz w:val="20"/>
      <w:szCs w:val="20"/>
      <w:lang w:val="en-AU" w:eastAsia="ar-SA"/>
    </w:rPr>
  </w:style>
  <w:style w:type="character" w:styleId="aff6">
    <w:name w:val="FollowedHyperlink"/>
    <w:rsid w:val="00C26E41"/>
    <w:rPr>
      <w:color w:val="800080"/>
      <w:u w:val="single"/>
    </w:rPr>
  </w:style>
  <w:style w:type="character" w:customStyle="1" w:styleId="CharCharCharChar1">
    <w:name w:val="Char Char Char Char1"/>
    <w:aliases w:val=" Char Char Char Char Char Char"/>
    <w:rsid w:val="00C26E41"/>
    <w:rPr>
      <w:rFonts w:ascii="Arial LatArm" w:hAnsi="Arial LatArm"/>
      <w:sz w:val="24"/>
      <w:lang w:val="en-US" w:eastAsia="ru-RU" w:bidi="ar-SA"/>
    </w:rPr>
  </w:style>
  <w:style w:type="character" w:customStyle="1" w:styleId="CharChar">
    <w:name w:val="Char Char"/>
    <w:locked/>
    <w:rsid w:val="00C26E41"/>
    <w:rPr>
      <w:lang w:val="en-US" w:eastAsia="en-US" w:bidi="ar-SA"/>
    </w:rPr>
  </w:style>
  <w:style w:type="paragraph" w:customStyle="1" w:styleId="Char3CharCharChar">
    <w:name w:val="Char3 Char Char Char"/>
    <w:basedOn w:val="a"/>
    <w:next w:val="a"/>
    <w:semiHidden/>
    <w:rsid w:val="00C26E41"/>
    <w:pPr>
      <w:spacing w:after="160" w:line="240" w:lineRule="exact"/>
      <w:jc w:val="both"/>
    </w:pPr>
    <w:rPr>
      <w:rFonts w:ascii="Arial" w:hAnsi="Arial" w:cs="Arial"/>
      <w:b/>
      <w:sz w:val="20"/>
      <w:szCs w:val="20"/>
      <w:lang w:val="en-GB"/>
    </w:rPr>
  </w:style>
  <w:style w:type="paragraph" w:styleId="HTML">
    <w:name w:val="HTML Preformatted"/>
    <w:basedOn w:val="a"/>
    <w:link w:val="HTML0"/>
    <w:uiPriority w:val="99"/>
    <w:semiHidden/>
    <w:unhideWhenUsed/>
    <w:rsid w:val="00E56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5639D"/>
    <w:rPr>
      <w:rFonts w:ascii="Courier New" w:eastAsia="Times New Roman" w:hAnsi="Courier New" w:cs="Courier New"/>
      <w:sz w:val="20"/>
      <w:szCs w:val="20"/>
    </w:rPr>
  </w:style>
  <w:style w:type="character" w:customStyle="1" w:styleId="y2iqfc">
    <w:name w:val="y2iqfc"/>
    <w:basedOn w:val="a0"/>
    <w:rsid w:val="00E5639D"/>
  </w:style>
  <w:style w:type="paragraph" w:styleId="aff7">
    <w:name w:val="No Spacing"/>
    <w:basedOn w:val="a"/>
    <w:uiPriority w:val="1"/>
    <w:qFormat/>
    <w:rsid w:val="00DF2C69"/>
    <w:rPr>
      <w:rFonts w:asciiTheme="minorHAnsi" w:eastAsiaTheme="minorHAnsi" w:hAnsiTheme="minorHAnsi" w:cstheme="minorBidi"/>
      <w:sz w:val="22"/>
      <w:szCs w:val="22"/>
    </w:rPr>
  </w:style>
  <w:style w:type="paragraph" w:customStyle="1" w:styleId="01">
    <w:name w:val="Тендер (арм) 01"/>
    <w:basedOn w:val="a"/>
    <w:rsid w:val="00E40841"/>
    <w:pPr>
      <w:spacing w:before="240" w:after="120"/>
      <w:ind w:left="284"/>
      <w:jc w:val="both"/>
    </w:pPr>
    <w:rPr>
      <w:rFonts w:ascii="Times Armenian" w:hAnsi="Times Armenian"/>
      <w:sz w:val="20"/>
      <w:szCs w:val="22"/>
      <w:lang w:val="hy-AM" w:eastAsia="ru-RU"/>
    </w:rPr>
  </w:style>
  <w:style w:type="character" w:styleId="aff8">
    <w:name w:val="Emphasis"/>
    <w:qFormat/>
    <w:rsid w:val="008C557D"/>
    <w:rPr>
      <w:i/>
      <w:iCs/>
    </w:rPr>
  </w:style>
  <w:style w:type="numbering" w:styleId="1ai">
    <w:name w:val="Outline List 1"/>
    <w:basedOn w:val="a2"/>
    <w:rsid w:val="00717B76"/>
    <w:pPr>
      <w:numPr>
        <w:numId w:val="53"/>
      </w:numPr>
    </w:pPr>
  </w:style>
  <w:style w:type="character" w:customStyle="1" w:styleId="35">
    <w:name w:val="Основной текст (3)_"/>
    <w:link w:val="36"/>
    <w:rsid w:val="00717B76"/>
    <w:rPr>
      <w:b/>
      <w:bCs/>
      <w:i/>
      <w:iCs/>
      <w:sz w:val="21"/>
      <w:szCs w:val="21"/>
      <w:shd w:val="clear" w:color="auto" w:fill="FFFFFF"/>
    </w:rPr>
  </w:style>
  <w:style w:type="paragraph" w:customStyle="1" w:styleId="36">
    <w:name w:val="Основной текст (3)"/>
    <w:basedOn w:val="a"/>
    <w:link w:val="35"/>
    <w:rsid w:val="00717B76"/>
    <w:pPr>
      <w:widowControl w:val="0"/>
      <w:shd w:val="clear" w:color="auto" w:fill="FFFFFF"/>
      <w:spacing w:line="0" w:lineRule="atLeast"/>
    </w:pPr>
    <w:rPr>
      <w:rFonts w:asciiTheme="minorHAnsi" w:eastAsiaTheme="minorHAnsi" w:hAnsiTheme="minorHAnsi" w:cstheme="minorBidi"/>
      <w:b/>
      <w:bCs/>
      <w:i/>
      <w:iCs/>
      <w:sz w:val="21"/>
      <w:szCs w:val="21"/>
    </w:rPr>
  </w:style>
  <w:style w:type="paragraph" w:customStyle="1" w:styleId="010">
    <w:name w:val="Тендер 01"/>
    <w:basedOn w:val="a"/>
    <w:rsid w:val="00CE141B"/>
    <w:pPr>
      <w:spacing w:before="240" w:after="120"/>
      <w:ind w:left="284" w:hanging="170"/>
      <w:jc w:val="both"/>
    </w:pPr>
    <w:rPr>
      <w:sz w:val="20"/>
      <w:szCs w:val="22"/>
      <w:lang w:val="ru-RU" w:eastAsia="ru-RU"/>
    </w:rPr>
  </w:style>
  <w:style w:type="paragraph" w:customStyle="1" w:styleId="aff9">
    <w:name w:val="Таблица текст"/>
    <w:basedOn w:val="a"/>
    <w:rsid w:val="00CE141B"/>
    <w:pPr>
      <w:spacing w:before="40" w:after="40"/>
      <w:ind w:left="57" w:right="57"/>
    </w:pPr>
    <w:rPr>
      <w:snapToGrid w:val="0"/>
      <w:szCs w:val="20"/>
      <w:lang w:val="ru-RU" w:eastAsia="ru-RU"/>
    </w:rPr>
  </w:style>
  <w:style w:type="paragraph" w:customStyle="1" w:styleId="affa">
    <w:name w:val="Таблица шапка"/>
    <w:basedOn w:val="a"/>
    <w:rsid w:val="00CE141B"/>
    <w:pPr>
      <w:keepNext/>
      <w:spacing w:before="40" w:after="40"/>
      <w:ind w:left="57" w:right="57"/>
    </w:pPr>
    <w:rPr>
      <w:rFonts w:eastAsia="Calibri"/>
      <w:snapToGrid w:val="0"/>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6382">
      <w:bodyDiv w:val="1"/>
      <w:marLeft w:val="0"/>
      <w:marRight w:val="0"/>
      <w:marTop w:val="0"/>
      <w:marBottom w:val="0"/>
      <w:divBdr>
        <w:top w:val="none" w:sz="0" w:space="0" w:color="auto"/>
        <w:left w:val="none" w:sz="0" w:space="0" w:color="auto"/>
        <w:bottom w:val="none" w:sz="0" w:space="0" w:color="auto"/>
        <w:right w:val="none" w:sz="0" w:space="0" w:color="auto"/>
      </w:divBdr>
    </w:div>
    <w:div w:id="169373592">
      <w:bodyDiv w:val="1"/>
      <w:marLeft w:val="0"/>
      <w:marRight w:val="0"/>
      <w:marTop w:val="0"/>
      <w:marBottom w:val="0"/>
      <w:divBdr>
        <w:top w:val="none" w:sz="0" w:space="0" w:color="auto"/>
        <w:left w:val="none" w:sz="0" w:space="0" w:color="auto"/>
        <w:bottom w:val="none" w:sz="0" w:space="0" w:color="auto"/>
        <w:right w:val="none" w:sz="0" w:space="0" w:color="auto"/>
      </w:divBdr>
    </w:div>
    <w:div w:id="221328439">
      <w:bodyDiv w:val="1"/>
      <w:marLeft w:val="0"/>
      <w:marRight w:val="0"/>
      <w:marTop w:val="0"/>
      <w:marBottom w:val="0"/>
      <w:divBdr>
        <w:top w:val="none" w:sz="0" w:space="0" w:color="auto"/>
        <w:left w:val="none" w:sz="0" w:space="0" w:color="auto"/>
        <w:bottom w:val="none" w:sz="0" w:space="0" w:color="auto"/>
        <w:right w:val="none" w:sz="0" w:space="0" w:color="auto"/>
      </w:divBdr>
    </w:div>
    <w:div w:id="237401068">
      <w:bodyDiv w:val="1"/>
      <w:marLeft w:val="0"/>
      <w:marRight w:val="0"/>
      <w:marTop w:val="0"/>
      <w:marBottom w:val="0"/>
      <w:divBdr>
        <w:top w:val="none" w:sz="0" w:space="0" w:color="auto"/>
        <w:left w:val="none" w:sz="0" w:space="0" w:color="auto"/>
        <w:bottom w:val="none" w:sz="0" w:space="0" w:color="auto"/>
        <w:right w:val="none" w:sz="0" w:space="0" w:color="auto"/>
      </w:divBdr>
    </w:div>
    <w:div w:id="398477664">
      <w:bodyDiv w:val="1"/>
      <w:marLeft w:val="0"/>
      <w:marRight w:val="0"/>
      <w:marTop w:val="0"/>
      <w:marBottom w:val="0"/>
      <w:divBdr>
        <w:top w:val="none" w:sz="0" w:space="0" w:color="auto"/>
        <w:left w:val="none" w:sz="0" w:space="0" w:color="auto"/>
        <w:bottom w:val="none" w:sz="0" w:space="0" w:color="auto"/>
        <w:right w:val="none" w:sz="0" w:space="0" w:color="auto"/>
      </w:divBdr>
    </w:div>
    <w:div w:id="497770590">
      <w:bodyDiv w:val="1"/>
      <w:marLeft w:val="0"/>
      <w:marRight w:val="0"/>
      <w:marTop w:val="0"/>
      <w:marBottom w:val="0"/>
      <w:divBdr>
        <w:top w:val="none" w:sz="0" w:space="0" w:color="auto"/>
        <w:left w:val="none" w:sz="0" w:space="0" w:color="auto"/>
        <w:bottom w:val="none" w:sz="0" w:space="0" w:color="auto"/>
        <w:right w:val="none" w:sz="0" w:space="0" w:color="auto"/>
      </w:divBdr>
    </w:div>
    <w:div w:id="681709918">
      <w:bodyDiv w:val="1"/>
      <w:marLeft w:val="0"/>
      <w:marRight w:val="0"/>
      <w:marTop w:val="0"/>
      <w:marBottom w:val="0"/>
      <w:divBdr>
        <w:top w:val="none" w:sz="0" w:space="0" w:color="auto"/>
        <w:left w:val="none" w:sz="0" w:space="0" w:color="auto"/>
        <w:bottom w:val="none" w:sz="0" w:space="0" w:color="auto"/>
        <w:right w:val="none" w:sz="0" w:space="0" w:color="auto"/>
      </w:divBdr>
    </w:div>
    <w:div w:id="841358477">
      <w:bodyDiv w:val="1"/>
      <w:marLeft w:val="0"/>
      <w:marRight w:val="0"/>
      <w:marTop w:val="0"/>
      <w:marBottom w:val="0"/>
      <w:divBdr>
        <w:top w:val="none" w:sz="0" w:space="0" w:color="auto"/>
        <w:left w:val="none" w:sz="0" w:space="0" w:color="auto"/>
        <w:bottom w:val="none" w:sz="0" w:space="0" w:color="auto"/>
        <w:right w:val="none" w:sz="0" w:space="0" w:color="auto"/>
      </w:divBdr>
    </w:div>
    <w:div w:id="1058432599">
      <w:bodyDiv w:val="1"/>
      <w:marLeft w:val="0"/>
      <w:marRight w:val="0"/>
      <w:marTop w:val="0"/>
      <w:marBottom w:val="0"/>
      <w:divBdr>
        <w:top w:val="none" w:sz="0" w:space="0" w:color="auto"/>
        <w:left w:val="none" w:sz="0" w:space="0" w:color="auto"/>
        <w:bottom w:val="none" w:sz="0" w:space="0" w:color="auto"/>
        <w:right w:val="none" w:sz="0" w:space="0" w:color="auto"/>
      </w:divBdr>
    </w:div>
    <w:div w:id="1162771318">
      <w:bodyDiv w:val="1"/>
      <w:marLeft w:val="0"/>
      <w:marRight w:val="0"/>
      <w:marTop w:val="0"/>
      <w:marBottom w:val="0"/>
      <w:divBdr>
        <w:top w:val="none" w:sz="0" w:space="0" w:color="auto"/>
        <w:left w:val="none" w:sz="0" w:space="0" w:color="auto"/>
        <w:bottom w:val="none" w:sz="0" w:space="0" w:color="auto"/>
        <w:right w:val="none" w:sz="0" w:space="0" w:color="auto"/>
      </w:divBdr>
    </w:div>
    <w:div w:id="1189294424">
      <w:bodyDiv w:val="1"/>
      <w:marLeft w:val="0"/>
      <w:marRight w:val="0"/>
      <w:marTop w:val="0"/>
      <w:marBottom w:val="0"/>
      <w:divBdr>
        <w:top w:val="none" w:sz="0" w:space="0" w:color="auto"/>
        <w:left w:val="none" w:sz="0" w:space="0" w:color="auto"/>
        <w:bottom w:val="none" w:sz="0" w:space="0" w:color="auto"/>
        <w:right w:val="none" w:sz="0" w:space="0" w:color="auto"/>
      </w:divBdr>
    </w:div>
    <w:div w:id="1192690925">
      <w:bodyDiv w:val="1"/>
      <w:marLeft w:val="0"/>
      <w:marRight w:val="0"/>
      <w:marTop w:val="0"/>
      <w:marBottom w:val="0"/>
      <w:divBdr>
        <w:top w:val="none" w:sz="0" w:space="0" w:color="auto"/>
        <w:left w:val="none" w:sz="0" w:space="0" w:color="auto"/>
        <w:bottom w:val="none" w:sz="0" w:space="0" w:color="auto"/>
        <w:right w:val="none" w:sz="0" w:space="0" w:color="auto"/>
      </w:divBdr>
    </w:div>
    <w:div w:id="1369647851">
      <w:bodyDiv w:val="1"/>
      <w:marLeft w:val="0"/>
      <w:marRight w:val="0"/>
      <w:marTop w:val="0"/>
      <w:marBottom w:val="0"/>
      <w:divBdr>
        <w:top w:val="none" w:sz="0" w:space="0" w:color="auto"/>
        <w:left w:val="none" w:sz="0" w:space="0" w:color="auto"/>
        <w:bottom w:val="none" w:sz="0" w:space="0" w:color="auto"/>
        <w:right w:val="none" w:sz="0" w:space="0" w:color="auto"/>
      </w:divBdr>
    </w:div>
    <w:div w:id="1531456997">
      <w:bodyDiv w:val="1"/>
      <w:marLeft w:val="0"/>
      <w:marRight w:val="0"/>
      <w:marTop w:val="0"/>
      <w:marBottom w:val="0"/>
      <w:divBdr>
        <w:top w:val="none" w:sz="0" w:space="0" w:color="auto"/>
        <w:left w:val="none" w:sz="0" w:space="0" w:color="auto"/>
        <w:bottom w:val="none" w:sz="0" w:space="0" w:color="auto"/>
        <w:right w:val="none" w:sz="0" w:space="0" w:color="auto"/>
      </w:divBdr>
    </w:div>
    <w:div w:id="1532644190">
      <w:bodyDiv w:val="1"/>
      <w:marLeft w:val="0"/>
      <w:marRight w:val="0"/>
      <w:marTop w:val="0"/>
      <w:marBottom w:val="0"/>
      <w:divBdr>
        <w:top w:val="none" w:sz="0" w:space="0" w:color="auto"/>
        <w:left w:val="none" w:sz="0" w:space="0" w:color="auto"/>
        <w:bottom w:val="none" w:sz="0" w:space="0" w:color="auto"/>
        <w:right w:val="none" w:sz="0" w:space="0" w:color="auto"/>
      </w:divBdr>
    </w:div>
    <w:div w:id="1696930529">
      <w:bodyDiv w:val="1"/>
      <w:marLeft w:val="0"/>
      <w:marRight w:val="0"/>
      <w:marTop w:val="0"/>
      <w:marBottom w:val="0"/>
      <w:divBdr>
        <w:top w:val="none" w:sz="0" w:space="0" w:color="auto"/>
        <w:left w:val="none" w:sz="0" w:space="0" w:color="auto"/>
        <w:bottom w:val="none" w:sz="0" w:space="0" w:color="auto"/>
        <w:right w:val="none" w:sz="0" w:space="0" w:color="auto"/>
      </w:divBdr>
      <w:divsChild>
        <w:div w:id="1868834466">
          <w:marLeft w:val="0"/>
          <w:marRight w:val="0"/>
          <w:marTop w:val="0"/>
          <w:marBottom w:val="0"/>
          <w:divBdr>
            <w:top w:val="none" w:sz="0" w:space="0" w:color="auto"/>
            <w:left w:val="none" w:sz="0" w:space="0" w:color="auto"/>
            <w:bottom w:val="none" w:sz="0" w:space="0" w:color="auto"/>
            <w:right w:val="none" w:sz="0" w:space="0" w:color="auto"/>
          </w:divBdr>
        </w:div>
        <w:div w:id="462700566">
          <w:marLeft w:val="0"/>
          <w:marRight w:val="0"/>
          <w:marTop w:val="0"/>
          <w:marBottom w:val="0"/>
          <w:divBdr>
            <w:top w:val="none" w:sz="0" w:space="0" w:color="auto"/>
            <w:left w:val="none" w:sz="0" w:space="0" w:color="auto"/>
            <w:bottom w:val="none" w:sz="0" w:space="0" w:color="auto"/>
            <w:right w:val="none" w:sz="0" w:space="0" w:color="auto"/>
          </w:divBdr>
        </w:div>
        <w:div w:id="432826973">
          <w:marLeft w:val="0"/>
          <w:marRight w:val="0"/>
          <w:marTop w:val="0"/>
          <w:marBottom w:val="0"/>
          <w:divBdr>
            <w:top w:val="none" w:sz="0" w:space="0" w:color="auto"/>
            <w:left w:val="none" w:sz="0" w:space="0" w:color="auto"/>
            <w:bottom w:val="none" w:sz="0" w:space="0" w:color="auto"/>
            <w:right w:val="none" w:sz="0" w:space="0" w:color="auto"/>
          </w:divBdr>
        </w:div>
        <w:div w:id="153690153">
          <w:marLeft w:val="0"/>
          <w:marRight w:val="0"/>
          <w:marTop w:val="0"/>
          <w:marBottom w:val="0"/>
          <w:divBdr>
            <w:top w:val="none" w:sz="0" w:space="0" w:color="auto"/>
            <w:left w:val="none" w:sz="0" w:space="0" w:color="auto"/>
            <w:bottom w:val="none" w:sz="0" w:space="0" w:color="auto"/>
            <w:right w:val="none" w:sz="0" w:space="0" w:color="auto"/>
          </w:divBdr>
        </w:div>
        <w:div w:id="1320112430">
          <w:marLeft w:val="0"/>
          <w:marRight w:val="0"/>
          <w:marTop w:val="0"/>
          <w:marBottom w:val="0"/>
          <w:divBdr>
            <w:top w:val="none" w:sz="0" w:space="0" w:color="auto"/>
            <w:left w:val="none" w:sz="0" w:space="0" w:color="auto"/>
            <w:bottom w:val="none" w:sz="0" w:space="0" w:color="auto"/>
            <w:right w:val="none" w:sz="0" w:space="0" w:color="auto"/>
          </w:divBdr>
        </w:div>
      </w:divsChild>
    </w:div>
    <w:div w:id="1759785788">
      <w:bodyDiv w:val="1"/>
      <w:marLeft w:val="0"/>
      <w:marRight w:val="0"/>
      <w:marTop w:val="0"/>
      <w:marBottom w:val="0"/>
      <w:divBdr>
        <w:top w:val="none" w:sz="0" w:space="0" w:color="auto"/>
        <w:left w:val="none" w:sz="0" w:space="0" w:color="auto"/>
        <w:bottom w:val="none" w:sz="0" w:space="0" w:color="auto"/>
        <w:right w:val="none" w:sz="0" w:space="0" w:color="auto"/>
      </w:divBdr>
    </w:div>
    <w:div w:id="209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razte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C0645-5AAE-420B-B7F8-094A4D96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33</Pages>
  <Words>8871</Words>
  <Characters>50569</Characters>
  <Application>Microsoft Office Word</Application>
  <DocSecurity>0</DocSecurity>
  <Lines>421</Lines>
  <Paragraphs>118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 2</dc:creator>
  <cp:lastModifiedBy>Gor</cp:lastModifiedBy>
  <cp:revision>41</cp:revision>
  <cp:lastPrinted>2022-04-19T10:49:00Z</cp:lastPrinted>
  <dcterms:created xsi:type="dcterms:W3CDTF">2025-02-18T12:39:00Z</dcterms:created>
  <dcterms:modified xsi:type="dcterms:W3CDTF">2025-06-13T15:44:00Z</dcterms:modified>
</cp:coreProperties>
</file>